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51AD2" w14:textId="77777777" w:rsidR="00672B50" w:rsidRPr="007C0386" w:rsidRDefault="00672B50" w:rsidP="00672B50">
      <w:pPr>
        <w:pStyle w:val="epgrafe"/>
        <w:rPr>
          <w:rFonts w:ascii="Arial" w:hAnsi="Arial" w:cs="Arial"/>
          <w:color w:val="4F81BD" w:themeColor="accent1"/>
          <w:sz w:val="20"/>
          <w:lang w:val="es-ES"/>
        </w:rPr>
      </w:pPr>
    </w:p>
    <w:p w14:paraId="56F2C421" w14:textId="77777777" w:rsidR="00672B50" w:rsidRPr="007C0386" w:rsidRDefault="00672B50" w:rsidP="00672B50">
      <w:pPr>
        <w:rPr>
          <w:rFonts w:ascii="Arial" w:hAnsi="Arial" w:cs="Arial"/>
          <w:color w:val="4F81BD" w:themeColor="accent1"/>
          <w:sz w:val="20"/>
          <w:szCs w:val="20"/>
        </w:rPr>
      </w:pPr>
      <w:r w:rsidRPr="007C0386">
        <w:rPr>
          <w:rFonts w:ascii="Arial" w:hAnsi="Arial" w:cs="Arial"/>
          <w:color w:val="4F81BD" w:themeColor="accent1"/>
          <w:sz w:val="20"/>
          <w:szCs w:val="20"/>
        </w:rPr>
        <w:tab/>
      </w:r>
    </w:p>
    <w:p w14:paraId="3A5AF7A9" w14:textId="77777777" w:rsidR="00672B50" w:rsidRPr="007C0386" w:rsidRDefault="00672B50" w:rsidP="00672B50">
      <w:pPr>
        <w:rPr>
          <w:rFonts w:ascii="Arial" w:hAnsi="Arial" w:cs="Arial"/>
          <w:color w:val="4F81BD" w:themeColor="accent1"/>
          <w:sz w:val="20"/>
          <w:szCs w:val="20"/>
        </w:rPr>
      </w:pPr>
    </w:p>
    <w:p w14:paraId="4EDBE7C9" w14:textId="77777777" w:rsidR="00672B50" w:rsidRPr="007C0386" w:rsidRDefault="00672B50" w:rsidP="00672B50">
      <w:pPr>
        <w:rPr>
          <w:rFonts w:ascii="Arial" w:hAnsi="Arial" w:cs="Arial"/>
          <w:color w:val="4F81BD" w:themeColor="accent1"/>
          <w:sz w:val="20"/>
          <w:szCs w:val="20"/>
        </w:rPr>
      </w:pPr>
    </w:p>
    <w:p w14:paraId="6557D83E" w14:textId="77777777" w:rsidR="00672B50" w:rsidRPr="007C0386" w:rsidRDefault="00672B50" w:rsidP="00672B50">
      <w:pPr>
        <w:rPr>
          <w:rFonts w:ascii="Arial" w:hAnsi="Arial" w:cs="Arial"/>
          <w:color w:val="4F81BD" w:themeColor="accent1"/>
          <w:sz w:val="20"/>
          <w:szCs w:val="20"/>
        </w:rPr>
      </w:pPr>
    </w:p>
    <w:p w14:paraId="760FB4A3" w14:textId="77777777" w:rsidR="00672B50" w:rsidRPr="007C0386" w:rsidRDefault="00672B50" w:rsidP="00672B50">
      <w:pPr>
        <w:rPr>
          <w:rFonts w:ascii="Arial" w:hAnsi="Arial" w:cs="Arial"/>
          <w:color w:val="4F81BD" w:themeColor="accent1"/>
          <w:sz w:val="20"/>
          <w:szCs w:val="20"/>
        </w:rPr>
      </w:pPr>
    </w:p>
    <w:p w14:paraId="5391C38E" w14:textId="77777777" w:rsidR="00672B50" w:rsidRPr="007C0386" w:rsidRDefault="00672B50" w:rsidP="00672B50">
      <w:pPr>
        <w:rPr>
          <w:rFonts w:ascii="Arial" w:hAnsi="Arial" w:cs="Arial"/>
          <w:color w:val="4F81BD" w:themeColor="accent1"/>
          <w:sz w:val="20"/>
          <w:szCs w:val="20"/>
        </w:rPr>
      </w:pPr>
    </w:p>
    <w:p w14:paraId="1A07FF9F" w14:textId="77777777" w:rsidR="00672B50" w:rsidRPr="007C0386" w:rsidRDefault="00672B50" w:rsidP="00672B50">
      <w:pPr>
        <w:rPr>
          <w:rFonts w:ascii="Arial" w:hAnsi="Arial" w:cs="Arial"/>
          <w:color w:val="4F81BD" w:themeColor="accent1"/>
          <w:sz w:val="20"/>
          <w:szCs w:val="20"/>
        </w:rPr>
      </w:pPr>
    </w:p>
    <w:p w14:paraId="3FE632DB" w14:textId="77777777" w:rsidR="00672B50" w:rsidRPr="007C0386" w:rsidRDefault="00672B50" w:rsidP="00672B50">
      <w:pPr>
        <w:rPr>
          <w:rFonts w:ascii="Arial" w:hAnsi="Arial" w:cs="Arial"/>
          <w:color w:val="4F81BD" w:themeColor="accent1"/>
          <w:sz w:val="20"/>
          <w:szCs w:val="20"/>
        </w:rPr>
      </w:pPr>
    </w:p>
    <w:p w14:paraId="7D39C8F5" w14:textId="77777777" w:rsidR="00672B50" w:rsidRPr="007C0386" w:rsidRDefault="00672B50" w:rsidP="00672B50">
      <w:pPr>
        <w:pStyle w:val="epgrafe"/>
        <w:rPr>
          <w:rFonts w:ascii="Arial" w:hAnsi="Arial" w:cs="Arial"/>
          <w:color w:val="4F81BD" w:themeColor="accent1"/>
          <w:sz w:val="20"/>
        </w:rPr>
      </w:pP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r w:rsidRPr="007C0386">
        <w:rPr>
          <w:rFonts w:ascii="Arial" w:hAnsi="Arial" w:cs="Arial"/>
          <w:color w:val="4F81BD" w:themeColor="accent1"/>
          <w:sz w:val="20"/>
        </w:rPr>
        <w:tab/>
      </w:r>
    </w:p>
    <w:p w14:paraId="2CDF5132" w14:textId="77777777" w:rsidR="00672B50" w:rsidRPr="007C0386" w:rsidRDefault="00672B50" w:rsidP="00672B50">
      <w:pPr>
        <w:rPr>
          <w:rFonts w:ascii="Arial" w:hAnsi="Arial" w:cs="Arial"/>
          <w:color w:val="4F81BD" w:themeColor="accent1"/>
          <w:sz w:val="20"/>
          <w:szCs w:val="20"/>
        </w:rPr>
      </w:pPr>
      <w:r w:rsidRPr="007C0386">
        <w:rPr>
          <w:rFonts w:ascii="Arial" w:hAnsi="Arial" w:cs="Arial"/>
          <w:color w:val="4F81BD" w:themeColor="accent1"/>
          <w:sz w:val="20"/>
          <w:szCs w:val="20"/>
        </w:rPr>
        <w:tab/>
      </w:r>
    </w:p>
    <w:p w14:paraId="0E3ABE1D" w14:textId="215A3AE5" w:rsidR="00672B50" w:rsidRPr="007C0386" w:rsidRDefault="00672B50" w:rsidP="00672B50">
      <w:pPr>
        <w:jc w:val="center"/>
        <w:rPr>
          <w:rFonts w:ascii="Arial" w:hAnsi="Arial" w:cs="Arial"/>
          <w:b/>
          <w:bCs/>
          <w:color w:val="4F81BD" w:themeColor="accent1"/>
          <w:sz w:val="20"/>
          <w:szCs w:val="20"/>
        </w:rPr>
      </w:pPr>
      <w:r w:rsidRPr="007C0386">
        <w:rPr>
          <w:rFonts w:ascii="Arial" w:hAnsi="Arial" w:cs="Arial"/>
          <w:b/>
          <w:bCs/>
          <w:color w:val="4F81BD" w:themeColor="accent1"/>
          <w:sz w:val="20"/>
          <w:szCs w:val="20"/>
        </w:rPr>
        <w:t xml:space="preserve">ESPECIFICACIONES TÉCNICAS </w:t>
      </w:r>
    </w:p>
    <w:p w14:paraId="7E9C14EE" w14:textId="77777777" w:rsidR="00672B50" w:rsidRPr="007C0386" w:rsidRDefault="00256F97" w:rsidP="00672B50">
      <w:pPr>
        <w:jc w:val="center"/>
        <w:rPr>
          <w:rFonts w:ascii="Arial" w:hAnsi="Arial" w:cs="Arial"/>
          <w:b/>
          <w:bCs/>
          <w:color w:val="4F81BD" w:themeColor="accent1"/>
          <w:sz w:val="20"/>
          <w:szCs w:val="20"/>
        </w:rPr>
      </w:pPr>
      <w:r w:rsidRPr="007C0386">
        <w:rPr>
          <w:rFonts w:ascii="Arial" w:hAnsi="Arial" w:cs="Arial"/>
          <w:b/>
          <w:color w:val="4F81BD" w:themeColor="accent1"/>
          <w:sz w:val="20"/>
          <w:szCs w:val="20"/>
        </w:rPr>
        <w:t>REPOSICION CESFAM VILLA ALEGRE, PEDRO PASTOR ARAYA, TEMUCO</w:t>
      </w:r>
    </w:p>
    <w:p w14:paraId="44DBE9B8" w14:textId="3A371498" w:rsidR="0073107F" w:rsidRPr="007C0386" w:rsidRDefault="006457C2" w:rsidP="00672B50">
      <w:pPr>
        <w:jc w:val="center"/>
        <w:rPr>
          <w:rFonts w:ascii="Arial" w:hAnsi="Arial" w:cs="Arial"/>
          <w:b/>
          <w:bCs/>
          <w:color w:val="4F81BD" w:themeColor="accent1"/>
          <w:sz w:val="20"/>
          <w:szCs w:val="20"/>
        </w:rPr>
      </w:pPr>
      <w:r w:rsidRPr="007C0386">
        <w:rPr>
          <w:rFonts w:ascii="Arial" w:hAnsi="Arial" w:cs="Arial"/>
          <w:b/>
          <w:bCs/>
          <w:color w:val="4F81BD" w:themeColor="accent1"/>
          <w:sz w:val="20"/>
          <w:szCs w:val="20"/>
        </w:rPr>
        <w:t>R</w:t>
      </w:r>
      <w:r w:rsidR="00B471B8" w:rsidRPr="007C0386">
        <w:rPr>
          <w:rFonts w:ascii="Arial" w:hAnsi="Arial" w:cs="Arial"/>
          <w:b/>
          <w:bCs/>
          <w:color w:val="4F81BD" w:themeColor="accent1"/>
          <w:sz w:val="20"/>
          <w:szCs w:val="20"/>
        </w:rPr>
        <w:t>ev</w:t>
      </w:r>
      <w:r w:rsidRPr="007C0386">
        <w:rPr>
          <w:rFonts w:ascii="Arial" w:hAnsi="Arial" w:cs="Arial"/>
          <w:b/>
          <w:bCs/>
          <w:color w:val="4F81BD" w:themeColor="accent1"/>
          <w:sz w:val="20"/>
          <w:szCs w:val="20"/>
        </w:rPr>
        <w:t>.</w:t>
      </w:r>
      <w:r w:rsidR="009E4162" w:rsidRPr="007C0386">
        <w:rPr>
          <w:rFonts w:ascii="Arial" w:hAnsi="Arial" w:cs="Arial"/>
          <w:b/>
          <w:bCs/>
          <w:color w:val="4F81BD" w:themeColor="accent1"/>
          <w:sz w:val="20"/>
          <w:szCs w:val="20"/>
        </w:rPr>
        <w:t>15</w:t>
      </w:r>
      <w:r w:rsidRPr="007C0386">
        <w:rPr>
          <w:rFonts w:ascii="Arial" w:hAnsi="Arial" w:cs="Arial"/>
          <w:b/>
          <w:bCs/>
          <w:color w:val="4F81BD" w:themeColor="accent1"/>
          <w:sz w:val="20"/>
          <w:szCs w:val="20"/>
        </w:rPr>
        <w:t xml:space="preserve"> </w:t>
      </w:r>
      <w:r w:rsidR="009E4162" w:rsidRPr="007C0386">
        <w:rPr>
          <w:rFonts w:ascii="Arial" w:hAnsi="Arial" w:cs="Arial"/>
          <w:b/>
          <w:bCs/>
          <w:color w:val="4F81BD" w:themeColor="accent1"/>
          <w:sz w:val="20"/>
          <w:szCs w:val="20"/>
        </w:rPr>
        <w:t>02</w:t>
      </w:r>
      <w:r w:rsidR="00B471B8" w:rsidRPr="007C0386">
        <w:rPr>
          <w:rFonts w:ascii="Arial" w:hAnsi="Arial" w:cs="Arial"/>
          <w:b/>
          <w:bCs/>
          <w:color w:val="4F81BD" w:themeColor="accent1"/>
          <w:sz w:val="20"/>
          <w:szCs w:val="20"/>
        </w:rPr>
        <w:t>/0</w:t>
      </w:r>
      <w:r w:rsidR="009E4162" w:rsidRPr="007C0386">
        <w:rPr>
          <w:rFonts w:ascii="Arial" w:hAnsi="Arial" w:cs="Arial"/>
          <w:b/>
          <w:bCs/>
          <w:color w:val="4F81BD" w:themeColor="accent1"/>
          <w:sz w:val="20"/>
          <w:szCs w:val="20"/>
        </w:rPr>
        <w:t>8</w:t>
      </w:r>
      <w:r w:rsidR="00B471B8" w:rsidRPr="007C0386">
        <w:rPr>
          <w:rFonts w:ascii="Arial" w:hAnsi="Arial" w:cs="Arial"/>
          <w:b/>
          <w:bCs/>
          <w:color w:val="4F81BD" w:themeColor="accent1"/>
          <w:sz w:val="20"/>
          <w:szCs w:val="20"/>
        </w:rPr>
        <w:t>/</w:t>
      </w:r>
      <w:r w:rsidR="0085268E" w:rsidRPr="007C0386">
        <w:rPr>
          <w:rFonts w:ascii="Arial" w:hAnsi="Arial" w:cs="Arial"/>
          <w:b/>
          <w:bCs/>
          <w:color w:val="4F81BD" w:themeColor="accent1"/>
          <w:sz w:val="20"/>
          <w:szCs w:val="20"/>
        </w:rPr>
        <w:t>2022</w:t>
      </w:r>
    </w:p>
    <w:p w14:paraId="123C5344" w14:textId="77777777" w:rsidR="009A7950" w:rsidRPr="007C0386" w:rsidRDefault="009A7950" w:rsidP="00672B50">
      <w:pPr>
        <w:jc w:val="center"/>
        <w:rPr>
          <w:rFonts w:ascii="Arial" w:hAnsi="Arial" w:cs="Arial"/>
          <w:b/>
          <w:bCs/>
          <w:color w:val="4F81BD" w:themeColor="accent1"/>
          <w:sz w:val="20"/>
          <w:szCs w:val="20"/>
        </w:rPr>
      </w:pPr>
    </w:p>
    <w:p w14:paraId="2F531AB1" w14:textId="77777777" w:rsidR="009A7950" w:rsidRPr="007C0386" w:rsidRDefault="009A7950" w:rsidP="00672B50">
      <w:pPr>
        <w:jc w:val="center"/>
        <w:rPr>
          <w:rFonts w:ascii="Arial" w:hAnsi="Arial" w:cs="Arial"/>
          <w:b/>
          <w:bCs/>
          <w:color w:val="4F81BD" w:themeColor="accent1"/>
          <w:sz w:val="20"/>
          <w:szCs w:val="20"/>
        </w:rPr>
      </w:pPr>
    </w:p>
    <w:p w14:paraId="2233BA9D" w14:textId="77777777" w:rsidR="009A7950" w:rsidRPr="007C0386" w:rsidRDefault="009A7950" w:rsidP="00672B50">
      <w:pPr>
        <w:jc w:val="center"/>
        <w:rPr>
          <w:rFonts w:ascii="Arial" w:hAnsi="Arial" w:cs="Arial"/>
          <w:b/>
          <w:bCs/>
          <w:color w:val="4F81BD" w:themeColor="accent1"/>
          <w:sz w:val="20"/>
          <w:szCs w:val="20"/>
        </w:rPr>
      </w:pPr>
    </w:p>
    <w:p w14:paraId="358AE95C" w14:textId="1318ED9E" w:rsidR="009A7950" w:rsidRPr="00BE21B6" w:rsidRDefault="00BE21B6" w:rsidP="00672B50">
      <w:pPr>
        <w:jc w:val="center"/>
        <w:rPr>
          <w:rFonts w:ascii="Arial" w:hAnsi="Arial" w:cs="Arial"/>
          <w:b/>
          <w:bCs/>
          <w:color w:val="4F81BD" w:themeColor="accent1"/>
          <w:sz w:val="28"/>
          <w:szCs w:val="28"/>
        </w:rPr>
      </w:pPr>
      <w:r w:rsidRPr="00BE21B6">
        <w:rPr>
          <w:rFonts w:ascii="Arial" w:hAnsi="Arial" w:cs="Arial"/>
          <w:b/>
          <w:bCs/>
          <w:color w:val="4F81BD" w:themeColor="accent1"/>
          <w:sz w:val="28"/>
          <w:szCs w:val="28"/>
          <w:rPrChange w:id="0" w:author="Carlos Ulloa" w:date="2022-03-04T11:33:00Z">
            <w:rPr>
              <w:rFonts w:ascii="Arial" w:hAnsi="Arial" w:cs="Arial"/>
              <w:sz w:val="20"/>
              <w:u w:val="single"/>
            </w:rPr>
          </w:rPrChange>
        </w:rPr>
        <w:t>INSTALACIONES TÉRMICAS Y CLIMATIZACIÓN</w:t>
      </w:r>
      <w:r w:rsidRPr="00BE21B6">
        <w:rPr>
          <w:rFonts w:ascii="Arial" w:hAnsi="Arial" w:cs="Arial"/>
          <w:b/>
          <w:bCs/>
          <w:color w:val="4F81BD" w:themeColor="accent1"/>
          <w:sz w:val="28"/>
          <w:szCs w:val="28"/>
        </w:rPr>
        <w:t xml:space="preserve"> </w:t>
      </w:r>
    </w:p>
    <w:p w14:paraId="43A20A0A" w14:textId="77777777" w:rsidR="00642CA1" w:rsidRPr="007C0386" w:rsidRDefault="00642CA1" w:rsidP="00672B50">
      <w:pPr>
        <w:jc w:val="center"/>
        <w:rPr>
          <w:rFonts w:ascii="Arial" w:hAnsi="Arial" w:cs="Arial"/>
          <w:b/>
          <w:bCs/>
          <w:color w:val="4F81BD" w:themeColor="accent1"/>
          <w:sz w:val="20"/>
          <w:szCs w:val="20"/>
        </w:rPr>
      </w:pPr>
    </w:p>
    <w:p w14:paraId="3A680570" w14:textId="77777777" w:rsidR="00C51E63" w:rsidRPr="007C0386" w:rsidRDefault="00C51E63" w:rsidP="00672B50">
      <w:pPr>
        <w:jc w:val="center"/>
        <w:rPr>
          <w:rFonts w:ascii="Arial" w:hAnsi="Arial" w:cs="Arial"/>
          <w:b/>
          <w:bCs/>
          <w:color w:val="4F81BD" w:themeColor="accent1"/>
          <w:sz w:val="20"/>
          <w:szCs w:val="20"/>
        </w:rPr>
      </w:pPr>
    </w:p>
    <w:p w14:paraId="43A5716E" w14:textId="77777777" w:rsidR="0026324A" w:rsidRPr="007C0386" w:rsidRDefault="0026324A" w:rsidP="0026324A">
      <w:pPr>
        <w:pStyle w:val="Prrafodelista"/>
        <w:rPr>
          <w:rFonts w:ascii="Arial" w:hAnsi="Arial" w:cs="Arial"/>
          <w:b/>
          <w:bCs/>
          <w:color w:val="4F81BD" w:themeColor="accent1"/>
          <w:sz w:val="20"/>
          <w:szCs w:val="20"/>
        </w:rPr>
      </w:pPr>
    </w:p>
    <w:p w14:paraId="3CFD5756" w14:textId="77777777" w:rsidR="00C67E4D" w:rsidRPr="007C0386" w:rsidRDefault="00C67E4D" w:rsidP="00672B50">
      <w:pPr>
        <w:rPr>
          <w:rFonts w:ascii="Arial" w:hAnsi="Arial" w:cs="Arial"/>
          <w:color w:val="4F81BD" w:themeColor="accent1"/>
          <w:sz w:val="20"/>
          <w:szCs w:val="20"/>
        </w:rPr>
      </w:pPr>
    </w:p>
    <w:p w14:paraId="5E0C57EE" w14:textId="77777777" w:rsidR="00C67E4D" w:rsidRPr="007C0386" w:rsidRDefault="00C67E4D" w:rsidP="00672B50">
      <w:pPr>
        <w:rPr>
          <w:rFonts w:ascii="Arial" w:hAnsi="Arial" w:cs="Arial"/>
          <w:color w:val="4F81BD" w:themeColor="accent1"/>
          <w:sz w:val="20"/>
          <w:szCs w:val="20"/>
        </w:rPr>
      </w:pPr>
    </w:p>
    <w:p w14:paraId="1A962F90" w14:textId="77777777" w:rsidR="00C67E4D" w:rsidRPr="007C0386" w:rsidRDefault="00C67E4D" w:rsidP="00672B50">
      <w:pPr>
        <w:rPr>
          <w:rFonts w:ascii="Arial" w:hAnsi="Arial" w:cs="Arial"/>
          <w:color w:val="4F81BD" w:themeColor="accent1"/>
          <w:sz w:val="20"/>
          <w:szCs w:val="20"/>
        </w:rPr>
      </w:pPr>
    </w:p>
    <w:p w14:paraId="0EAB6296" w14:textId="77777777" w:rsidR="006C40A0" w:rsidRPr="007C0386" w:rsidRDefault="006C40A0" w:rsidP="00672B50">
      <w:pPr>
        <w:rPr>
          <w:rFonts w:ascii="Arial" w:hAnsi="Arial" w:cs="Arial"/>
          <w:color w:val="4F81BD" w:themeColor="accent1"/>
          <w:sz w:val="20"/>
          <w:szCs w:val="20"/>
        </w:rPr>
      </w:pPr>
    </w:p>
    <w:p w14:paraId="5FF1BB9A" w14:textId="77777777" w:rsidR="006C40A0" w:rsidRPr="007C0386" w:rsidRDefault="006C40A0" w:rsidP="00672B50">
      <w:pPr>
        <w:rPr>
          <w:rFonts w:ascii="Arial" w:hAnsi="Arial" w:cs="Arial"/>
          <w:color w:val="4F81BD" w:themeColor="accent1"/>
          <w:sz w:val="20"/>
          <w:szCs w:val="20"/>
        </w:rPr>
      </w:pPr>
    </w:p>
    <w:p w14:paraId="57B6FC1A" w14:textId="77777777" w:rsidR="006C40A0" w:rsidRPr="007C0386" w:rsidRDefault="006C40A0" w:rsidP="00672B50">
      <w:pPr>
        <w:rPr>
          <w:rFonts w:ascii="Arial" w:hAnsi="Arial" w:cs="Arial"/>
          <w:color w:val="4F81BD" w:themeColor="accent1"/>
          <w:sz w:val="20"/>
          <w:szCs w:val="20"/>
        </w:rPr>
      </w:pPr>
    </w:p>
    <w:p w14:paraId="21F266A3" w14:textId="77777777" w:rsidR="006C40A0" w:rsidRPr="007C0386" w:rsidRDefault="006C40A0" w:rsidP="00672B50">
      <w:pPr>
        <w:rPr>
          <w:rFonts w:ascii="Arial" w:hAnsi="Arial" w:cs="Arial"/>
          <w:color w:val="4F81BD" w:themeColor="accent1"/>
          <w:sz w:val="20"/>
          <w:szCs w:val="20"/>
        </w:rPr>
      </w:pPr>
    </w:p>
    <w:p w14:paraId="6B5831FC" w14:textId="77777777" w:rsidR="006C40A0" w:rsidRPr="007C0386" w:rsidRDefault="006C40A0" w:rsidP="00672B50">
      <w:pPr>
        <w:rPr>
          <w:rFonts w:ascii="Arial" w:hAnsi="Arial" w:cs="Arial"/>
          <w:color w:val="4F81BD" w:themeColor="accent1"/>
          <w:sz w:val="20"/>
          <w:szCs w:val="20"/>
        </w:rPr>
      </w:pPr>
    </w:p>
    <w:p w14:paraId="31828849" w14:textId="77777777" w:rsidR="00DD4679" w:rsidRPr="007C0386" w:rsidRDefault="00DD4679" w:rsidP="00672B50">
      <w:pPr>
        <w:rPr>
          <w:rFonts w:ascii="Arial" w:hAnsi="Arial" w:cs="Arial"/>
          <w:color w:val="4F81BD" w:themeColor="accent1"/>
          <w:sz w:val="20"/>
          <w:szCs w:val="20"/>
        </w:rPr>
      </w:pPr>
    </w:p>
    <w:p w14:paraId="77B3162F" w14:textId="77777777" w:rsidR="00DD4679" w:rsidRPr="007C0386" w:rsidRDefault="00DD4679" w:rsidP="00672B50">
      <w:pPr>
        <w:rPr>
          <w:rFonts w:ascii="Arial" w:hAnsi="Arial" w:cs="Arial"/>
          <w:color w:val="4F81BD" w:themeColor="accent1"/>
          <w:sz w:val="20"/>
          <w:szCs w:val="20"/>
        </w:rPr>
      </w:pPr>
    </w:p>
    <w:p w14:paraId="2C66F5B9" w14:textId="77777777" w:rsidR="00DD4679" w:rsidRPr="007C0386" w:rsidRDefault="00DD4679" w:rsidP="00672B50">
      <w:pPr>
        <w:rPr>
          <w:rFonts w:ascii="Arial" w:hAnsi="Arial" w:cs="Arial"/>
          <w:color w:val="4F81BD" w:themeColor="accent1"/>
          <w:sz w:val="20"/>
          <w:szCs w:val="20"/>
        </w:rPr>
      </w:pPr>
      <w:bookmarkStart w:id="1" w:name="_GoBack"/>
      <w:bookmarkEnd w:id="1"/>
    </w:p>
    <w:p w14:paraId="04ED7C5F" w14:textId="77777777" w:rsidR="00DD4679" w:rsidRPr="007C0386" w:rsidRDefault="00DD4679" w:rsidP="00672B50">
      <w:pPr>
        <w:rPr>
          <w:rFonts w:ascii="Arial" w:hAnsi="Arial" w:cs="Arial"/>
          <w:color w:val="4F81BD" w:themeColor="accent1"/>
          <w:sz w:val="20"/>
          <w:szCs w:val="20"/>
        </w:rPr>
      </w:pPr>
    </w:p>
    <w:p w14:paraId="25C90AE6" w14:textId="77777777" w:rsidR="00DD4679" w:rsidRPr="007C0386" w:rsidRDefault="00DD4679" w:rsidP="00672B50">
      <w:pPr>
        <w:rPr>
          <w:rFonts w:ascii="Arial" w:hAnsi="Arial" w:cs="Arial"/>
          <w:color w:val="4F81BD" w:themeColor="accent1"/>
          <w:sz w:val="20"/>
          <w:szCs w:val="20"/>
        </w:rPr>
      </w:pPr>
    </w:p>
    <w:p w14:paraId="2CB3F0D9" w14:textId="77777777" w:rsidR="007402F0" w:rsidRPr="007C0386" w:rsidRDefault="007402F0" w:rsidP="00672B50">
      <w:pPr>
        <w:rPr>
          <w:rFonts w:ascii="Arial" w:hAnsi="Arial" w:cs="Arial"/>
          <w:color w:val="4F81BD" w:themeColor="accent1"/>
          <w:sz w:val="20"/>
          <w:szCs w:val="20"/>
        </w:rPr>
      </w:pPr>
    </w:p>
    <w:p w14:paraId="0E2B7FC4" w14:textId="77777777" w:rsidR="00DD4679" w:rsidRPr="007C0386" w:rsidRDefault="00DD4679" w:rsidP="00672B50">
      <w:pPr>
        <w:rPr>
          <w:rFonts w:ascii="Arial" w:hAnsi="Arial" w:cs="Arial"/>
          <w:color w:val="4F81BD" w:themeColor="accent1"/>
          <w:sz w:val="20"/>
          <w:szCs w:val="20"/>
        </w:rPr>
      </w:pPr>
    </w:p>
    <w:p w14:paraId="35D127E5" w14:textId="77777777" w:rsidR="00DD4679" w:rsidRPr="007C0386" w:rsidRDefault="00DD4679" w:rsidP="00672B50">
      <w:pPr>
        <w:rPr>
          <w:rFonts w:ascii="Arial" w:hAnsi="Arial" w:cs="Arial"/>
          <w:color w:val="4F81BD" w:themeColor="accent1"/>
          <w:sz w:val="20"/>
          <w:szCs w:val="20"/>
        </w:rPr>
      </w:pPr>
    </w:p>
    <w:p w14:paraId="33F43DAE" w14:textId="77777777" w:rsidR="006C40A0" w:rsidRPr="007C0386" w:rsidRDefault="006C40A0" w:rsidP="00672B50">
      <w:pPr>
        <w:rPr>
          <w:rFonts w:ascii="Arial" w:hAnsi="Arial" w:cs="Arial"/>
          <w:color w:val="4F81BD" w:themeColor="accent1"/>
          <w:sz w:val="20"/>
          <w:szCs w:val="20"/>
        </w:rPr>
      </w:pPr>
    </w:p>
    <w:p w14:paraId="165F4EDB" w14:textId="77777777" w:rsidR="00DA4A60" w:rsidRPr="007C0386" w:rsidRDefault="00DA4A60" w:rsidP="00AF3A3D">
      <w:pPr>
        <w:spacing w:before="240"/>
        <w:rPr>
          <w:rFonts w:ascii="Arial" w:hAnsi="Arial" w:cs="Arial"/>
          <w:color w:val="4F81BD" w:themeColor="accent1"/>
          <w:sz w:val="20"/>
          <w:szCs w:val="20"/>
        </w:rPr>
      </w:pPr>
      <w:bookmarkStart w:id="2" w:name="_Toc106526730"/>
    </w:p>
    <w:p w14:paraId="352E717C" w14:textId="77777777" w:rsidR="00C77BDB" w:rsidRPr="007C0386" w:rsidRDefault="00C77BDB" w:rsidP="00AF3A3D">
      <w:pPr>
        <w:spacing w:before="240"/>
        <w:rPr>
          <w:rFonts w:ascii="Arial" w:hAnsi="Arial" w:cs="Arial"/>
          <w:color w:val="4F81BD" w:themeColor="accent1"/>
          <w:sz w:val="20"/>
          <w:szCs w:val="20"/>
        </w:rPr>
      </w:pPr>
    </w:p>
    <w:p w14:paraId="51C469E7" w14:textId="77777777" w:rsidR="00C77BDB" w:rsidRPr="007C0386" w:rsidRDefault="00C77BDB" w:rsidP="00AF3A3D">
      <w:pPr>
        <w:spacing w:before="240"/>
        <w:rPr>
          <w:rFonts w:ascii="Arial" w:hAnsi="Arial" w:cs="Arial"/>
          <w:color w:val="4F81BD" w:themeColor="accent1"/>
          <w:sz w:val="20"/>
          <w:szCs w:val="20"/>
        </w:rPr>
      </w:pPr>
    </w:p>
    <w:p w14:paraId="771FA42C" w14:textId="77777777" w:rsidR="00C77BDB" w:rsidRPr="007C0386" w:rsidRDefault="00C77BDB" w:rsidP="00AF3A3D">
      <w:pPr>
        <w:spacing w:before="240"/>
        <w:rPr>
          <w:rFonts w:ascii="Arial" w:hAnsi="Arial" w:cs="Arial"/>
          <w:color w:val="4F81BD" w:themeColor="accent1"/>
          <w:sz w:val="20"/>
          <w:szCs w:val="20"/>
        </w:rPr>
      </w:pPr>
    </w:p>
    <w:p w14:paraId="13EA2359" w14:textId="77777777" w:rsidR="00C77BDB" w:rsidRPr="007C0386" w:rsidRDefault="00C77BDB" w:rsidP="00AF3A3D">
      <w:pPr>
        <w:spacing w:before="240"/>
        <w:rPr>
          <w:rFonts w:ascii="Arial" w:hAnsi="Arial" w:cs="Arial"/>
          <w:color w:val="4F81BD" w:themeColor="accent1"/>
          <w:sz w:val="20"/>
          <w:szCs w:val="20"/>
        </w:rPr>
      </w:pPr>
    </w:p>
    <w:p w14:paraId="6160E346" w14:textId="77777777" w:rsidR="00DA4A60" w:rsidRPr="007C0386" w:rsidRDefault="00DA4A60" w:rsidP="007D79E2">
      <w:pPr>
        <w:rPr>
          <w:rFonts w:ascii="Arial" w:hAnsi="Arial" w:cs="Arial"/>
          <w:color w:val="4F81BD" w:themeColor="accent1"/>
          <w:sz w:val="20"/>
          <w:szCs w:val="20"/>
        </w:rPr>
      </w:pPr>
    </w:p>
    <w:p w14:paraId="5CFBEBB7" w14:textId="77777777" w:rsidR="00DA4A60" w:rsidRPr="007C0386" w:rsidRDefault="00DA4A60" w:rsidP="007D79E2">
      <w:pPr>
        <w:rPr>
          <w:rFonts w:ascii="Arial" w:hAnsi="Arial" w:cs="Arial"/>
          <w:color w:val="4F81BD" w:themeColor="accent1"/>
          <w:sz w:val="20"/>
          <w:szCs w:val="20"/>
        </w:rPr>
      </w:pPr>
    </w:p>
    <w:p w14:paraId="478EABEA" w14:textId="77777777" w:rsidR="00DA4A60" w:rsidRPr="007C0386" w:rsidRDefault="00DA4A60" w:rsidP="007D79E2">
      <w:pPr>
        <w:rPr>
          <w:rFonts w:ascii="Arial" w:hAnsi="Arial" w:cs="Arial"/>
          <w:color w:val="4F81BD" w:themeColor="accent1"/>
          <w:sz w:val="20"/>
          <w:szCs w:val="20"/>
        </w:rPr>
      </w:pPr>
    </w:p>
    <w:p w14:paraId="47660115" w14:textId="77777777" w:rsidR="00DA4A60" w:rsidRPr="007C0386" w:rsidRDefault="00DA4A60" w:rsidP="007D79E2">
      <w:pPr>
        <w:rPr>
          <w:rFonts w:ascii="Arial" w:hAnsi="Arial" w:cs="Arial"/>
          <w:color w:val="4F81BD" w:themeColor="accent1"/>
          <w:sz w:val="20"/>
          <w:szCs w:val="20"/>
        </w:rPr>
      </w:pPr>
    </w:p>
    <w:p w14:paraId="2F444AA3" w14:textId="77777777" w:rsidR="00DA4A60" w:rsidRPr="007C0386" w:rsidRDefault="00DA4A60" w:rsidP="007D79E2">
      <w:pPr>
        <w:rPr>
          <w:rFonts w:ascii="Arial" w:hAnsi="Arial" w:cs="Arial"/>
          <w:color w:val="4F81BD" w:themeColor="accent1"/>
          <w:sz w:val="20"/>
          <w:szCs w:val="20"/>
        </w:rPr>
      </w:pPr>
    </w:p>
    <w:p w14:paraId="69F0180B" w14:textId="77777777" w:rsidR="00DA4A60" w:rsidRPr="007C0386" w:rsidRDefault="00DA4A60" w:rsidP="007D79E2">
      <w:pPr>
        <w:rPr>
          <w:rFonts w:ascii="Arial" w:hAnsi="Arial" w:cs="Arial"/>
          <w:color w:val="4F81BD" w:themeColor="accent1"/>
          <w:sz w:val="20"/>
          <w:szCs w:val="20"/>
        </w:rPr>
      </w:pPr>
    </w:p>
    <w:p w14:paraId="3AD74D1E" w14:textId="77777777" w:rsidR="00DA4A60" w:rsidRPr="007C0386" w:rsidRDefault="00DA4A60" w:rsidP="007D79E2">
      <w:pPr>
        <w:rPr>
          <w:rFonts w:ascii="Arial" w:hAnsi="Arial" w:cs="Arial"/>
          <w:color w:val="4F81BD" w:themeColor="accent1"/>
          <w:sz w:val="20"/>
          <w:szCs w:val="20"/>
        </w:rPr>
      </w:pPr>
    </w:p>
    <w:p w14:paraId="70B639AF" w14:textId="77777777" w:rsidR="00DA4A60" w:rsidRPr="007C0386" w:rsidRDefault="00DA4A60" w:rsidP="007D79E2">
      <w:pPr>
        <w:rPr>
          <w:rFonts w:ascii="Arial" w:hAnsi="Arial" w:cs="Arial"/>
          <w:color w:val="4F81BD" w:themeColor="accent1"/>
          <w:sz w:val="20"/>
          <w:szCs w:val="20"/>
        </w:rPr>
      </w:pPr>
    </w:p>
    <w:p w14:paraId="19CFDAD9" w14:textId="77777777" w:rsidR="00DA4A60" w:rsidRPr="007C0386" w:rsidRDefault="00DA4A60" w:rsidP="007D79E2">
      <w:pPr>
        <w:rPr>
          <w:rFonts w:ascii="Arial" w:hAnsi="Arial" w:cs="Arial"/>
          <w:color w:val="4F81BD" w:themeColor="accent1"/>
          <w:sz w:val="20"/>
          <w:szCs w:val="20"/>
        </w:rPr>
      </w:pPr>
    </w:p>
    <w:p w14:paraId="560B7C70" w14:textId="77777777" w:rsidR="00DA4A60" w:rsidRPr="007C0386" w:rsidRDefault="00DA4A60" w:rsidP="007D79E2">
      <w:pPr>
        <w:rPr>
          <w:rFonts w:ascii="Arial" w:hAnsi="Arial" w:cs="Arial"/>
          <w:color w:val="4F81BD" w:themeColor="accent1"/>
          <w:sz w:val="20"/>
          <w:szCs w:val="20"/>
        </w:rPr>
      </w:pPr>
    </w:p>
    <w:sdt>
      <w:sdtPr>
        <w:rPr>
          <w:rFonts w:ascii="Arial" w:eastAsia="Times New Roman" w:hAnsi="Arial" w:cs="Arial"/>
          <w:b w:val="0"/>
          <w:bCs w:val="0"/>
          <w:color w:val="4F81BD" w:themeColor="accent1"/>
          <w:sz w:val="20"/>
          <w:szCs w:val="20"/>
          <w:lang w:val="es-ES" w:eastAsia="es-ES"/>
        </w:rPr>
        <w:id w:val="-1699545704"/>
        <w:docPartObj>
          <w:docPartGallery w:val="Table of Contents"/>
          <w:docPartUnique/>
        </w:docPartObj>
      </w:sdtPr>
      <w:sdtContent>
        <w:p w14:paraId="11B1CB14" w14:textId="41A0BBD1" w:rsidR="009E4162" w:rsidRPr="007C0386" w:rsidRDefault="009E4162" w:rsidP="009E4162">
          <w:pPr>
            <w:pStyle w:val="TtulodeTDC"/>
            <w:rPr>
              <w:color w:val="4F81BD" w:themeColor="accent1"/>
            </w:rPr>
          </w:pPr>
        </w:p>
        <w:p w14:paraId="4E4D8EFA" w14:textId="2A1E4901" w:rsidR="0086745F" w:rsidRPr="007C0386" w:rsidRDefault="009A7950">
          <w:pPr>
            <w:rPr>
              <w:rFonts w:ascii="Arial" w:hAnsi="Arial" w:cs="Arial"/>
              <w:color w:val="4F81BD" w:themeColor="accent1"/>
              <w:sz w:val="20"/>
              <w:szCs w:val="20"/>
            </w:rPr>
          </w:pPr>
        </w:p>
      </w:sdtContent>
    </w:sdt>
    <w:p w14:paraId="57664D25" w14:textId="3F13204A" w:rsidR="00E8718D" w:rsidRPr="007C0386" w:rsidRDefault="00F30BE6" w:rsidP="009E4162">
      <w:pPr>
        <w:pStyle w:val="Ttulo3"/>
        <w:numPr>
          <w:ilvl w:val="1"/>
          <w:numId w:val="125"/>
        </w:numPr>
        <w:rPr>
          <w:rFonts w:ascii="Arial" w:hAnsi="Arial" w:cs="Arial"/>
          <w:color w:val="4F81BD" w:themeColor="accent1"/>
          <w:sz w:val="20"/>
          <w:u w:val="single"/>
          <w:rPrChange w:id="3" w:author="Carlos Ulloa" w:date="2022-03-04T11:33:00Z">
            <w:rPr>
              <w:rFonts w:ascii="Arial" w:hAnsi="Arial" w:cs="Arial"/>
              <w:sz w:val="20"/>
              <w:u w:val="single"/>
            </w:rPr>
          </w:rPrChange>
        </w:rPr>
      </w:pPr>
      <w:bookmarkStart w:id="4" w:name="_Toc110337811"/>
      <w:bookmarkEnd w:id="2"/>
      <w:r w:rsidRPr="007C0386">
        <w:rPr>
          <w:rFonts w:ascii="Arial" w:hAnsi="Arial" w:cs="Arial"/>
          <w:color w:val="4F81BD" w:themeColor="accent1"/>
          <w:sz w:val="20"/>
          <w:u w:val="single"/>
          <w:rPrChange w:id="5" w:author="Carlos Ulloa" w:date="2022-03-04T11:33:00Z">
            <w:rPr>
              <w:rFonts w:ascii="Arial" w:hAnsi="Arial" w:cs="Arial"/>
              <w:b w:val="0"/>
              <w:sz w:val="20"/>
              <w:szCs w:val="24"/>
              <w:u w:val="single"/>
            </w:rPr>
          </w:rPrChange>
        </w:rPr>
        <w:t>PROYECTO DE INSTALACIONES TÉRMICAS Y DE CLIMATIZACIÓN</w:t>
      </w:r>
      <w:bookmarkEnd w:id="4"/>
    </w:p>
    <w:p w14:paraId="0AAA5EA9" w14:textId="77777777" w:rsidR="00233795" w:rsidRPr="007C0386" w:rsidRDefault="00233795" w:rsidP="00F91D27">
      <w:pPr>
        <w:rPr>
          <w:rFonts w:ascii="Arial" w:hAnsi="Arial" w:cs="Arial"/>
          <w:b/>
          <w:color w:val="4F81BD" w:themeColor="accent1"/>
          <w:sz w:val="20"/>
          <w:szCs w:val="20"/>
          <w:lang w:val="es-ES"/>
          <w:rPrChange w:id="6" w:author="Carlos Ulloa" w:date="2022-03-04T11:33:00Z">
            <w:rPr>
              <w:rFonts w:ascii="Arial" w:hAnsi="Arial" w:cs="Arial"/>
              <w:b/>
              <w:sz w:val="20"/>
              <w:szCs w:val="20"/>
              <w:lang w:val="es-ES"/>
            </w:rPr>
          </w:rPrChange>
        </w:rPr>
      </w:pPr>
      <w:bookmarkStart w:id="7" w:name="_Toc5976572"/>
      <w:bookmarkStart w:id="8" w:name="_Toc26477322"/>
      <w:r w:rsidRPr="007C0386">
        <w:rPr>
          <w:rFonts w:ascii="Arial" w:hAnsi="Arial" w:cs="Arial"/>
          <w:b/>
          <w:color w:val="4F81BD" w:themeColor="accent1"/>
          <w:sz w:val="20"/>
          <w:szCs w:val="20"/>
          <w:lang w:val="es-ES"/>
          <w:rPrChange w:id="9" w:author="Carlos Ulloa" w:date="2022-03-04T11:33:00Z">
            <w:rPr>
              <w:rFonts w:ascii="Arial" w:hAnsi="Arial" w:cs="Arial"/>
              <w:b/>
              <w:sz w:val="20"/>
              <w:szCs w:val="20"/>
              <w:lang w:val="es-ES"/>
            </w:rPr>
          </w:rPrChange>
        </w:rPr>
        <w:t>Discrepancias.</w:t>
      </w:r>
      <w:bookmarkEnd w:id="7"/>
      <w:bookmarkEnd w:id="8"/>
    </w:p>
    <w:p w14:paraId="44FE212E" w14:textId="77777777" w:rsidR="00233795" w:rsidRPr="007C0386" w:rsidRDefault="00233795" w:rsidP="00233795">
      <w:pPr>
        <w:rPr>
          <w:rFonts w:ascii="Arial" w:hAnsi="Arial" w:cs="Arial"/>
          <w:color w:val="4F81BD" w:themeColor="accent1"/>
          <w:sz w:val="20"/>
          <w:szCs w:val="20"/>
          <w:rPrChange w:id="1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 w:author="Carlos Ulloa" w:date="2022-03-04T11:33:00Z">
            <w:rPr>
              <w:rFonts w:ascii="Arial" w:hAnsi="Arial" w:cs="Arial"/>
              <w:sz w:val="20"/>
              <w:szCs w:val="20"/>
            </w:rPr>
          </w:rPrChange>
        </w:rPr>
        <w:t>El contratista o instalador indicará expresamente los puntos de discrepancia entre su oferta y lo especificado en este documento y/o los planos del proyecto.</w:t>
      </w:r>
    </w:p>
    <w:p w14:paraId="644BCCDB" w14:textId="77777777" w:rsidR="00233795" w:rsidRPr="007C0386" w:rsidRDefault="00233795" w:rsidP="00233795">
      <w:pPr>
        <w:rPr>
          <w:rFonts w:ascii="Arial" w:hAnsi="Arial" w:cs="Arial"/>
          <w:color w:val="4F81BD" w:themeColor="accent1"/>
          <w:sz w:val="20"/>
          <w:szCs w:val="20"/>
          <w:rPrChange w:id="1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3" w:author="Carlos Ulloa" w:date="2022-03-04T11:33:00Z">
            <w:rPr>
              <w:rFonts w:ascii="Arial" w:hAnsi="Arial" w:cs="Arial"/>
              <w:sz w:val="20"/>
              <w:szCs w:val="20"/>
            </w:rPr>
          </w:rPrChange>
        </w:rPr>
        <w:t>En caso de discrepancia entre especificaciones y planos, mandarán las especificaciones.</w:t>
      </w:r>
    </w:p>
    <w:p w14:paraId="4AFEE405" w14:textId="77777777" w:rsidR="00233795" w:rsidRPr="007C0386" w:rsidRDefault="00233795" w:rsidP="00233795">
      <w:pPr>
        <w:rPr>
          <w:rFonts w:ascii="Arial" w:hAnsi="Arial" w:cs="Arial"/>
          <w:color w:val="4F81BD" w:themeColor="accent1"/>
          <w:sz w:val="20"/>
          <w:szCs w:val="20"/>
          <w:rPrChange w:id="14" w:author="Carlos Ulloa" w:date="2022-03-04T11:33:00Z">
            <w:rPr>
              <w:rFonts w:ascii="Arial" w:hAnsi="Arial" w:cs="Arial"/>
              <w:sz w:val="20"/>
              <w:szCs w:val="20"/>
            </w:rPr>
          </w:rPrChange>
        </w:rPr>
      </w:pPr>
    </w:p>
    <w:p w14:paraId="2F7E7453" w14:textId="77777777" w:rsidR="00233795" w:rsidRPr="007C0386" w:rsidRDefault="00233795" w:rsidP="00F91D27">
      <w:pPr>
        <w:rPr>
          <w:rFonts w:ascii="Arial" w:hAnsi="Arial" w:cs="Arial"/>
          <w:b/>
          <w:color w:val="4F81BD" w:themeColor="accent1"/>
          <w:sz w:val="20"/>
          <w:szCs w:val="20"/>
          <w:lang w:val="es-ES"/>
          <w:rPrChange w:id="15" w:author="Carlos Ulloa" w:date="2022-03-04T11:33:00Z">
            <w:rPr>
              <w:rFonts w:ascii="Arial" w:hAnsi="Arial" w:cs="Arial"/>
              <w:b/>
              <w:sz w:val="20"/>
              <w:szCs w:val="20"/>
              <w:lang w:val="es-ES"/>
            </w:rPr>
          </w:rPrChange>
        </w:rPr>
      </w:pPr>
      <w:bookmarkStart w:id="16" w:name="_Toc5976573"/>
      <w:bookmarkStart w:id="17" w:name="_Toc26477323"/>
      <w:r w:rsidRPr="007C0386">
        <w:rPr>
          <w:rFonts w:ascii="Arial" w:hAnsi="Arial" w:cs="Arial"/>
          <w:b/>
          <w:color w:val="4F81BD" w:themeColor="accent1"/>
          <w:sz w:val="20"/>
          <w:szCs w:val="20"/>
          <w:lang w:val="es-ES"/>
          <w:rPrChange w:id="18" w:author="Carlos Ulloa" w:date="2022-03-04T11:33:00Z">
            <w:rPr>
              <w:rFonts w:ascii="Arial" w:hAnsi="Arial" w:cs="Arial"/>
              <w:b/>
              <w:sz w:val="20"/>
              <w:szCs w:val="20"/>
              <w:lang w:val="es-ES"/>
            </w:rPr>
          </w:rPrChange>
        </w:rPr>
        <w:t>Normas.</w:t>
      </w:r>
      <w:bookmarkEnd w:id="16"/>
      <w:bookmarkEnd w:id="17"/>
    </w:p>
    <w:p w14:paraId="21416C32" w14:textId="77777777" w:rsidR="00233795" w:rsidRPr="007C0386" w:rsidRDefault="00233795" w:rsidP="00233795">
      <w:pPr>
        <w:rPr>
          <w:rFonts w:ascii="Arial" w:hAnsi="Arial" w:cs="Arial"/>
          <w:color w:val="4F81BD" w:themeColor="accent1"/>
          <w:sz w:val="20"/>
          <w:szCs w:val="20"/>
          <w:rPrChange w:id="1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20" w:author="Carlos Ulloa" w:date="2022-03-04T11:33:00Z">
            <w:rPr>
              <w:rFonts w:ascii="Arial" w:hAnsi="Arial" w:cs="Arial"/>
              <w:sz w:val="20"/>
              <w:szCs w:val="20"/>
            </w:rPr>
          </w:rPrChange>
        </w:rPr>
        <w:t>En la ejecución de los trabajos de instalación deberán observarse las siguientes normas:</w:t>
      </w:r>
    </w:p>
    <w:p w14:paraId="65E07E0C" w14:textId="77777777" w:rsidR="00233795" w:rsidRPr="007C0386" w:rsidRDefault="00233795" w:rsidP="00233795">
      <w:pPr>
        <w:rPr>
          <w:rFonts w:ascii="Arial" w:hAnsi="Arial" w:cs="Arial"/>
          <w:color w:val="4F81BD" w:themeColor="accent1"/>
          <w:sz w:val="20"/>
          <w:szCs w:val="20"/>
          <w:rPrChange w:id="21" w:author="Carlos Ulloa" w:date="2022-03-04T11:33:00Z">
            <w:rPr>
              <w:rFonts w:ascii="Arial" w:hAnsi="Arial" w:cs="Arial"/>
              <w:sz w:val="20"/>
              <w:szCs w:val="20"/>
            </w:rPr>
          </w:rPrChange>
        </w:rPr>
      </w:pPr>
    </w:p>
    <w:p w14:paraId="705081ED"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22"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23" w:author="Carlos Ulloa" w:date="2022-03-04T11:33:00Z">
            <w:rPr>
              <w:rFonts w:ascii="Arial" w:eastAsia="Times New Roman" w:hAnsi="Arial" w:cs="Arial"/>
              <w:sz w:val="20"/>
              <w:szCs w:val="20"/>
              <w:lang w:val="en-US" w:eastAsia="es-ES"/>
            </w:rPr>
          </w:rPrChange>
        </w:rPr>
        <w:t>ANSI/ASHRAE 90.1 – 2007 – Energy Standard for Buildings Except Low-Rise Residential.</w:t>
      </w:r>
    </w:p>
    <w:p w14:paraId="5B954CB1"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24"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25" w:author="Carlos Ulloa" w:date="2022-03-04T11:33:00Z">
            <w:rPr>
              <w:rFonts w:ascii="Arial" w:eastAsia="Times New Roman" w:hAnsi="Arial" w:cs="Arial"/>
              <w:sz w:val="20"/>
              <w:szCs w:val="20"/>
              <w:lang w:val="en-US" w:eastAsia="es-ES"/>
            </w:rPr>
          </w:rPrChange>
        </w:rPr>
        <w:t xml:space="preserve">ANSI/ASHRAE 62.1 – 2007 – Ventilation for Acceptable Indoor Air Quality. </w:t>
      </w:r>
    </w:p>
    <w:p w14:paraId="09AC1C36"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26"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27" w:author="Carlos Ulloa" w:date="2022-03-04T11:33:00Z">
            <w:rPr>
              <w:rFonts w:ascii="Arial" w:eastAsia="Times New Roman" w:hAnsi="Arial" w:cs="Arial"/>
              <w:sz w:val="20"/>
              <w:szCs w:val="20"/>
              <w:lang w:val="en-US" w:eastAsia="es-ES"/>
            </w:rPr>
          </w:rPrChange>
        </w:rPr>
        <w:t>ANSI/ASHRAE 55 -2004 – Thermal Environmental Conditions for Human Occupancy.</w:t>
      </w:r>
    </w:p>
    <w:p w14:paraId="2AC30B66"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28"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29" w:author="Carlos Ulloa" w:date="2022-03-04T11:33:00Z">
            <w:rPr>
              <w:rFonts w:ascii="Arial" w:eastAsia="Times New Roman" w:hAnsi="Arial" w:cs="Arial"/>
              <w:sz w:val="20"/>
              <w:szCs w:val="20"/>
              <w:lang w:val="en-US" w:eastAsia="es-ES"/>
            </w:rPr>
          </w:rPrChange>
        </w:rPr>
        <w:t>SMACNA – HVAC Duct Construction Standards – 2006.</w:t>
      </w:r>
    </w:p>
    <w:p w14:paraId="17992259"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30"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31" w:author="Carlos Ulloa" w:date="2022-03-04T11:33:00Z">
            <w:rPr>
              <w:rFonts w:ascii="Arial" w:eastAsia="Times New Roman" w:hAnsi="Arial" w:cs="Arial"/>
              <w:sz w:val="20"/>
              <w:szCs w:val="20"/>
              <w:lang w:val="en-US" w:eastAsia="es-ES"/>
            </w:rPr>
          </w:rPrChange>
        </w:rPr>
        <w:t>SMACNA – HVAC Systems Duct Design – 2006.</w:t>
      </w:r>
    </w:p>
    <w:p w14:paraId="68C75F16"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3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3" w:author="Carlos Ulloa" w:date="2022-03-04T11:33:00Z">
            <w:rPr>
              <w:rFonts w:ascii="Arial" w:eastAsia="Times New Roman" w:hAnsi="Arial" w:cs="Arial"/>
              <w:sz w:val="20"/>
              <w:szCs w:val="20"/>
              <w:lang w:val="es-CL" w:eastAsia="es-ES"/>
            </w:rPr>
          </w:rPrChange>
        </w:rPr>
        <w:t>SMACNA – Seismic 2008.</w:t>
      </w:r>
    </w:p>
    <w:p w14:paraId="4397B605"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3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5" w:author="Carlos Ulloa" w:date="2022-03-04T11:33:00Z">
            <w:rPr>
              <w:rFonts w:ascii="Arial" w:eastAsia="Times New Roman" w:hAnsi="Arial" w:cs="Arial"/>
              <w:sz w:val="20"/>
              <w:szCs w:val="20"/>
              <w:lang w:val="es-CL" w:eastAsia="es-ES"/>
            </w:rPr>
          </w:rPrChange>
        </w:rPr>
        <w:t>INTERNATIONAL MECHANICAL CODE – 2006.</w:t>
      </w:r>
    </w:p>
    <w:p w14:paraId="2E2EAE4A"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36"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37" w:author="Carlos Ulloa" w:date="2022-03-04T11:33:00Z">
            <w:rPr>
              <w:rFonts w:ascii="Arial" w:eastAsia="Times New Roman" w:hAnsi="Arial" w:cs="Arial"/>
              <w:sz w:val="20"/>
              <w:szCs w:val="20"/>
              <w:lang w:val="en-US" w:eastAsia="es-ES"/>
            </w:rPr>
          </w:rPrChange>
        </w:rPr>
        <w:t>NFPA 90A - 2002 – Standard for the Installation of Air Conditioning and Ventilation System.</w:t>
      </w:r>
    </w:p>
    <w:p w14:paraId="4FE129DE"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lang w:val="en-US"/>
          <w:rPrChange w:id="38" w:author="Carlos Ulloa" w:date="2022-03-04T11:33:00Z">
            <w:rPr>
              <w:rFonts w:ascii="Arial" w:hAnsi="Arial" w:cs="Arial"/>
              <w:sz w:val="20"/>
              <w:szCs w:val="20"/>
              <w:lang w:val="en-US"/>
            </w:rPr>
          </w:rPrChange>
        </w:rPr>
      </w:pPr>
      <w:r w:rsidRPr="007C0386">
        <w:rPr>
          <w:rFonts w:ascii="Arial" w:hAnsi="Arial" w:cs="Arial"/>
          <w:color w:val="4F81BD" w:themeColor="accent1"/>
          <w:sz w:val="20"/>
          <w:szCs w:val="20"/>
          <w:lang w:val="en-US"/>
          <w:rPrChange w:id="39" w:author="Carlos Ulloa" w:date="2022-03-04T11:33:00Z">
            <w:rPr>
              <w:rFonts w:ascii="Arial" w:eastAsia="Times New Roman" w:hAnsi="Arial" w:cs="Arial"/>
              <w:sz w:val="20"/>
              <w:szCs w:val="20"/>
              <w:lang w:val="en-US" w:eastAsia="es-ES"/>
            </w:rPr>
          </w:rPrChange>
        </w:rPr>
        <w:t>ASHRAE HANDBOOK APLICATION 2007 – Sound and Vibration Control.</w:t>
      </w:r>
    </w:p>
    <w:p w14:paraId="0C101373"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40" w:author="Carlos Ulloa" w:date="2022-03-04T11:33:00Z">
            <w:rPr>
              <w:rFonts w:ascii="Arial" w:hAnsi="Arial" w:cs="Arial"/>
              <w:sz w:val="20"/>
              <w:szCs w:val="20"/>
            </w:rPr>
          </w:rPrChange>
        </w:rPr>
      </w:pPr>
      <w:bookmarkStart w:id="41" w:name="_Hlk105435486"/>
      <w:r w:rsidRPr="007C0386">
        <w:rPr>
          <w:rFonts w:ascii="Arial" w:hAnsi="Arial" w:cs="Arial"/>
          <w:color w:val="4F81BD" w:themeColor="accent1"/>
          <w:sz w:val="20"/>
          <w:szCs w:val="20"/>
          <w:rPrChange w:id="42" w:author="Carlos Ulloa" w:date="2022-03-04T11:33:00Z">
            <w:rPr>
              <w:rFonts w:ascii="Arial" w:eastAsia="Times New Roman" w:hAnsi="Arial" w:cs="Arial"/>
              <w:sz w:val="20"/>
              <w:szCs w:val="20"/>
              <w:lang w:val="es-CL" w:eastAsia="es-ES"/>
            </w:rPr>
          </w:rPrChange>
        </w:rPr>
        <w:t>Nch Elec. 4/2003 Electricidad Instalaciones de Consumo en Baja Tensión.</w:t>
      </w:r>
    </w:p>
    <w:bookmarkEnd w:id="41"/>
    <w:p w14:paraId="5FC6E889" w14:textId="77777777" w:rsidR="00233795" w:rsidRPr="007C0386" w:rsidRDefault="00233795" w:rsidP="003E7D60">
      <w:pPr>
        <w:pStyle w:val="Prrafodelista"/>
        <w:numPr>
          <w:ilvl w:val="0"/>
          <w:numId w:val="34"/>
        </w:numPr>
        <w:spacing w:after="120" w:line="276" w:lineRule="auto"/>
        <w:jc w:val="both"/>
        <w:rPr>
          <w:rFonts w:ascii="Arial" w:hAnsi="Arial" w:cs="Arial"/>
          <w:color w:val="4F81BD" w:themeColor="accent1"/>
          <w:sz w:val="20"/>
          <w:szCs w:val="20"/>
          <w:rPrChange w:id="4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 w:author="Carlos Ulloa" w:date="2022-03-04T11:33:00Z">
            <w:rPr>
              <w:rFonts w:ascii="Arial" w:eastAsia="Times New Roman" w:hAnsi="Arial" w:cs="Arial"/>
              <w:sz w:val="20"/>
              <w:szCs w:val="20"/>
              <w:lang w:val="es-CL" w:eastAsia="es-ES"/>
            </w:rPr>
          </w:rPrChange>
        </w:rPr>
        <w:t xml:space="preserve">OGUC </w:t>
      </w:r>
      <w:r w:rsidR="009A0764" w:rsidRPr="007C0386">
        <w:rPr>
          <w:rFonts w:ascii="Arial" w:hAnsi="Arial" w:cs="Arial"/>
          <w:color w:val="4F81BD" w:themeColor="accent1"/>
          <w:sz w:val="20"/>
          <w:szCs w:val="20"/>
          <w:rPrChange w:id="45" w:author="Carlos Ulloa" w:date="2022-03-04T11:33:00Z">
            <w:rPr>
              <w:rFonts w:ascii="Arial" w:eastAsia="Times New Roman" w:hAnsi="Arial" w:cs="Arial"/>
              <w:sz w:val="20"/>
              <w:szCs w:val="20"/>
              <w:lang w:val="es-CL" w:eastAsia="es-ES"/>
            </w:rPr>
          </w:rPrChange>
        </w:rPr>
        <w:t>Noviembre</w:t>
      </w:r>
      <w:r w:rsidRPr="007C0386">
        <w:rPr>
          <w:rFonts w:ascii="Arial" w:hAnsi="Arial" w:cs="Arial"/>
          <w:color w:val="4F81BD" w:themeColor="accent1"/>
          <w:sz w:val="20"/>
          <w:szCs w:val="20"/>
          <w:rPrChange w:id="46" w:author="Carlos Ulloa" w:date="2022-03-04T11:33:00Z">
            <w:rPr>
              <w:rFonts w:ascii="Arial" w:eastAsia="Times New Roman" w:hAnsi="Arial" w:cs="Arial"/>
              <w:sz w:val="20"/>
              <w:szCs w:val="20"/>
              <w:lang w:val="es-CL" w:eastAsia="es-ES"/>
            </w:rPr>
          </w:rPrChange>
        </w:rPr>
        <w:t xml:space="preserve"> 20</w:t>
      </w:r>
      <w:r w:rsidR="009A0764" w:rsidRPr="007C0386">
        <w:rPr>
          <w:rFonts w:ascii="Arial" w:hAnsi="Arial" w:cs="Arial"/>
          <w:color w:val="4F81BD" w:themeColor="accent1"/>
          <w:sz w:val="20"/>
          <w:szCs w:val="20"/>
          <w:rPrChange w:id="47" w:author="Carlos Ulloa" w:date="2022-03-04T11:33:00Z">
            <w:rPr>
              <w:rFonts w:ascii="Arial" w:eastAsia="Times New Roman" w:hAnsi="Arial" w:cs="Arial"/>
              <w:sz w:val="20"/>
              <w:szCs w:val="20"/>
              <w:lang w:val="es-CL" w:eastAsia="es-ES"/>
            </w:rPr>
          </w:rPrChange>
        </w:rPr>
        <w:t>20</w:t>
      </w:r>
      <w:r w:rsidRPr="007C0386">
        <w:rPr>
          <w:rFonts w:ascii="Arial" w:hAnsi="Arial" w:cs="Arial"/>
          <w:color w:val="4F81BD" w:themeColor="accent1"/>
          <w:sz w:val="20"/>
          <w:szCs w:val="20"/>
          <w:rPrChange w:id="48" w:author="Carlos Ulloa" w:date="2022-03-04T11:33:00Z">
            <w:rPr>
              <w:rFonts w:ascii="Arial" w:eastAsia="Times New Roman" w:hAnsi="Arial" w:cs="Arial"/>
              <w:sz w:val="20"/>
              <w:szCs w:val="20"/>
              <w:lang w:val="es-CL" w:eastAsia="es-ES"/>
            </w:rPr>
          </w:rPrChange>
        </w:rPr>
        <w:t>.</w:t>
      </w:r>
    </w:p>
    <w:p w14:paraId="6CD3ADBA" w14:textId="77777777" w:rsidR="00233795" w:rsidRPr="007C0386" w:rsidRDefault="00233795" w:rsidP="003E7D60">
      <w:pPr>
        <w:pStyle w:val="Prrafodelista"/>
        <w:numPr>
          <w:ilvl w:val="0"/>
          <w:numId w:val="34"/>
        </w:numPr>
        <w:spacing w:after="120" w:line="276" w:lineRule="auto"/>
        <w:jc w:val="both"/>
        <w:rPr>
          <w:rFonts w:ascii="Arial" w:hAnsi="Arial" w:cs="Arial"/>
          <w:color w:val="4F81BD" w:themeColor="accent1"/>
          <w:sz w:val="20"/>
          <w:szCs w:val="20"/>
          <w:rPrChange w:id="4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0" w:author="Carlos Ulloa" w:date="2022-03-04T11:33:00Z">
            <w:rPr>
              <w:rFonts w:ascii="Arial" w:eastAsia="Times New Roman" w:hAnsi="Arial" w:cs="Arial"/>
              <w:sz w:val="20"/>
              <w:szCs w:val="20"/>
              <w:lang w:val="es-CL" w:eastAsia="es-ES"/>
            </w:rPr>
          </w:rPrChange>
        </w:rPr>
        <w:t>Decreto Supremo 594 - Reglamento sobre las condiciones sanitarias y ambientales básicas en los lugares de trabajo.</w:t>
      </w:r>
    </w:p>
    <w:p w14:paraId="0FBCB03C" w14:textId="77777777" w:rsidR="00233795" w:rsidRPr="007C0386" w:rsidRDefault="00233795" w:rsidP="003E7D60">
      <w:pPr>
        <w:pStyle w:val="Prrafodelista"/>
        <w:numPr>
          <w:ilvl w:val="0"/>
          <w:numId w:val="34"/>
        </w:numPr>
        <w:spacing w:after="120" w:line="276" w:lineRule="auto"/>
        <w:jc w:val="both"/>
        <w:rPr>
          <w:rFonts w:ascii="Arial" w:hAnsi="Arial" w:cs="Arial"/>
          <w:color w:val="4F81BD" w:themeColor="accent1"/>
          <w:sz w:val="20"/>
          <w:szCs w:val="20"/>
          <w:rPrChange w:id="5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2" w:author="Carlos Ulloa" w:date="2022-03-04T11:33:00Z">
            <w:rPr>
              <w:rFonts w:ascii="Arial" w:eastAsia="Times New Roman" w:hAnsi="Arial" w:cs="Arial"/>
              <w:sz w:val="20"/>
              <w:szCs w:val="20"/>
              <w:lang w:val="es-CL" w:eastAsia="es-ES"/>
            </w:rPr>
          </w:rPrChange>
        </w:rPr>
        <w:t>Decreto Supremo 66 - Reglamento de Instalaciones Interiores y Medidores de Gas.</w:t>
      </w:r>
    </w:p>
    <w:p w14:paraId="54C1A46B" w14:textId="77777777" w:rsidR="00233795" w:rsidRPr="007C0386" w:rsidRDefault="00233795" w:rsidP="003E7D60">
      <w:pPr>
        <w:pStyle w:val="Prrafodelista"/>
        <w:numPr>
          <w:ilvl w:val="0"/>
          <w:numId w:val="34"/>
        </w:numPr>
        <w:spacing w:after="120" w:line="276" w:lineRule="auto"/>
        <w:jc w:val="both"/>
        <w:rPr>
          <w:rFonts w:ascii="Arial" w:hAnsi="Arial" w:cs="Arial"/>
          <w:color w:val="4F81BD" w:themeColor="accent1"/>
          <w:sz w:val="20"/>
          <w:szCs w:val="20"/>
          <w:rPrChange w:id="5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4" w:author="Carlos Ulloa" w:date="2022-03-04T11:33:00Z">
            <w:rPr>
              <w:rFonts w:ascii="Arial" w:eastAsia="Times New Roman" w:hAnsi="Arial" w:cs="Arial"/>
              <w:sz w:val="20"/>
              <w:szCs w:val="20"/>
              <w:lang w:val="es-CL" w:eastAsia="es-ES"/>
            </w:rPr>
          </w:rPrChange>
        </w:rPr>
        <w:t>Decreto Supremo 146 - Norma de Emisión de Ruidos Molestos generados por fuentes fijas.</w:t>
      </w:r>
    </w:p>
    <w:p w14:paraId="23CD86AC" w14:textId="77777777" w:rsidR="00233795" w:rsidRPr="007C0386" w:rsidRDefault="00233795" w:rsidP="00233795">
      <w:pPr>
        <w:pStyle w:val="Prrafodelista"/>
        <w:spacing w:after="120"/>
        <w:rPr>
          <w:rFonts w:ascii="Arial" w:hAnsi="Arial" w:cs="Arial"/>
          <w:color w:val="4F81BD" w:themeColor="accent1"/>
          <w:sz w:val="20"/>
          <w:szCs w:val="20"/>
          <w:rPrChange w:id="55" w:author="Carlos Ulloa" w:date="2022-03-04T11:33:00Z">
            <w:rPr>
              <w:rFonts w:ascii="Arial" w:hAnsi="Arial" w:cs="Arial"/>
              <w:sz w:val="20"/>
              <w:szCs w:val="20"/>
            </w:rPr>
          </w:rPrChange>
        </w:rPr>
      </w:pPr>
    </w:p>
    <w:p w14:paraId="1EB43A3F" w14:textId="77777777" w:rsidR="00233795" w:rsidRPr="007C0386" w:rsidRDefault="00233795" w:rsidP="00F91D27">
      <w:pPr>
        <w:rPr>
          <w:rFonts w:ascii="Arial" w:hAnsi="Arial" w:cs="Arial"/>
          <w:b/>
          <w:color w:val="4F81BD" w:themeColor="accent1"/>
          <w:sz w:val="20"/>
          <w:szCs w:val="20"/>
          <w:lang w:val="es-ES"/>
          <w:rPrChange w:id="56" w:author="Carlos Ulloa" w:date="2022-03-04T11:33:00Z">
            <w:rPr>
              <w:rFonts w:ascii="Arial" w:hAnsi="Arial" w:cs="Arial"/>
              <w:b/>
              <w:sz w:val="20"/>
              <w:szCs w:val="20"/>
              <w:lang w:val="es-ES"/>
            </w:rPr>
          </w:rPrChange>
        </w:rPr>
      </w:pPr>
      <w:bookmarkStart w:id="57" w:name="_Toc5976574"/>
      <w:bookmarkStart w:id="58" w:name="_Toc26477324"/>
      <w:r w:rsidRPr="007C0386">
        <w:rPr>
          <w:rFonts w:ascii="Arial" w:hAnsi="Arial" w:cs="Arial"/>
          <w:b/>
          <w:color w:val="4F81BD" w:themeColor="accent1"/>
          <w:sz w:val="20"/>
          <w:szCs w:val="20"/>
          <w:lang w:val="es-ES"/>
          <w:rPrChange w:id="59" w:author="Carlos Ulloa" w:date="2022-03-04T11:33:00Z">
            <w:rPr>
              <w:rFonts w:ascii="Arial" w:hAnsi="Arial" w:cs="Arial"/>
              <w:b/>
              <w:sz w:val="20"/>
              <w:szCs w:val="20"/>
              <w:lang w:val="es-ES"/>
            </w:rPr>
          </w:rPrChange>
        </w:rPr>
        <w:t>Coordinación.</w:t>
      </w:r>
      <w:bookmarkEnd w:id="57"/>
      <w:bookmarkEnd w:id="58"/>
    </w:p>
    <w:p w14:paraId="032B3A7D" w14:textId="77777777" w:rsidR="00233795" w:rsidRPr="007C0386" w:rsidRDefault="00233795" w:rsidP="00233795">
      <w:pPr>
        <w:spacing w:after="120"/>
        <w:rPr>
          <w:rFonts w:ascii="Arial" w:hAnsi="Arial" w:cs="Arial"/>
          <w:color w:val="4F81BD" w:themeColor="accent1"/>
          <w:sz w:val="20"/>
          <w:szCs w:val="20"/>
          <w:rPrChange w:id="6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1" w:author="Carlos Ulloa" w:date="2022-03-04T11:33:00Z">
            <w:rPr>
              <w:rFonts w:ascii="Arial" w:hAnsi="Arial" w:cs="Arial"/>
              <w:sz w:val="20"/>
              <w:szCs w:val="20"/>
            </w:rPr>
          </w:rPrChange>
        </w:rPr>
        <w:t xml:space="preserve">El equipo profesional a cargo del desarrollo del edificio ha coordinado cuidadosamente el proyecto arquitectónico y estructural, con todas las especialidades.  Es inevitable y normal que durante el desarrollo de la obra se produzcan interferencias menores, que deberán ser resueltas por personal de la inspección técnica o de terreno.   </w:t>
      </w:r>
    </w:p>
    <w:p w14:paraId="2C6F7858" w14:textId="77777777" w:rsidR="00233795" w:rsidRPr="007C0386" w:rsidRDefault="00233795" w:rsidP="00233795">
      <w:pPr>
        <w:spacing w:after="120"/>
        <w:rPr>
          <w:rFonts w:ascii="Arial" w:hAnsi="Arial" w:cs="Arial"/>
          <w:color w:val="4F81BD" w:themeColor="accent1"/>
          <w:sz w:val="20"/>
          <w:szCs w:val="20"/>
          <w:rPrChange w:id="62" w:author="Carlos Ulloa" w:date="2022-03-04T11:33:00Z">
            <w:rPr>
              <w:rFonts w:ascii="Arial" w:hAnsi="Arial" w:cs="Arial"/>
              <w:sz w:val="20"/>
              <w:szCs w:val="20"/>
            </w:rPr>
          </w:rPrChange>
        </w:rPr>
      </w:pPr>
    </w:p>
    <w:p w14:paraId="4B68A4E2" w14:textId="77777777" w:rsidR="00233795" w:rsidRPr="007C0386" w:rsidRDefault="00233795" w:rsidP="00F91D27">
      <w:pPr>
        <w:rPr>
          <w:rFonts w:ascii="Arial" w:hAnsi="Arial" w:cs="Arial"/>
          <w:b/>
          <w:color w:val="4F81BD" w:themeColor="accent1"/>
          <w:sz w:val="20"/>
          <w:szCs w:val="20"/>
          <w:lang w:val="es-ES"/>
          <w:rPrChange w:id="63" w:author="Carlos Ulloa" w:date="2022-03-04T11:33:00Z">
            <w:rPr>
              <w:rFonts w:ascii="Arial" w:hAnsi="Arial" w:cs="Arial"/>
              <w:b/>
              <w:sz w:val="20"/>
              <w:szCs w:val="20"/>
              <w:lang w:val="es-ES"/>
            </w:rPr>
          </w:rPrChange>
        </w:rPr>
      </w:pPr>
      <w:bookmarkStart w:id="64" w:name="_Toc5976575"/>
      <w:bookmarkStart w:id="65" w:name="_Toc26477325"/>
      <w:r w:rsidRPr="007C0386">
        <w:rPr>
          <w:rFonts w:ascii="Arial" w:hAnsi="Arial" w:cs="Arial"/>
          <w:b/>
          <w:color w:val="4F81BD" w:themeColor="accent1"/>
          <w:sz w:val="20"/>
          <w:szCs w:val="20"/>
          <w:lang w:val="es-ES"/>
          <w:rPrChange w:id="66" w:author="Carlos Ulloa" w:date="2022-03-04T11:33:00Z">
            <w:rPr>
              <w:rFonts w:ascii="Arial" w:hAnsi="Arial" w:cs="Arial"/>
              <w:b/>
              <w:sz w:val="20"/>
              <w:szCs w:val="20"/>
              <w:lang w:val="es-ES"/>
            </w:rPr>
          </w:rPrChange>
        </w:rPr>
        <w:t>Garantía.</w:t>
      </w:r>
      <w:bookmarkEnd w:id="64"/>
      <w:bookmarkEnd w:id="65"/>
    </w:p>
    <w:p w14:paraId="088A4593" w14:textId="77777777" w:rsidR="00233795" w:rsidRPr="007C0386" w:rsidRDefault="00233795" w:rsidP="00233795">
      <w:pPr>
        <w:spacing w:after="120"/>
        <w:rPr>
          <w:rFonts w:ascii="Arial" w:hAnsi="Arial" w:cs="Arial"/>
          <w:color w:val="4F81BD" w:themeColor="accent1"/>
          <w:sz w:val="20"/>
          <w:szCs w:val="20"/>
          <w:rPrChange w:id="6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 w:author="Carlos Ulloa" w:date="2022-03-04T11:33:00Z">
            <w:rPr>
              <w:rFonts w:ascii="Arial" w:hAnsi="Arial" w:cs="Arial"/>
              <w:sz w:val="20"/>
              <w:szCs w:val="20"/>
            </w:rPr>
          </w:rPrChange>
        </w:rPr>
        <w:t>Los equipos serán de marcas de reconocido prestigio que mantengan servicio técnico de reparaciones y repuestos disponibles en las bodegas de sus proveedores, independientemente de la garantía de fábrica.</w:t>
      </w:r>
    </w:p>
    <w:p w14:paraId="3B9BD937" w14:textId="77777777" w:rsidR="00233795" w:rsidRPr="007C0386" w:rsidRDefault="00233795" w:rsidP="00233795">
      <w:pPr>
        <w:spacing w:after="120"/>
        <w:rPr>
          <w:rFonts w:ascii="Arial" w:hAnsi="Arial" w:cs="Arial"/>
          <w:color w:val="4F81BD" w:themeColor="accent1"/>
          <w:sz w:val="20"/>
          <w:szCs w:val="20"/>
          <w:rPrChange w:id="6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0" w:author="Carlos Ulloa" w:date="2022-03-04T11:33:00Z">
            <w:rPr>
              <w:rFonts w:ascii="Arial" w:hAnsi="Arial" w:cs="Arial"/>
              <w:sz w:val="20"/>
              <w:szCs w:val="20"/>
            </w:rPr>
          </w:rPrChange>
        </w:rPr>
        <w:t>El contratista deberá presentar para los sistemas indicados en el proyecto, un plan de mantenimiento y sus costos asociados por un periodo de un año.</w:t>
      </w:r>
    </w:p>
    <w:p w14:paraId="64E8F163" w14:textId="77777777" w:rsidR="00233795" w:rsidRPr="007C0386" w:rsidRDefault="00233795" w:rsidP="00233795">
      <w:pPr>
        <w:rPr>
          <w:rFonts w:ascii="Arial" w:hAnsi="Arial" w:cs="Arial"/>
          <w:color w:val="4F81BD" w:themeColor="accent1"/>
          <w:sz w:val="20"/>
          <w:szCs w:val="20"/>
          <w:rPrChange w:id="71" w:author="Carlos Ulloa" w:date="2022-03-04T11:33:00Z">
            <w:rPr>
              <w:rFonts w:ascii="Arial" w:hAnsi="Arial" w:cs="Arial"/>
              <w:sz w:val="20"/>
              <w:szCs w:val="20"/>
            </w:rPr>
          </w:rPrChange>
        </w:rPr>
      </w:pPr>
    </w:p>
    <w:p w14:paraId="57815E12" w14:textId="77777777" w:rsidR="00233795" w:rsidRPr="007C0386" w:rsidRDefault="00233795" w:rsidP="00F91D27">
      <w:pPr>
        <w:rPr>
          <w:rFonts w:ascii="Arial" w:hAnsi="Arial" w:cs="Arial"/>
          <w:b/>
          <w:color w:val="4F81BD" w:themeColor="accent1"/>
          <w:sz w:val="20"/>
          <w:szCs w:val="20"/>
          <w:lang w:val="es-ES"/>
          <w:rPrChange w:id="72" w:author="Carlos Ulloa" w:date="2022-03-04T11:33:00Z">
            <w:rPr>
              <w:rFonts w:ascii="Arial" w:hAnsi="Arial" w:cs="Arial"/>
              <w:b/>
              <w:sz w:val="20"/>
              <w:szCs w:val="20"/>
              <w:lang w:val="es-ES"/>
            </w:rPr>
          </w:rPrChange>
        </w:rPr>
      </w:pPr>
      <w:bookmarkStart w:id="73" w:name="_Toc5976576"/>
      <w:bookmarkStart w:id="74" w:name="_Toc26477326"/>
      <w:r w:rsidRPr="007C0386">
        <w:rPr>
          <w:rFonts w:ascii="Arial" w:hAnsi="Arial" w:cs="Arial"/>
          <w:b/>
          <w:color w:val="4F81BD" w:themeColor="accent1"/>
          <w:sz w:val="20"/>
          <w:szCs w:val="20"/>
          <w:lang w:val="es-ES"/>
          <w:rPrChange w:id="75" w:author="Carlos Ulloa" w:date="2022-03-04T11:33:00Z">
            <w:rPr>
              <w:rFonts w:ascii="Arial" w:hAnsi="Arial" w:cs="Arial"/>
              <w:b/>
              <w:sz w:val="20"/>
              <w:szCs w:val="20"/>
              <w:lang w:val="es-ES"/>
            </w:rPr>
          </w:rPrChange>
        </w:rPr>
        <w:t>Servicios.</w:t>
      </w:r>
      <w:bookmarkEnd w:id="73"/>
      <w:bookmarkEnd w:id="74"/>
    </w:p>
    <w:p w14:paraId="1902C317" w14:textId="77777777" w:rsidR="00233795" w:rsidRPr="007C0386" w:rsidRDefault="00233795" w:rsidP="00233795">
      <w:pPr>
        <w:spacing w:after="120"/>
        <w:rPr>
          <w:rFonts w:ascii="Arial" w:hAnsi="Arial" w:cs="Arial"/>
          <w:color w:val="4F81BD" w:themeColor="accent1"/>
          <w:sz w:val="20"/>
          <w:szCs w:val="20"/>
          <w:rPrChange w:id="7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 w:author="Carlos Ulloa" w:date="2022-03-04T11:33:00Z">
            <w:rPr>
              <w:rFonts w:ascii="Arial" w:hAnsi="Arial" w:cs="Arial"/>
              <w:sz w:val="20"/>
              <w:szCs w:val="20"/>
            </w:rPr>
          </w:rPrChange>
        </w:rPr>
        <w:t>En el desarrollo del proyecto se ha considerado el espacio suficiente permitir una adecuada mantención de cada equipo.</w:t>
      </w:r>
    </w:p>
    <w:p w14:paraId="1A030813" w14:textId="77777777" w:rsidR="00233795" w:rsidRPr="007C0386" w:rsidRDefault="00233795" w:rsidP="00233795">
      <w:pPr>
        <w:spacing w:after="120"/>
        <w:rPr>
          <w:rFonts w:ascii="Arial" w:hAnsi="Arial" w:cs="Arial"/>
          <w:color w:val="4F81BD" w:themeColor="accent1"/>
          <w:sz w:val="20"/>
          <w:szCs w:val="20"/>
          <w:rPrChange w:id="7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9" w:author="Carlos Ulloa" w:date="2022-03-04T11:33:00Z">
            <w:rPr>
              <w:rFonts w:ascii="Arial" w:hAnsi="Arial" w:cs="Arial"/>
              <w:sz w:val="20"/>
              <w:szCs w:val="20"/>
            </w:rPr>
          </w:rPrChange>
        </w:rPr>
        <w:t>Sin embargo, el contratista será responsable de verificar la suficiencia de dichos espacios de acuerdo con la marca del equipo que se suministre.</w:t>
      </w:r>
    </w:p>
    <w:p w14:paraId="015975A8" w14:textId="77777777" w:rsidR="00233795" w:rsidRPr="007C0386" w:rsidRDefault="00233795" w:rsidP="00F91D27">
      <w:pPr>
        <w:rPr>
          <w:rFonts w:ascii="Arial" w:hAnsi="Arial" w:cs="Arial"/>
          <w:b/>
          <w:color w:val="4F81BD" w:themeColor="accent1"/>
          <w:sz w:val="20"/>
          <w:szCs w:val="20"/>
          <w:lang w:val="es-ES"/>
          <w:rPrChange w:id="80" w:author="Carlos Ulloa" w:date="2022-03-04T11:33:00Z">
            <w:rPr>
              <w:rFonts w:ascii="Arial" w:hAnsi="Arial" w:cs="Arial"/>
              <w:b/>
              <w:sz w:val="20"/>
              <w:szCs w:val="20"/>
              <w:lang w:val="es-ES"/>
            </w:rPr>
          </w:rPrChange>
        </w:rPr>
      </w:pPr>
      <w:bookmarkStart w:id="81" w:name="_Toc5976577"/>
      <w:bookmarkStart w:id="82" w:name="_Toc26477327"/>
      <w:r w:rsidRPr="007C0386">
        <w:rPr>
          <w:rFonts w:ascii="Arial" w:hAnsi="Arial" w:cs="Arial"/>
          <w:b/>
          <w:color w:val="4F81BD" w:themeColor="accent1"/>
          <w:sz w:val="20"/>
          <w:szCs w:val="20"/>
          <w:lang w:val="es-ES"/>
          <w:rPrChange w:id="83" w:author="Carlos Ulloa" w:date="2022-03-04T11:33:00Z">
            <w:rPr>
              <w:rFonts w:ascii="Arial" w:hAnsi="Arial" w:cs="Arial"/>
              <w:b/>
              <w:sz w:val="20"/>
              <w:szCs w:val="20"/>
              <w:lang w:val="es-ES"/>
            </w:rPr>
          </w:rPrChange>
        </w:rPr>
        <w:t>Izado.</w:t>
      </w:r>
      <w:bookmarkEnd w:id="81"/>
      <w:bookmarkEnd w:id="82"/>
    </w:p>
    <w:p w14:paraId="60035CB6" w14:textId="77777777" w:rsidR="00233795" w:rsidRPr="007C0386" w:rsidRDefault="00233795" w:rsidP="00233795">
      <w:pPr>
        <w:rPr>
          <w:rFonts w:ascii="Arial" w:hAnsi="Arial" w:cs="Arial"/>
          <w:color w:val="4F81BD" w:themeColor="accent1"/>
          <w:sz w:val="20"/>
          <w:szCs w:val="20"/>
          <w:rPrChange w:id="8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5" w:author="Carlos Ulloa" w:date="2022-03-04T11:33:00Z">
            <w:rPr>
              <w:rFonts w:ascii="Arial" w:hAnsi="Arial" w:cs="Arial"/>
              <w:sz w:val="20"/>
              <w:szCs w:val="20"/>
            </w:rPr>
          </w:rPrChange>
        </w:rPr>
        <w:t>El izaje de cada equipo de climatización será a cargo de la obra.</w:t>
      </w:r>
    </w:p>
    <w:p w14:paraId="7C08922C" w14:textId="77777777" w:rsidR="00233795" w:rsidRPr="007C0386" w:rsidRDefault="00233795" w:rsidP="00233795">
      <w:pPr>
        <w:rPr>
          <w:rFonts w:ascii="Arial" w:hAnsi="Arial" w:cs="Arial"/>
          <w:color w:val="4F81BD" w:themeColor="accent1"/>
          <w:sz w:val="20"/>
          <w:szCs w:val="20"/>
          <w:rPrChange w:id="86" w:author="Carlos Ulloa" w:date="2022-03-04T11:33:00Z">
            <w:rPr>
              <w:rFonts w:ascii="Arial" w:hAnsi="Arial" w:cs="Arial"/>
              <w:sz w:val="20"/>
              <w:szCs w:val="20"/>
            </w:rPr>
          </w:rPrChange>
        </w:rPr>
      </w:pPr>
    </w:p>
    <w:p w14:paraId="6FDCA867" w14:textId="77777777" w:rsidR="00233795" w:rsidRPr="007C0386" w:rsidRDefault="00233795" w:rsidP="00F91D27">
      <w:pPr>
        <w:rPr>
          <w:rFonts w:ascii="Arial" w:hAnsi="Arial" w:cs="Arial"/>
          <w:b/>
          <w:color w:val="4F81BD" w:themeColor="accent1"/>
          <w:sz w:val="20"/>
          <w:szCs w:val="20"/>
          <w:lang w:val="es-ES"/>
          <w:rPrChange w:id="87" w:author="Carlos Ulloa" w:date="2022-03-04T11:33:00Z">
            <w:rPr>
              <w:rFonts w:ascii="Arial" w:hAnsi="Arial" w:cs="Arial"/>
              <w:b/>
              <w:sz w:val="20"/>
              <w:szCs w:val="20"/>
              <w:lang w:val="es-ES"/>
            </w:rPr>
          </w:rPrChange>
        </w:rPr>
      </w:pPr>
      <w:bookmarkStart w:id="88" w:name="_Toc5976578"/>
      <w:bookmarkStart w:id="89" w:name="_Toc26477328"/>
      <w:r w:rsidRPr="007C0386">
        <w:rPr>
          <w:rFonts w:ascii="Arial" w:hAnsi="Arial" w:cs="Arial"/>
          <w:b/>
          <w:color w:val="4F81BD" w:themeColor="accent1"/>
          <w:sz w:val="20"/>
          <w:szCs w:val="20"/>
          <w:lang w:val="es-ES"/>
          <w:rPrChange w:id="90" w:author="Carlos Ulloa" w:date="2022-03-04T11:33:00Z">
            <w:rPr>
              <w:rFonts w:ascii="Arial" w:hAnsi="Arial" w:cs="Arial"/>
              <w:b/>
              <w:sz w:val="20"/>
              <w:szCs w:val="20"/>
              <w:lang w:val="es-ES"/>
            </w:rPr>
          </w:rPrChange>
        </w:rPr>
        <w:t>Supervisión de la Obra.</w:t>
      </w:r>
      <w:bookmarkEnd w:id="88"/>
      <w:bookmarkEnd w:id="89"/>
    </w:p>
    <w:p w14:paraId="7F357286" w14:textId="77777777" w:rsidR="00233795" w:rsidRPr="007C0386" w:rsidRDefault="00233795" w:rsidP="00233795">
      <w:pPr>
        <w:rPr>
          <w:rFonts w:ascii="Arial" w:hAnsi="Arial" w:cs="Arial"/>
          <w:color w:val="4F81BD" w:themeColor="accent1"/>
          <w:sz w:val="20"/>
          <w:szCs w:val="20"/>
          <w:rPrChange w:id="9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2" w:author="Carlos Ulloa" w:date="2022-03-04T11:33:00Z">
            <w:rPr>
              <w:rFonts w:ascii="Arial" w:hAnsi="Arial" w:cs="Arial"/>
              <w:sz w:val="20"/>
              <w:szCs w:val="20"/>
            </w:rPr>
          </w:rPrChange>
        </w:rPr>
        <w:t xml:space="preserve">Dada la magnitud de la obra el contratista mantendrá un profesional a cargo de la obra el cual será; Ingeniero en Climatización, Ingeniero de ejecución en Climatización, Ingeniero de ejecución en Calefacción, Refrigeración y Aire Acondicionado, Ingeniero de Ejecución Mecánico o Ingeniero Civil Mecánico. </w:t>
      </w:r>
    </w:p>
    <w:p w14:paraId="4077694E" w14:textId="77777777" w:rsidR="00233795" w:rsidRPr="007C0386" w:rsidRDefault="00233795" w:rsidP="00233795">
      <w:pPr>
        <w:rPr>
          <w:rFonts w:ascii="Arial" w:hAnsi="Arial" w:cs="Arial"/>
          <w:color w:val="4F81BD" w:themeColor="accent1"/>
          <w:sz w:val="20"/>
          <w:szCs w:val="20"/>
          <w:rPrChange w:id="93" w:author="Carlos Ulloa" w:date="2022-03-04T11:33:00Z">
            <w:rPr>
              <w:rFonts w:ascii="Arial" w:hAnsi="Arial" w:cs="Arial"/>
              <w:sz w:val="20"/>
              <w:szCs w:val="20"/>
            </w:rPr>
          </w:rPrChange>
        </w:rPr>
      </w:pPr>
    </w:p>
    <w:p w14:paraId="400F9B18" w14:textId="77777777" w:rsidR="00233795" w:rsidRPr="007C0386" w:rsidRDefault="00233795" w:rsidP="00233795">
      <w:pPr>
        <w:spacing w:after="120"/>
        <w:rPr>
          <w:rFonts w:ascii="Arial" w:hAnsi="Arial" w:cs="Arial"/>
          <w:color w:val="4F81BD" w:themeColor="accent1"/>
          <w:sz w:val="20"/>
          <w:szCs w:val="20"/>
          <w:rPrChange w:id="9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5" w:author="Carlos Ulloa" w:date="2022-03-04T11:33:00Z">
            <w:rPr>
              <w:rFonts w:ascii="Arial" w:hAnsi="Arial" w:cs="Arial"/>
              <w:sz w:val="20"/>
              <w:szCs w:val="20"/>
            </w:rPr>
          </w:rPrChange>
        </w:rPr>
        <w:t>Este tendrá suficiente experiencia y responsabilidad para resolver los problemas habituales, tanto de coordinación como técnicos que se presenten en la obra.</w:t>
      </w:r>
    </w:p>
    <w:p w14:paraId="31BDC5AE" w14:textId="77777777" w:rsidR="00233795" w:rsidRPr="007C0386" w:rsidRDefault="00233795" w:rsidP="00233795">
      <w:pPr>
        <w:rPr>
          <w:rFonts w:ascii="Arial" w:hAnsi="Arial" w:cs="Arial"/>
          <w:color w:val="4F81BD" w:themeColor="accent1"/>
          <w:sz w:val="20"/>
          <w:szCs w:val="20"/>
          <w:rPrChange w:id="9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7" w:author="Carlos Ulloa" w:date="2022-03-04T11:33:00Z">
            <w:rPr>
              <w:rFonts w:ascii="Arial" w:hAnsi="Arial" w:cs="Arial"/>
              <w:sz w:val="20"/>
              <w:szCs w:val="20"/>
            </w:rPr>
          </w:rPrChange>
        </w:rPr>
        <w:t>Es deseable, pero no excluyente, que el profesional en obra este certificado o pertenecer a alguna institución reguladora o certificadora, tales como ASHRAE, SEC o la Cámara Chilena de Refrigeración y Climatización a través de su departamento técnico DITAR.</w:t>
      </w:r>
    </w:p>
    <w:p w14:paraId="58557582" w14:textId="77777777" w:rsidR="00233795" w:rsidRPr="007C0386" w:rsidRDefault="00233795" w:rsidP="00233795">
      <w:pPr>
        <w:rPr>
          <w:rFonts w:ascii="Arial" w:hAnsi="Arial" w:cs="Arial"/>
          <w:color w:val="4F81BD" w:themeColor="accent1"/>
          <w:sz w:val="20"/>
          <w:szCs w:val="20"/>
          <w:rPrChange w:id="98" w:author="Carlos Ulloa" w:date="2022-03-04T11:33:00Z">
            <w:rPr>
              <w:rFonts w:ascii="Arial" w:hAnsi="Arial" w:cs="Arial"/>
              <w:sz w:val="20"/>
              <w:szCs w:val="20"/>
            </w:rPr>
          </w:rPrChange>
        </w:rPr>
      </w:pPr>
    </w:p>
    <w:p w14:paraId="6189D923" w14:textId="77777777" w:rsidR="00233795" w:rsidRPr="007C0386" w:rsidRDefault="00233795" w:rsidP="00F91D27">
      <w:pPr>
        <w:rPr>
          <w:rFonts w:ascii="Arial" w:hAnsi="Arial" w:cs="Arial"/>
          <w:b/>
          <w:color w:val="4F81BD" w:themeColor="accent1"/>
          <w:sz w:val="20"/>
          <w:szCs w:val="20"/>
          <w:lang w:val="es-ES"/>
          <w:rPrChange w:id="99" w:author="Carlos Ulloa" w:date="2022-03-04T11:33:00Z">
            <w:rPr>
              <w:rFonts w:ascii="Arial" w:hAnsi="Arial" w:cs="Arial"/>
              <w:b/>
              <w:sz w:val="20"/>
              <w:szCs w:val="20"/>
              <w:lang w:val="es-ES"/>
            </w:rPr>
          </w:rPrChange>
        </w:rPr>
      </w:pPr>
      <w:bookmarkStart w:id="100" w:name="_Toc5976579"/>
      <w:bookmarkStart w:id="101" w:name="_Toc26477329"/>
      <w:r w:rsidRPr="007C0386">
        <w:rPr>
          <w:rFonts w:ascii="Arial" w:hAnsi="Arial" w:cs="Arial"/>
          <w:b/>
          <w:color w:val="4F81BD" w:themeColor="accent1"/>
          <w:sz w:val="20"/>
          <w:szCs w:val="20"/>
          <w:lang w:val="es-ES"/>
          <w:rPrChange w:id="102" w:author="Carlos Ulloa" w:date="2022-03-04T11:33:00Z">
            <w:rPr>
              <w:rFonts w:ascii="Arial" w:hAnsi="Arial" w:cs="Arial"/>
              <w:b/>
              <w:sz w:val="20"/>
              <w:szCs w:val="20"/>
              <w:lang w:val="es-ES"/>
            </w:rPr>
          </w:rPrChange>
        </w:rPr>
        <w:t>Mano de Obra.</w:t>
      </w:r>
      <w:bookmarkEnd w:id="100"/>
      <w:bookmarkEnd w:id="101"/>
    </w:p>
    <w:p w14:paraId="005BF68D" w14:textId="77777777" w:rsidR="00233795" w:rsidRPr="007C0386" w:rsidRDefault="00233795" w:rsidP="00233795">
      <w:pPr>
        <w:rPr>
          <w:rFonts w:ascii="Arial" w:hAnsi="Arial" w:cs="Arial"/>
          <w:color w:val="4F81BD" w:themeColor="accent1"/>
          <w:sz w:val="20"/>
          <w:szCs w:val="20"/>
          <w:rPrChange w:id="10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4" w:author="Carlos Ulloa" w:date="2022-03-04T11:33:00Z">
            <w:rPr>
              <w:rFonts w:ascii="Arial" w:hAnsi="Arial" w:cs="Arial"/>
              <w:sz w:val="20"/>
              <w:szCs w:val="20"/>
            </w:rPr>
          </w:rPrChange>
        </w:rPr>
        <w:t>La mano de obra que se utilice para la instalación, montaje del sistema deberá ser de primera calidad.</w:t>
      </w:r>
    </w:p>
    <w:p w14:paraId="630E22BD" w14:textId="77777777" w:rsidR="00233795" w:rsidRPr="007C0386" w:rsidRDefault="00233795" w:rsidP="00233795">
      <w:pPr>
        <w:rPr>
          <w:rFonts w:ascii="Arial" w:hAnsi="Arial" w:cs="Arial"/>
          <w:color w:val="4F81BD" w:themeColor="accent1"/>
          <w:sz w:val="20"/>
          <w:szCs w:val="20"/>
          <w:rPrChange w:id="105" w:author="Carlos Ulloa" w:date="2022-03-04T11:33:00Z">
            <w:rPr>
              <w:rFonts w:ascii="Arial" w:hAnsi="Arial" w:cs="Arial"/>
              <w:sz w:val="20"/>
              <w:szCs w:val="20"/>
            </w:rPr>
          </w:rPrChange>
        </w:rPr>
      </w:pPr>
    </w:p>
    <w:p w14:paraId="30578A40" w14:textId="77777777" w:rsidR="00233795" w:rsidRPr="007C0386" w:rsidRDefault="00233795" w:rsidP="00F91D27">
      <w:pPr>
        <w:rPr>
          <w:rFonts w:ascii="Arial" w:hAnsi="Arial" w:cs="Arial"/>
          <w:b/>
          <w:color w:val="4F81BD" w:themeColor="accent1"/>
          <w:sz w:val="20"/>
          <w:szCs w:val="20"/>
          <w:lang w:val="es-ES"/>
          <w:rPrChange w:id="106" w:author="Carlos Ulloa" w:date="2022-03-04T11:33:00Z">
            <w:rPr>
              <w:rFonts w:ascii="Arial" w:hAnsi="Arial" w:cs="Arial"/>
              <w:b/>
              <w:sz w:val="20"/>
              <w:szCs w:val="20"/>
              <w:lang w:val="es-ES"/>
            </w:rPr>
          </w:rPrChange>
        </w:rPr>
      </w:pPr>
      <w:bookmarkStart w:id="107" w:name="_Toc5976580"/>
      <w:bookmarkStart w:id="108" w:name="_Toc26477330"/>
      <w:r w:rsidRPr="007C0386">
        <w:rPr>
          <w:rFonts w:ascii="Arial" w:hAnsi="Arial" w:cs="Arial"/>
          <w:b/>
          <w:color w:val="4F81BD" w:themeColor="accent1"/>
          <w:sz w:val="20"/>
          <w:szCs w:val="20"/>
          <w:lang w:val="es-ES"/>
          <w:rPrChange w:id="109" w:author="Carlos Ulloa" w:date="2022-03-04T11:33:00Z">
            <w:rPr>
              <w:rFonts w:ascii="Arial" w:hAnsi="Arial" w:cs="Arial"/>
              <w:b/>
              <w:sz w:val="20"/>
              <w:szCs w:val="20"/>
              <w:lang w:val="es-ES"/>
            </w:rPr>
          </w:rPrChange>
        </w:rPr>
        <w:t>Fletes.</w:t>
      </w:r>
      <w:bookmarkEnd w:id="107"/>
      <w:bookmarkEnd w:id="108"/>
    </w:p>
    <w:p w14:paraId="295F7618" w14:textId="77777777" w:rsidR="00233795" w:rsidRPr="007C0386" w:rsidRDefault="00233795" w:rsidP="00233795">
      <w:pPr>
        <w:rPr>
          <w:rFonts w:ascii="Arial" w:hAnsi="Arial" w:cs="Arial"/>
          <w:color w:val="4F81BD" w:themeColor="accent1"/>
          <w:sz w:val="20"/>
          <w:szCs w:val="20"/>
          <w:rPrChange w:id="11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1" w:author="Carlos Ulloa" w:date="2022-03-04T11:33:00Z">
            <w:rPr>
              <w:rFonts w:ascii="Arial" w:hAnsi="Arial" w:cs="Arial"/>
              <w:sz w:val="20"/>
              <w:szCs w:val="20"/>
            </w:rPr>
          </w:rPrChange>
        </w:rPr>
        <w:t>Se consultarán todos los fletes de todos los equipos y materiales proporcionados por el contratista, desde el lugar de su adquisición, hasta su ubicación definitiva en la obra.</w:t>
      </w:r>
    </w:p>
    <w:p w14:paraId="4E423D13" w14:textId="77777777" w:rsidR="00233795" w:rsidRPr="007C0386" w:rsidRDefault="00233795" w:rsidP="00233795">
      <w:pPr>
        <w:rPr>
          <w:rFonts w:ascii="Arial" w:hAnsi="Arial" w:cs="Arial"/>
          <w:color w:val="4F81BD" w:themeColor="accent1"/>
          <w:sz w:val="20"/>
          <w:szCs w:val="20"/>
          <w:rPrChange w:id="112" w:author="Carlos Ulloa" w:date="2022-03-04T11:33:00Z">
            <w:rPr>
              <w:rFonts w:ascii="Arial" w:hAnsi="Arial" w:cs="Arial"/>
              <w:sz w:val="20"/>
              <w:szCs w:val="20"/>
            </w:rPr>
          </w:rPrChange>
        </w:rPr>
      </w:pPr>
    </w:p>
    <w:p w14:paraId="5E2DF13F" w14:textId="77777777" w:rsidR="00233795" w:rsidRPr="007C0386" w:rsidRDefault="00233795" w:rsidP="00F91D27">
      <w:pPr>
        <w:rPr>
          <w:rFonts w:ascii="Arial" w:hAnsi="Arial" w:cs="Arial"/>
          <w:b/>
          <w:color w:val="4F81BD" w:themeColor="accent1"/>
          <w:sz w:val="20"/>
          <w:szCs w:val="20"/>
          <w:lang w:val="es-ES"/>
          <w:rPrChange w:id="113" w:author="Carlos Ulloa" w:date="2022-03-04T11:33:00Z">
            <w:rPr>
              <w:rFonts w:ascii="Arial" w:hAnsi="Arial" w:cs="Arial"/>
              <w:b/>
              <w:sz w:val="20"/>
              <w:szCs w:val="20"/>
              <w:lang w:val="es-ES"/>
            </w:rPr>
          </w:rPrChange>
        </w:rPr>
      </w:pPr>
      <w:bookmarkStart w:id="114" w:name="_Toc5976581"/>
      <w:bookmarkStart w:id="115" w:name="_Toc26477331"/>
      <w:r w:rsidRPr="007C0386">
        <w:rPr>
          <w:rFonts w:ascii="Arial" w:hAnsi="Arial" w:cs="Arial"/>
          <w:b/>
          <w:color w:val="4F81BD" w:themeColor="accent1"/>
          <w:sz w:val="20"/>
          <w:szCs w:val="20"/>
          <w:lang w:val="es-ES"/>
          <w:rPrChange w:id="116" w:author="Carlos Ulloa" w:date="2022-03-04T11:33:00Z">
            <w:rPr>
              <w:rFonts w:ascii="Arial" w:hAnsi="Arial" w:cs="Arial"/>
              <w:b/>
              <w:sz w:val="20"/>
              <w:szCs w:val="20"/>
              <w:lang w:val="es-ES"/>
            </w:rPr>
          </w:rPrChange>
        </w:rPr>
        <w:t>Pruebas y puesta en marcha.</w:t>
      </w:r>
      <w:bookmarkEnd w:id="114"/>
      <w:bookmarkEnd w:id="115"/>
    </w:p>
    <w:p w14:paraId="238CD495" w14:textId="77777777" w:rsidR="00233795" w:rsidRPr="007C0386" w:rsidRDefault="00233795" w:rsidP="00233795">
      <w:pPr>
        <w:rPr>
          <w:rFonts w:ascii="Arial" w:hAnsi="Arial" w:cs="Arial"/>
          <w:color w:val="4F81BD" w:themeColor="accent1"/>
          <w:sz w:val="20"/>
          <w:szCs w:val="20"/>
          <w:rPrChange w:id="11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8" w:author="Carlos Ulloa" w:date="2022-03-04T11:33:00Z">
            <w:rPr>
              <w:rFonts w:ascii="Arial" w:hAnsi="Arial" w:cs="Arial"/>
              <w:sz w:val="20"/>
              <w:szCs w:val="20"/>
            </w:rPr>
          </w:rPrChange>
        </w:rPr>
        <w:t>El contratista proveerá los insumos necesarios para el buen funcionamiento y prueba de los equipos, incluyendo todos los elementos que necesitan o que fueran necesarios para el período de pruebas y puesta en servicio, tales como:</w:t>
      </w:r>
    </w:p>
    <w:p w14:paraId="6CC411AC" w14:textId="77777777" w:rsidR="00233795" w:rsidRPr="007C0386" w:rsidRDefault="00233795" w:rsidP="00233795">
      <w:pPr>
        <w:rPr>
          <w:rFonts w:ascii="Arial" w:hAnsi="Arial" w:cs="Arial"/>
          <w:color w:val="4F81BD" w:themeColor="accent1"/>
          <w:sz w:val="20"/>
          <w:szCs w:val="20"/>
          <w:rPrChange w:id="119" w:author="Carlos Ulloa" w:date="2022-03-04T11:33:00Z">
            <w:rPr>
              <w:rFonts w:ascii="Arial" w:hAnsi="Arial" w:cs="Arial"/>
              <w:sz w:val="20"/>
              <w:szCs w:val="20"/>
            </w:rPr>
          </w:rPrChange>
        </w:rPr>
      </w:pPr>
    </w:p>
    <w:p w14:paraId="38E6E081" w14:textId="77777777" w:rsidR="00233795" w:rsidRPr="007C0386" w:rsidRDefault="00233795" w:rsidP="003E7D60">
      <w:pPr>
        <w:pStyle w:val="Prrafodelista"/>
        <w:numPr>
          <w:ilvl w:val="0"/>
          <w:numId w:val="36"/>
        </w:numPr>
        <w:spacing w:line="276" w:lineRule="auto"/>
        <w:jc w:val="both"/>
        <w:rPr>
          <w:rFonts w:ascii="Arial" w:hAnsi="Arial" w:cs="Arial"/>
          <w:color w:val="4F81BD" w:themeColor="accent1"/>
          <w:sz w:val="20"/>
          <w:szCs w:val="20"/>
          <w:rPrChange w:id="12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21" w:author="Carlos Ulloa" w:date="2022-03-04T11:33:00Z">
            <w:rPr>
              <w:rFonts w:ascii="Arial" w:eastAsia="Times New Roman" w:hAnsi="Arial" w:cs="Arial"/>
              <w:sz w:val="20"/>
              <w:szCs w:val="20"/>
              <w:lang w:val="es-CL" w:eastAsia="es-ES"/>
            </w:rPr>
          </w:rPrChange>
        </w:rPr>
        <w:t>Lubricantes</w:t>
      </w:r>
    </w:p>
    <w:p w14:paraId="0C3F99CC" w14:textId="77777777" w:rsidR="00233795" w:rsidRPr="007C0386" w:rsidRDefault="00233795" w:rsidP="003E7D60">
      <w:pPr>
        <w:pStyle w:val="Prrafodelista"/>
        <w:numPr>
          <w:ilvl w:val="0"/>
          <w:numId w:val="36"/>
        </w:numPr>
        <w:spacing w:line="276" w:lineRule="auto"/>
        <w:jc w:val="both"/>
        <w:rPr>
          <w:rFonts w:ascii="Arial" w:hAnsi="Arial" w:cs="Arial"/>
          <w:color w:val="4F81BD" w:themeColor="accent1"/>
          <w:sz w:val="20"/>
          <w:szCs w:val="20"/>
          <w:rPrChange w:id="12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23" w:author="Carlos Ulloa" w:date="2022-03-04T11:33:00Z">
            <w:rPr>
              <w:rFonts w:ascii="Arial" w:eastAsia="Times New Roman" w:hAnsi="Arial" w:cs="Arial"/>
              <w:sz w:val="20"/>
              <w:szCs w:val="20"/>
              <w:lang w:val="es-CL" w:eastAsia="es-ES"/>
            </w:rPr>
          </w:rPrChange>
        </w:rPr>
        <w:t>Filtros Provisorios</w:t>
      </w:r>
    </w:p>
    <w:p w14:paraId="7EFBCDEB"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2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25" w:author="Carlos Ulloa" w:date="2022-03-04T11:33:00Z">
            <w:rPr>
              <w:rFonts w:ascii="Arial" w:eastAsia="Times New Roman" w:hAnsi="Arial" w:cs="Arial"/>
              <w:sz w:val="20"/>
              <w:szCs w:val="20"/>
              <w:lang w:val="es-CL" w:eastAsia="es-ES"/>
            </w:rPr>
          </w:rPrChange>
        </w:rPr>
        <w:t>Solventes y/o detergentes</w:t>
      </w:r>
    </w:p>
    <w:p w14:paraId="1D17B406"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2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27" w:author="Carlos Ulloa" w:date="2022-03-04T11:33:00Z">
            <w:rPr>
              <w:rFonts w:ascii="Arial" w:eastAsia="Times New Roman" w:hAnsi="Arial" w:cs="Arial"/>
              <w:sz w:val="20"/>
              <w:szCs w:val="20"/>
              <w:lang w:val="es-CL" w:eastAsia="es-ES"/>
            </w:rPr>
          </w:rPrChange>
        </w:rPr>
        <w:t>Materiales varios de consumo.</w:t>
      </w:r>
    </w:p>
    <w:p w14:paraId="31620334" w14:textId="77777777" w:rsidR="00233795" w:rsidRPr="007C0386" w:rsidRDefault="00233795" w:rsidP="00233795">
      <w:pPr>
        <w:spacing w:after="120"/>
        <w:rPr>
          <w:rFonts w:ascii="Arial" w:hAnsi="Arial" w:cs="Arial"/>
          <w:color w:val="4F81BD" w:themeColor="accent1"/>
          <w:sz w:val="20"/>
          <w:szCs w:val="20"/>
          <w:rPrChange w:id="12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29" w:author="Carlos Ulloa" w:date="2022-03-04T11:33:00Z">
            <w:rPr>
              <w:rFonts w:ascii="Arial" w:hAnsi="Arial" w:cs="Arial"/>
              <w:sz w:val="20"/>
              <w:szCs w:val="20"/>
            </w:rPr>
          </w:rPrChange>
        </w:rPr>
        <w:t>El contratista deberá proveer todos los instrumentos de medición para las pruebas necesarias, entre los cuales se pueden indicar (pero no limitado):</w:t>
      </w:r>
    </w:p>
    <w:p w14:paraId="18219E23"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3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31" w:author="Carlos Ulloa" w:date="2022-03-04T11:33:00Z">
            <w:rPr>
              <w:rFonts w:ascii="Arial" w:eastAsia="Times New Roman" w:hAnsi="Arial" w:cs="Arial"/>
              <w:sz w:val="20"/>
              <w:szCs w:val="20"/>
              <w:lang w:val="es-CL" w:eastAsia="es-ES"/>
            </w:rPr>
          </w:rPrChange>
        </w:rPr>
        <w:t>Medición de flujos de aire, tanto en sistema de inyección como de extracción.</w:t>
      </w:r>
    </w:p>
    <w:p w14:paraId="5CBC59B0"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3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33" w:author="Carlos Ulloa" w:date="2022-03-04T11:33:00Z">
            <w:rPr>
              <w:rFonts w:ascii="Arial" w:eastAsia="Times New Roman" w:hAnsi="Arial" w:cs="Arial"/>
              <w:sz w:val="20"/>
              <w:szCs w:val="20"/>
              <w:lang w:val="es-CL" w:eastAsia="es-ES"/>
            </w:rPr>
          </w:rPrChange>
        </w:rPr>
        <w:t>Medición de flujos de agua.</w:t>
      </w:r>
    </w:p>
    <w:p w14:paraId="40C99EE3"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3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35" w:author="Carlos Ulloa" w:date="2022-03-04T11:33:00Z">
            <w:rPr>
              <w:rFonts w:ascii="Arial" w:eastAsia="Times New Roman" w:hAnsi="Arial" w:cs="Arial"/>
              <w:sz w:val="20"/>
              <w:szCs w:val="20"/>
              <w:lang w:val="es-CL" w:eastAsia="es-ES"/>
            </w:rPr>
          </w:rPrChange>
        </w:rPr>
        <w:t>Medición eléctrica de todos los componentes del sistema.</w:t>
      </w:r>
    </w:p>
    <w:p w14:paraId="11E13E2A" w14:textId="77777777" w:rsidR="00233795" w:rsidRPr="007C0386" w:rsidRDefault="00233795" w:rsidP="003E7D60">
      <w:pPr>
        <w:pStyle w:val="Prrafodelista"/>
        <w:numPr>
          <w:ilvl w:val="0"/>
          <w:numId w:val="36"/>
        </w:numPr>
        <w:spacing w:after="120" w:line="276" w:lineRule="auto"/>
        <w:jc w:val="both"/>
        <w:rPr>
          <w:rFonts w:ascii="Arial" w:hAnsi="Arial" w:cs="Arial"/>
          <w:color w:val="4F81BD" w:themeColor="accent1"/>
          <w:sz w:val="20"/>
          <w:szCs w:val="20"/>
          <w:rPrChange w:id="13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37" w:author="Carlos Ulloa" w:date="2022-03-04T11:33:00Z">
            <w:rPr>
              <w:rFonts w:ascii="Arial" w:eastAsia="Times New Roman" w:hAnsi="Arial" w:cs="Arial"/>
              <w:sz w:val="20"/>
              <w:szCs w:val="20"/>
              <w:lang w:val="es-CL" w:eastAsia="es-ES"/>
            </w:rPr>
          </w:rPrChange>
        </w:rPr>
        <w:t>Medición de temperaturas ambientales y de agua.</w:t>
      </w:r>
    </w:p>
    <w:p w14:paraId="091A809E" w14:textId="77777777" w:rsidR="00233795" w:rsidRPr="007C0386" w:rsidRDefault="00233795" w:rsidP="00233795">
      <w:pPr>
        <w:rPr>
          <w:rFonts w:ascii="Arial" w:hAnsi="Arial" w:cs="Arial"/>
          <w:color w:val="4F81BD" w:themeColor="accent1"/>
          <w:sz w:val="20"/>
          <w:szCs w:val="20"/>
          <w:rPrChange w:id="138" w:author="Carlos Ulloa" w:date="2022-03-04T11:33:00Z">
            <w:rPr>
              <w:rFonts w:ascii="Arial" w:hAnsi="Arial" w:cs="Arial"/>
              <w:sz w:val="20"/>
              <w:szCs w:val="20"/>
            </w:rPr>
          </w:rPrChange>
        </w:rPr>
      </w:pPr>
    </w:p>
    <w:p w14:paraId="58C4D915" w14:textId="77777777" w:rsidR="00233795" w:rsidRPr="007C0386" w:rsidRDefault="00233795" w:rsidP="00F91D27">
      <w:pPr>
        <w:rPr>
          <w:rFonts w:ascii="Arial" w:hAnsi="Arial" w:cs="Arial"/>
          <w:b/>
          <w:color w:val="4F81BD" w:themeColor="accent1"/>
          <w:sz w:val="20"/>
          <w:szCs w:val="20"/>
          <w:lang w:val="es-ES"/>
          <w:rPrChange w:id="139" w:author="Carlos Ulloa" w:date="2022-03-04T11:33:00Z">
            <w:rPr>
              <w:rFonts w:ascii="Arial" w:hAnsi="Arial" w:cs="Arial"/>
              <w:b/>
              <w:sz w:val="20"/>
              <w:szCs w:val="20"/>
              <w:lang w:val="es-ES"/>
            </w:rPr>
          </w:rPrChange>
        </w:rPr>
      </w:pPr>
      <w:bookmarkStart w:id="140" w:name="_Toc300698892"/>
      <w:bookmarkStart w:id="141" w:name="_Toc300699223"/>
      <w:bookmarkStart w:id="142" w:name="_Toc300699408"/>
      <w:bookmarkStart w:id="143" w:name="_Toc300700907"/>
      <w:bookmarkStart w:id="144" w:name="_Toc301209159"/>
      <w:bookmarkStart w:id="145" w:name="_Toc301298593"/>
      <w:bookmarkStart w:id="146" w:name="_Toc301384718"/>
      <w:bookmarkStart w:id="147" w:name="_Toc300698893"/>
      <w:bookmarkStart w:id="148" w:name="_Toc300699224"/>
      <w:bookmarkStart w:id="149" w:name="_Toc300699409"/>
      <w:bookmarkStart w:id="150" w:name="_Toc300700908"/>
      <w:bookmarkStart w:id="151" w:name="_Toc301209160"/>
      <w:bookmarkStart w:id="152" w:name="_Toc301298594"/>
      <w:bookmarkStart w:id="153" w:name="_Toc301384719"/>
      <w:bookmarkStart w:id="154" w:name="_Toc5976582"/>
      <w:bookmarkStart w:id="155" w:name="_Toc2647733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7C0386">
        <w:rPr>
          <w:rFonts w:ascii="Arial" w:hAnsi="Arial" w:cs="Arial"/>
          <w:b/>
          <w:color w:val="4F81BD" w:themeColor="accent1"/>
          <w:sz w:val="20"/>
          <w:szCs w:val="20"/>
          <w:lang w:val="es-ES"/>
          <w:rPrChange w:id="156" w:author="Carlos Ulloa" w:date="2022-03-04T11:33:00Z">
            <w:rPr>
              <w:rFonts w:ascii="Arial" w:hAnsi="Arial" w:cs="Arial"/>
              <w:b/>
              <w:sz w:val="20"/>
              <w:szCs w:val="20"/>
              <w:lang w:val="es-ES"/>
            </w:rPr>
          </w:rPrChange>
        </w:rPr>
        <w:t>DESCRIPCIÓN DE LOS SISTEMAS.</w:t>
      </w:r>
      <w:bookmarkEnd w:id="154"/>
      <w:bookmarkEnd w:id="155"/>
    </w:p>
    <w:p w14:paraId="12C8D080" w14:textId="77777777" w:rsidR="00F91D27" w:rsidRPr="007C0386" w:rsidRDefault="00F91D27" w:rsidP="00F91D27">
      <w:pPr>
        <w:rPr>
          <w:rFonts w:ascii="Arial" w:hAnsi="Arial" w:cs="Arial"/>
          <w:b/>
          <w:color w:val="4F81BD" w:themeColor="accent1"/>
          <w:sz w:val="20"/>
          <w:szCs w:val="20"/>
          <w:lang w:val="es-ES"/>
          <w:rPrChange w:id="157" w:author="Carlos Ulloa" w:date="2022-03-04T11:33:00Z">
            <w:rPr>
              <w:rFonts w:ascii="Arial" w:hAnsi="Arial" w:cs="Arial"/>
              <w:b/>
              <w:sz w:val="20"/>
              <w:szCs w:val="20"/>
              <w:lang w:val="es-ES"/>
            </w:rPr>
          </w:rPrChange>
        </w:rPr>
      </w:pPr>
    </w:p>
    <w:p w14:paraId="3CF3781F" w14:textId="77777777" w:rsidR="00233795" w:rsidRPr="007C0386" w:rsidRDefault="00233795" w:rsidP="00F91D27">
      <w:pPr>
        <w:rPr>
          <w:rFonts w:ascii="Arial" w:hAnsi="Arial" w:cs="Arial"/>
          <w:b/>
          <w:color w:val="4F81BD" w:themeColor="accent1"/>
          <w:sz w:val="20"/>
          <w:szCs w:val="20"/>
          <w:lang w:val="es-ES"/>
          <w:rPrChange w:id="158" w:author="Carlos Ulloa" w:date="2022-03-04T11:33:00Z">
            <w:rPr>
              <w:rFonts w:ascii="Arial" w:hAnsi="Arial" w:cs="Arial"/>
              <w:b/>
              <w:sz w:val="20"/>
              <w:szCs w:val="20"/>
              <w:lang w:val="es-ES"/>
            </w:rPr>
          </w:rPrChange>
        </w:rPr>
      </w:pPr>
      <w:bookmarkStart w:id="159" w:name="_Toc5976583"/>
      <w:bookmarkStart w:id="160" w:name="_Toc26477333"/>
      <w:r w:rsidRPr="007C0386">
        <w:rPr>
          <w:rFonts w:ascii="Arial" w:hAnsi="Arial" w:cs="Arial"/>
          <w:b/>
          <w:color w:val="4F81BD" w:themeColor="accent1"/>
          <w:sz w:val="20"/>
          <w:szCs w:val="20"/>
          <w:lang w:val="es-ES"/>
          <w:rPrChange w:id="161" w:author="Carlos Ulloa" w:date="2022-03-04T11:33:00Z">
            <w:rPr>
              <w:rFonts w:ascii="Arial" w:hAnsi="Arial" w:cs="Arial"/>
              <w:b/>
              <w:sz w:val="20"/>
              <w:szCs w:val="20"/>
              <w:lang w:val="es-ES"/>
            </w:rPr>
          </w:rPrChange>
        </w:rPr>
        <w:t>Aire Acondicionado.</w:t>
      </w:r>
      <w:bookmarkEnd w:id="159"/>
      <w:bookmarkEnd w:id="160"/>
    </w:p>
    <w:p w14:paraId="63540AE3" w14:textId="77777777" w:rsidR="00233795" w:rsidRPr="007C0386" w:rsidRDefault="00233795" w:rsidP="00233795">
      <w:pPr>
        <w:spacing w:after="120"/>
        <w:rPr>
          <w:rFonts w:ascii="Arial" w:hAnsi="Arial" w:cs="Arial"/>
          <w:color w:val="4F81BD" w:themeColor="accent1"/>
          <w:sz w:val="20"/>
          <w:szCs w:val="20"/>
          <w:rPrChange w:id="16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63" w:author="Carlos Ulloa" w:date="2022-03-04T11:33:00Z">
            <w:rPr>
              <w:rFonts w:ascii="Arial" w:hAnsi="Arial" w:cs="Arial"/>
              <w:sz w:val="20"/>
              <w:szCs w:val="20"/>
            </w:rPr>
          </w:rPrChange>
        </w:rPr>
        <w:t>Todos los recintos serán climatizados por medio de fancoils 4 tuberías.</w:t>
      </w:r>
    </w:p>
    <w:p w14:paraId="2A328733" w14:textId="77777777" w:rsidR="00233795" w:rsidRPr="007C0386" w:rsidRDefault="00233795" w:rsidP="00233795">
      <w:pPr>
        <w:spacing w:after="120"/>
        <w:rPr>
          <w:rFonts w:ascii="Arial" w:hAnsi="Arial" w:cs="Arial"/>
          <w:color w:val="4F81BD" w:themeColor="accent1"/>
          <w:sz w:val="20"/>
          <w:szCs w:val="20"/>
          <w:rPrChange w:id="16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65" w:author="Carlos Ulloa" w:date="2022-03-04T11:33:00Z">
            <w:rPr>
              <w:rFonts w:ascii="Arial" w:hAnsi="Arial" w:cs="Arial"/>
              <w:sz w:val="20"/>
              <w:szCs w:val="20"/>
            </w:rPr>
          </w:rPrChange>
        </w:rPr>
        <w:t>La central térmica alimentará el primer, segundo, tercer y cuarto piso, y estará compuesto por chiller bomba de calor y un chiller del tipo polivalente.</w:t>
      </w:r>
    </w:p>
    <w:p w14:paraId="6F79761B" w14:textId="77777777" w:rsidR="00233795" w:rsidRPr="007C0386" w:rsidRDefault="00233795" w:rsidP="00233795">
      <w:pPr>
        <w:spacing w:after="120"/>
        <w:rPr>
          <w:rFonts w:ascii="Arial" w:hAnsi="Arial" w:cs="Arial"/>
          <w:color w:val="4F81BD" w:themeColor="accent1"/>
          <w:sz w:val="20"/>
          <w:szCs w:val="20"/>
          <w:rPrChange w:id="166" w:author="Carlos Ulloa" w:date="2022-03-04T11:33:00Z">
            <w:rPr>
              <w:rFonts w:ascii="Arial" w:hAnsi="Arial" w:cs="Arial"/>
              <w:sz w:val="20"/>
              <w:szCs w:val="20"/>
            </w:rPr>
          </w:rPrChange>
        </w:rPr>
      </w:pPr>
    </w:p>
    <w:p w14:paraId="21B4EE0F" w14:textId="77777777" w:rsidR="00233795" w:rsidRPr="007C0386" w:rsidRDefault="00233795" w:rsidP="00F91D27">
      <w:pPr>
        <w:rPr>
          <w:rFonts w:ascii="Arial" w:hAnsi="Arial" w:cs="Arial"/>
          <w:b/>
          <w:color w:val="4F81BD" w:themeColor="accent1"/>
          <w:sz w:val="20"/>
          <w:szCs w:val="20"/>
          <w:lang w:val="es-ES"/>
          <w:rPrChange w:id="167" w:author="Carlos Ulloa" w:date="2022-03-04T11:33:00Z">
            <w:rPr>
              <w:rFonts w:ascii="Arial" w:hAnsi="Arial" w:cs="Arial"/>
              <w:b/>
              <w:sz w:val="20"/>
              <w:szCs w:val="20"/>
              <w:lang w:val="es-ES"/>
            </w:rPr>
          </w:rPrChange>
        </w:rPr>
      </w:pPr>
      <w:bookmarkStart w:id="168" w:name="_Toc5976584"/>
      <w:bookmarkStart w:id="169" w:name="_Toc26477334"/>
      <w:r w:rsidRPr="007C0386">
        <w:rPr>
          <w:rFonts w:ascii="Arial" w:hAnsi="Arial" w:cs="Arial"/>
          <w:b/>
          <w:color w:val="4F81BD" w:themeColor="accent1"/>
          <w:sz w:val="20"/>
          <w:szCs w:val="20"/>
          <w:lang w:val="es-ES"/>
          <w:rPrChange w:id="170" w:author="Carlos Ulloa" w:date="2022-03-04T11:33:00Z">
            <w:rPr>
              <w:rFonts w:ascii="Arial" w:hAnsi="Arial" w:cs="Arial"/>
              <w:b/>
              <w:sz w:val="20"/>
              <w:szCs w:val="20"/>
              <w:lang w:val="es-ES"/>
            </w:rPr>
          </w:rPrChange>
        </w:rPr>
        <w:t>Ventilación.</w:t>
      </w:r>
      <w:bookmarkEnd w:id="168"/>
      <w:bookmarkEnd w:id="169"/>
    </w:p>
    <w:p w14:paraId="351D7FDB" w14:textId="77777777" w:rsidR="00233795" w:rsidRPr="007C0386" w:rsidRDefault="00233795" w:rsidP="00233795">
      <w:pPr>
        <w:spacing w:after="120"/>
        <w:rPr>
          <w:rFonts w:ascii="Arial" w:hAnsi="Arial" w:cs="Arial"/>
          <w:color w:val="4F81BD" w:themeColor="accent1"/>
          <w:sz w:val="20"/>
          <w:szCs w:val="20"/>
          <w:rPrChange w:id="17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72" w:author="Carlos Ulloa" w:date="2022-03-04T11:33:00Z">
            <w:rPr>
              <w:rFonts w:ascii="Arial" w:hAnsi="Arial" w:cs="Arial"/>
              <w:sz w:val="20"/>
              <w:szCs w:val="20"/>
            </w:rPr>
          </w:rPrChange>
        </w:rPr>
        <w:t>Para la ventilación del edificio se contará principalmente con ventiladores de inyección de aire fresco con filtros MERV 13. Para los sectores que utilicen manejadoras de aire, estas manejadoras serán las encargadas de proporcionar el aire fresco necesario.</w:t>
      </w:r>
    </w:p>
    <w:p w14:paraId="47BEB632" w14:textId="77777777" w:rsidR="00233795" w:rsidRPr="007C0386" w:rsidRDefault="00233795" w:rsidP="00F91D27">
      <w:pPr>
        <w:rPr>
          <w:rFonts w:ascii="Arial" w:hAnsi="Arial" w:cs="Arial"/>
          <w:b/>
          <w:color w:val="4F81BD" w:themeColor="accent1"/>
          <w:sz w:val="20"/>
          <w:szCs w:val="20"/>
          <w:lang w:val="es-ES"/>
          <w:rPrChange w:id="173" w:author="Carlos Ulloa" w:date="2022-03-04T11:33:00Z">
            <w:rPr>
              <w:rFonts w:ascii="Arial" w:hAnsi="Arial" w:cs="Arial"/>
              <w:b/>
              <w:sz w:val="20"/>
              <w:szCs w:val="20"/>
              <w:lang w:val="es-ES"/>
            </w:rPr>
          </w:rPrChange>
        </w:rPr>
      </w:pPr>
      <w:bookmarkStart w:id="174" w:name="_Toc5976585"/>
      <w:bookmarkStart w:id="175" w:name="_Toc26477335"/>
      <w:r w:rsidRPr="007C0386">
        <w:rPr>
          <w:rFonts w:ascii="Arial" w:hAnsi="Arial" w:cs="Arial"/>
          <w:b/>
          <w:color w:val="4F81BD" w:themeColor="accent1"/>
          <w:sz w:val="20"/>
          <w:szCs w:val="20"/>
          <w:lang w:val="es-ES"/>
          <w:rPrChange w:id="176" w:author="Carlos Ulloa" w:date="2022-03-04T11:33:00Z">
            <w:rPr>
              <w:rFonts w:ascii="Arial" w:hAnsi="Arial" w:cs="Arial"/>
              <w:b/>
              <w:sz w:val="20"/>
              <w:szCs w:val="20"/>
              <w:lang w:val="es-ES"/>
            </w:rPr>
          </w:rPrChange>
        </w:rPr>
        <w:t>Extracción.</w:t>
      </w:r>
      <w:bookmarkEnd w:id="174"/>
      <w:bookmarkEnd w:id="175"/>
    </w:p>
    <w:p w14:paraId="7A607A7F" w14:textId="77777777" w:rsidR="00233795" w:rsidRPr="007C0386" w:rsidRDefault="00233795" w:rsidP="00233795">
      <w:pPr>
        <w:spacing w:after="120"/>
        <w:rPr>
          <w:rFonts w:ascii="Arial" w:hAnsi="Arial" w:cs="Arial"/>
          <w:color w:val="4F81BD" w:themeColor="accent1"/>
          <w:sz w:val="20"/>
          <w:szCs w:val="20"/>
          <w:rPrChange w:id="17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78" w:author="Carlos Ulloa" w:date="2022-03-04T11:33:00Z">
            <w:rPr>
              <w:rFonts w:ascii="Arial" w:hAnsi="Arial" w:cs="Arial"/>
              <w:sz w:val="20"/>
              <w:szCs w:val="20"/>
            </w:rPr>
          </w:rPrChange>
        </w:rPr>
        <w:t xml:space="preserve">Se proyecta una instalación de extracción de aire para baños y bodegas, este sistema estará compuesto por ventiladores de extracción ubicados en cubierta de edificios. </w:t>
      </w:r>
    </w:p>
    <w:p w14:paraId="62484E46" w14:textId="77777777" w:rsidR="00233795" w:rsidRPr="007C0386" w:rsidRDefault="00233795" w:rsidP="00F91D27">
      <w:pPr>
        <w:rPr>
          <w:rFonts w:ascii="Arial" w:hAnsi="Arial" w:cs="Arial"/>
          <w:b/>
          <w:color w:val="4F81BD" w:themeColor="accent1"/>
          <w:sz w:val="20"/>
          <w:szCs w:val="20"/>
          <w:lang w:val="es-ES"/>
          <w:rPrChange w:id="179" w:author="Carlos Ulloa" w:date="2022-03-04T11:33:00Z">
            <w:rPr>
              <w:rFonts w:ascii="Arial" w:hAnsi="Arial" w:cs="Arial"/>
              <w:b/>
              <w:sz w:val="20"/>
              <w:szCs w:val="20"/>
              <w:lang w:val="es-ES"/>
            </w:rPr>
          </w:rPrChange>
        </w:rPr>
      </w:pPr>
      <w:bookmarkStart w:id="180" w:name="_Toc5976586"/>
      <w:bookmarkStart w:id="181" w:name="_Toc26477336"/>
      <w:r w:rsidRPr="007C0386">
        <w:rPr>
          <w:rFonts w:ascii="Arial" w:hAnsi="Arial" w:cs="Arial"/>
          <w:b/>
          <w:color w:val="4F81BD" w:themeColor="accent1"/>
          <w:sz w:val="20"/>
          <w:szCs w:val="20"/>
          <w:lang w:val="es-ES"/>
          <w:rPrChange w:id="182" w:author="Carlos Ulloa" w:date="2022-03-04T11:33:00Z">
            <w:rPr>
              <w:rFonts w:ascii="Arial" w:hAnsi="Arial" w:cs="Arial"/>
              <w:b/>
              <w:sz w:val="20"/>
              <w:szCs w:val="20"/>
              <w:lang w:val="es-ES"/>
            </w:rPr>
          </w:rPrChange>
        </w:rPr>
        <w:t>Control.</w:t>
      </w:r>
      <w:bookmarkEnd w:id="180"/>
      <w:bookmarkEnd w:id="181"/>
    </w:p>
    <w:p w14:paraId="0AEFC241" w14:textId="77777777" w:rsidR="00233795" w:rsidRPr="007C0386" w:rsidRDefault="00233795" w:rsidP="00233795">
      <w:pPr>
        <w:spacing w:after="120"/>
        <w:rPr>
          <w:rFonts w:ascii="Arial" w:hAnsi="Arial" w:cs="Arial"/>
          <w:color w:val="4F81BD" w:themeColor="accent1"/>
          <w:sz w:val="20"/>
          <w:szCs w:val="20"/>
          <w:rPrChange w:id="18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84" w:author="Carlos Ulloa" w:date="2022-03-04T11:33:00Z">
            <w:rPr>
              <w:rFonts w:ascii="Arial" w:hAnsi="Arial" w:cs="Arial"/>
              <w:sz w:val="20"/>
              <w:szCs w:val="20"/>
            </w:rPr>
          </w:rPrChange>
        </w:rPr>
        <w:t xml:space="preserve">El sistema no contará con sistema de control central, sin embargo, cada ventilador será controlado por reloj horario y chillers serán controlador por sus propios controles </w:t>
      </w:r>
    </w:p>
    <w:p w14:paraId="2AFBDD87" w14:textId="77777777" w:rsidR="00233795" w:rsidRPr="007C0386" w:rsidRDefault="00233795" w:rsidP="00F91D27">
      <w:pPr>
        <w:rPr>
          <w:rFonts w:ascii="Arial" w:hAnsi="Arial" w:cs="Arial"/>
          <w:b/>
          <w:color w:val="4F81BD" w:themeColor="accent1"/>
          <w:sz w:val="20"/>
          <w:szCs w:val="20"/>
          <w:lang w:val="es-ES"/>
          <w:rPrChange w:id="185" w:author="Carlos Ulloa" w:date="2022-03-04T11:33:00Z">
            <w:rPr>
              <w:rFonts w:ascii="Arial" w:hAnsi="Arial" w:cs="Arial"/>
              <w:b/>
              <w:sz w:val="20"/>
              <w:szCs w:val="20"/>
              <w:lang w:val="es-ES"/>
            </w:rPr>
          </w:rPrChange>
        </w:rPr>
      </w:pPr>
      <w:bookmarkStart w:id="186" w:name="_Toc5976587"/>
      <w:bookmarkStart w:id="187" w:name="_Toc26477337"/>
      <w:r w:rsidRPr="007C0386">
        <w:rPr>
          <w:rFonts w:ascii="Arial" w:hAnsi="Arial" w:cs="Arial"/>
          <w:b/>
          <w:color w:val="4F81BD" w:themeColor="accent1"/>
          <w:sz w:val="20"/>
          <w:szCs w:val="20"/>
          <w:lang w:val="es-ES"/>
          <w:rPrChange w:id="188" w:author="Carlos Ulloa" w:date="2022-03-04T11:33:00Z">
            <w:rPr>
              <w:rFonts w:ascii="Arial" w:hAnsi="Arial" w:cs="Arial"/>
              <w:b/>
              <w:sz w:val="20"/>
              <w:szCs w:val="20"/>
              <w:lang w:val="es-ES"/>
            </w:rPr>
          </w:rPrChange>
        </w:rPr>
        <w:t>Niveles de ruidos.</w:t>
      </w:r>
      <w:bookmarkEnd w:id="186"/>
      <w:bookmarkEnd w:id="187"/>
    </w:p>
    <w:p w14:paraId="1B6E5A70" w14:textId="77777777" w:rsidR="00233795" w:rsidRPr="007C0386" w:rsidRDefault="00233795" w:rsidP="00233795">
      <w:pPr>
        <w:spacing w:after="120"/>
        <w:rPr>
          <w:rFonts w:ascii="Arial" w:hAnsi="Arial" w:cs="Arial"/>
          <w:color w:val="4F81BD" w:themeColor="accent1"/>
          <w:sz w:val="20"/>
          <w:szCs w:val="20"/>
          <w:rPrChange w:id="18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90" w:author="Carlos Ulloa" w:date="2022-03-04T11:33:00Z">
            <w:rPr>
              <w:rFonts w:ascii="Arial" w:hAnsi="Arial" w:cs="Arial"/>
              <w:sz w:val="20"/>
              <w:szCs w:val="20"/>
            </w:rPr>
          </w:rPrChange>
        </w:rPr>
        <w:t>Se debe demostrar que el nivel máximo de ruido de los equipos a emplear sean los permitidos en estas bases y la normativa vigente en las unidades interiores y exteriores. Se debe entregar certificados como documento obligatorio.</w:t>
      </w:r>
    </w:p>
    <w:p w14:paraId="73903EB8" w14:textId="77777777" w:rsidR="00233795" w:rsidRPr="007C0386" w:rsidRDefault="00233795" w:rsidP="00233795">
      <w:pPr>
        <w:spacing w:after="120"/>
        <w:rPr>
          <w:rFonts w:ascii="Arial" w:hAnsi="Arial" w:cs="Arial"/>
          <w:color w:val="4F81BD" w:themeColor="accent1"/>
          <w:sz w:val="20"/>
          <w:szCs w:val="20"/>
          <w:rPrChange w:id="19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92" w:author="Carlos Ulloa" w:date="2022-03-04T11:33:00Z">
            <w:rPr>
              <w:rFonts w:ascii="Arial" w:hAnsi="Arial" w:cs="Arial"/>
              <w:sz w:val="20"/>
              <w:szCs w:val="20"/>
            </w:rPr>
          </w:rPrChange>
        </w:rPr>
        <w:t xml:space="preserve">Los ruidos generados por los componentes de las instalaciones térmicas pueden  afectar el bienestar y confort de los ocupantes de los locales del edificio; así como las vibraciones al funcionamiento de las máquinas, a la estanqueidad de los conductos y a la estructura del edificio.  </w:t>
      </w:r>
    </w:p>
    <w:p w14:paraId="7FC31658" w14:textId="77777777" w:rsidR="00233795" w:rsidRPr="007C0386" w:rsidRDefault="00233795" w:rsidP="00233795">
      <w:pPr>
        <w:spacing w:after="120"/>
        <w:rPr>
          <w:rFonts w:ascii="Arial" w:hAnsi="Arial" w:cs="Arial"/>
          <w:color w:val="4F81BD" w:themeColor="accent1"/>
          <w:sz w:val="20"/>
          <w:szCs w:val="20"/>
          <w:rPrChange w:id="19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94" w:author="Carlos Ulloa" w:date="2022-03-04T11:33:00Z">
            <w:rPr>
              <w:rFonts w:ascii="Arial" w:hAnsi="Arial" w:cs="Arial"/>
              <w:sz w:val="20"/>
              <w:szCs w:val="20"/>
            </w:rPr>
          </w:rPrChange>
        </w:rPr>
        <w:t xml:space="preserve">En este sentido, en el diseño de la instalación se deberán tener en cuenta aquellas técnicas o sistemas que garanticen la atenuación de ruidos y vibraciones a los valores especificados a continuación.  </w:t>
      </w:r>
    </w:p>
    <w:p w14:paraId="7A3D37C2" w14:textId="77777777" w:rsidR="00233795" w:rsidRPr="007C0386" w:rsidRDefault="00233795" w:rsidP="00233795">
      <w:pPr>
        <w:spacing w:after="120"/>
        <w:rPr>
          <w:rFonts w:ascii="Arial" w:hAnsi="Arial" w:cs="Arial"/>
          <w:color w:val="4F81BD" w:themeColor="accent1"/>
          <w:sz w:val="20"/>
          <w:szCs w:val="20"/>
          <w:rPrChange w:id="19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96" w:author="Carlos Ulloa" w:date="2022-03-04T11:33:00Z">
            <w:rPr>
              <w:rFonts w:ascii="Arial" w:hAnsi="Arial" w:cs="Arial"/>
              <w:sz w:val="20"/>
              <w:szCs w:val="20"/>
            </w:rPr>
          </w:rPrChange>
        </w:rPr>
        <w:t xml:space="preserve">Se tomarán las medidas adecuadas para que </w:t>
      </w:r>
      <w:proofErr w:type="gramStart"/>
      <w:r w:rsidRPr="007C0386">
        <w:rPr>
          <w:rFonts w:ascii="Arial" w:hAnsi="Arial" w:cs="Arial"/>
          <w:color w:val="4F81BD" w:themeColor="accent1"/>
          <w:sz w:val="20"/>
          <w:szCs w:val="20"/>
          <w:rPrChange w:id="197" w:author="Carlos Ulloa" w:date="2022-03-04T11:33:00Z">
            <w:rPr>
              <w:rFonts w:ascii="Arial" w:hAnsi="Arial" w:cs="Arial"/>
              <w:sz w:val="20"/>
              <w:szCs w:val="20"/>
            </w:rPr>
          </w:rPrChange>
        </w:rPr>
        <w:t>como</w:t>
      </w:r>
      <w:proofErr w:type="gramEnd"/>
      <w:r w:rsidRPr="007C0386">
        <w:rPr>
          <w:rFonts w:ascii="Arial" w:hAnsi="Arial" w:cs="Arial"/>
          <w:color w:val="4F81BD" w:themeColor="accent1"/>
          <w:sz w:val="20"/>
          <w:szCs w:val="20"/>
          <w:rPrChange w:id="198" w:author="Carlos Ulloa" w:date="2022-03-04T11:33:00Z">
            <w:rPr>
              <w:rFonts w:ascii="Arial" w:hAnsi="Arial" w:cs="Arial"/>
              <w:sz w:val="20"/>
              <w:szCs w:val="20"/>
            </w:rPr>
          </w:rPrChange>
        </w:rPr>
        <w:t xml:space="preserve"> consecuencia del funcionamiento de las instalaciones, en las zonas de normal ocupación de locales habitables, los niveles sonoros en el ambiente interior no sean superiores a los valores máximos admisibles para cada tipo de local. No obstante, se debe cumplir con el DS N°594 sobre Condiciones Ambientales en lugares de trabajo.</w:t>
      </w:r>
    </w:p>
    <w:p w14:paraId="19910F2E" w14:textId="77777777" w:rsidR="00233795" w:rsidRPr="007C0386" w:rsidRDefault="00233795" w:rsidP="00233795">
      <w:pPr>
        <w:spacing w:after="120"/>
        <w:rPr>
          <w:rFonts w:ascii="Arial" w:hAnsi="Arial" w:cs="Arial"/>
          <w:color w:val="4F81BD" w:themeColor="accent1"/>
          <w:sz w:val="20"/>
          <w:szCs w:val="20"/>
          <w:rPrChange w:id="199" w:author="Carlos Ulloa" w:date="2022-03-04T11:33:00Z">
            <w:rPr>
              <w:rFonts w:ascii="Arial" w:hAnsi="Arial" w:cs="Arial"/>
              <w:sz w:val="20"/>
              <w:szCs w:val="20"/>
            </w:rPr>
          </w:rPrChange>
        </w:rPr>
      </w:pPr>
    </w:p>
    <w:p w14:paraId="6D001B5E" w14:textId="77777777" w:rsidR="00233795" w:rsidRPr="007C0386" w:rsidRDefault="00233795" w:rsidP="00F91D27">
      <w:pPr>
        <w:rPr>
          <w:rFonts w:ascii="Arial" w:hAnsi="Arial" w:cs="Arial"/>
          <w:b/>
          <w:color w:val="4F81BD" w:themeColor="accent1"/>
          <w:sz w:val="20"/>
          <w:szCs w:val="20"/>
          <w:lang w:val="es-ES"/>
          <w:rPrChange w:id="200" w:author="Carlos Ulloa" w:date="2022-03-04T11:33:00Z">
            <w:rPr>
              <w:rFonts w:ascii="Arial" w:hAnsi="Arial" w:cs="Arial"/>
              <w:b/>
              <w:sz w:val="20"/>
              <w:szCs w:val="20"/>
              <w:lang w:val="es-ES"/>
            </w:rPr>
          </w:rPrChange>
        </w:rPr>
      </w:pPr>
      <w:bookmarkStart w:id="201" w:name="_Toc5976588"/>
      <w:bookmarkStart w:id="202" w:name="_Toc26477338"/>
      <w:r w:rsidRPr="007C0386">
        <w:rPr>
          <w:rFonts w:ascii="Arial" w:hAnsi="Arial" w:cs="Arial"/>
          <w:b/>
          <w:color w:val="4F81BD" w:themeColor="accent1"/>
          <w:sz w:val="20"/>
          <w:szCs w:val="20"/>
          <w:lang w:val="es-ES"/>
          <w:rPrChange w:id="203" w:author="Carlos Ulloa" w:date="2022-03-04T11:33:00Z">
            <w:rPr>
              <w:rFonts w:ascii="Arial" w:hAnsi="Arial" w:cs="Arial"/>
              <w:b/>
              <w:sz w:val="20"/>
              <w:szCs w:val="20"/>
              <w:lang w:val="es-ES"/>
            </w:rPr>
          </w:rPrChange>
        </w:rPr>
        <w:t>CONDICIONES DE DISEÑO.</w:t>
      </w:r>
      <w:bookmarkEnd w:id="201"/>
      <w:bookmarkEnd w:id="202"/>
    </w:p>
    <w:p w14:paraId="3826E62D" w14:textId="77777777" w:rsidR="00233795" w:rsidRPr="007C0386" w:rsidRDefault="00233795" w:rsidP="00233795">
      <w:pPr>
        <w:pStyle w:val="Ttulo8"/>
        <w:ind w:left="0"/>
        <w:rPr>
          <w:rFonts w:ascii="Arial" w:eastAsia="Calibri" w:hAnsi="Arial" w:cs="Arial"/>
          <w:color w:val="4F81BD" w:themeColor="accent1"/>
          <w:sz w:val="20"/>
          <w:rPrChange w:id="204" w:author="Carlos Ulloa" w:date="2022-03-04T11:33:00Z">
            <w:rPr>
              <w:rFonts w:ascii="Arial" w:eastAsia="Calibri" w:hAnsi="Arial" w:cs="Arial"/>
              <w:sz w:val="20"/>
            </w:rPr>
          </w:rPrChange>
        </w:rPr>
      </w:pPr>
      <w:r w:rsidRPr="007C0386">
        <w:rPr>
          <w:rFonts w:ascii="Arial" w:eastAsia="Calibri" w:hAnsi="Arial" w:cs="Arial"/>
          <w:color w:val="4F81BD" w:themeColor="accent1"/>
          <w:sz w:val="20"/>
          <w:rPrChange w:id="205" w:author="Carlos Ulloa" w:date="2022-03-04T11:33:00Z">
            <w:rPr>
              <w:rFonts w:ascii="Arial" w:eastAsia="Calibri" w:hAnsi="Arial" w:cs="Arial"/>
              <w:b w:val="0"/>
              <w:sz w:val="20"/>
              <w:szCs w:val="24"/>
            </w:rPr>
          </w:rPrChange>
        </w:rPr>
        <w:t>El cálculo de la carga térmica consideró los siguientes parámetros y factores:</w:t>
      </w:r>
    </w:p>
    <w:p w14:paraId="47591E18" w14:textId="77777777" w:rsidR="00233795" w:rsidRPr="007C0386" w:rsidRDefault="00233795" w:rsidP="00233795">
      <w:pPr>
        <w:spacing w:after="120"/>
        <w:rPr>
          <w:rFonts w:ascii="Arial" w:hAnsi="Arial" w:cs="Arial"/>
          <w:b/>
          <w:color w:val="4F81BD" w:themeColor="accent1"/>
          <w:sz w:val="20"/>
          <w:szCs w:val="20"/>
          <w:u w:val="single"/>
          <w:rPrChange w:id="206" w:author="Carlos Ulloa" w:date="2022-03-04T11:33:00Z">
            <w:rPr>
              <w:rFonts w:ascii="Arial" w:hAnsi="Arial" w:cs="Arial"/>
              <w:b/>
              <w:sz w:val="20"/>
              <w:szCs w:val="20"/>
              <w:u w:val="single"/>
            </w:rPr>
          </w:rPrChange>
        </w:rPr>
      </w:pPr>
    </w:p>
    <w:p w14:paraId="44447BAC" w14:textId="77777777" w:rsidR="00C77BDB" w:rsidRPr="007C0386" w:rsidRDefault="00C77BDB" w:rsidP="00C77BDB">
      <w:pPr>
        <w:rPr>
          <w:color w:val="4F81BD" w:themeColor="accent1"/>
        </w:rPr>
      </w:pPr>
    </w:p>
    <w:p w14:paraId="215B2174" w14:textId="77777777" w:rsidR="00C77BDB" w:rsidRPr="007C0386" w:rsidRDefault="00C77BDB" w:rsidP="00C77BDB">
      <w:pPr>
        <w:pStyle w:val="arqParrafo"/>
        <w:rPr>
          <w:color w:val="4F81BD" w:themeColor="accent1"/>
          <w:rPrChange w:id="207" w:author="Carlos Ulloa" w:date="2022-03-04T11:33:00Z">
            <w:rPr>
              <w:b/>
              <w:u w:val="single"/>
            </w:rPr>
          </w:rPrChange>
        </w:rPr>
      </w:pPr>
      <w:r w:rsidRPr="007C0386">
        <w:rPr>
          <w:color w:val="4F81BD" w:themeColor="accent1"/>
          <w:rPrChange w:id="208" w:author="Carlos Ulloa" w:date="2022-03-04T11:33:00Z">
            <w:rPr>
              <w:b/>
              <w:u w:val="single"/>
            </w:rPr>
          </w:rPrChange>
        </w:rPr>
        <w:t>CLIMATIZACIÓN</w:t>
      </w:r>
    </w:p>
    <w:p w14:paraId="401F2F3D"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09" w:author="Carlos Ulloa" w:date="2022-03-04T11:33:00Z">
            <w:rPr>
              <w:rFonts w:eastAsia="Calibri"/>
              <w:b/>
              <w:szCs w:val="24"/>
            </w:rPr>
          </w:rPrChange>
        </w:rPr>
        <w:t>TEMPERATURA Y HUMEDAD RELATIVA:</w:t>
      </w:r>
    </w:p>
    <w:p w14:paraId="076417AC" w14:textId="77777777" w:rsidR="00C77BDB" w:rsidRPr="007C0386" w:rsidRDefault="00C77BDB" w:rsidP="00C77BDB">
      <w:pPr>
        <w:pStyle w:val="arqParrafo"/>
        <w:rPr>
          <w:color w:val="4F81BD" w:themeColor="accent1"/>
        </w:rPr>
      </w:pPr>
    </w:p>
    <w:p w14:paraId="25ECD32A" w14:textId="77777777" w:rsidR="00C77BDB" w:rsidRPr="007C0386" w:rsidRDefault="00C77BDB" w:rsidP="00C77BDB">
      <w:pPr>
        <w:pStyle w:val="arqParrafo"/>
        <w:rPr>
          <w:rFonts w:eastAsia="Calibri"/>
          <w:color w:val="4F81BD" w:themeColor="accent1"/>
          <w:rPrChange w:id="210" w:author="Carlos Ulloa" w:date="2022-03-04T11:33:00Z">
            <w:rPr>
              <w:rFonts w:eastAsia="Calibri"/>
              <w:b/>
            </w:rPr>
          </w:rPrChange>
        </w:rPr>
      </w:pPr>
      <w:r w:rsidRPr="007C0386">
        <w:rPr>
          <w:rFonts w:eastAsia="Calibri"/>
          <w:color w:val="4F81BD" w:themeColor="accent1"/>
          <w:rPrChange w:id="211" w:author="Carlos Ulloa" w:date="2022-03-04T11:33:00Z">
            <w:rPr>
              <w:rFonts w:eastAsia="Calibri"/>
              <w:b/>
              <w:szCs w:val="24"/>
            </w:rPr>
          </w:rPrChange>
        </w:rPr>
        <w:t>Exteriores:</w:t>
      </w:r>
    </w:p>
    <w:p w14:paraId="096DB626"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12" w:author="Carlos Ulloa" w:date="2022-03-04T11:33:00Z">
            <w:rPr>
              <w:rFonts w:eastAsia="Calibri"/>
              <w:b/>
              <w:szCs w:val="24"/>
            </w:rPr>
          </w:rPrChange>
        </w:rPr>
        <w:t xml:space="preserve">Temperatura bulbo seco verano  </w:t>
      </w:r>
      <w:r w:rsidRPr="007C0386">
        <w:rPr>
          <w:rFonts w:eastAsia="Calibri"/>
          <w:color w:val="4F81BD" w:themeColor="accent1"/>
          <w:rPrChange w:id="213" w:author="Carlos Ulloa" w:date="2022-03-04T11:33:00Z">
            <w:rPr>
              <w:rFonts w:eastAsia="Calibri"/>
              <w:b/>
              <w:szCs w:val="24"/>
            </w:rPr>
          </w:rPrChange>
        </w:rPr>
        <w:tab/>
      </w:r>
      <w:r w:rsidRPr="007C0386">
        <w:rPr>
          <w:rFonts w:eastAsia="Calibri"/>
          <w:color w:val="4F81BD" w:themeColor="accent1"/>
          <w:rPrChange w:id="214" w:author="Carlos Ulloa" w:date="2022-03-04T11:33:00Z">
            <w:rPr>
              <w:rFonts w:eastAsia="Calibri"/>
              <w:b/>
              <w:szCs w:val="24"/>
            </w:rPr>
          </w:rPrChange>
        </w:rPr>
        <w:tab/>
        <w:t>: 26ºC</w:t>
      </w:r>
    </w:p>
    <w:p w14:paraId="50F172A5"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15" w:author="Carlos Ulloa" w:date="2022-03-04T11:33:00Z">
            <w:rPr>
              <w:rFonts w:eastAsia="Calibri"/>
              <w:b/>
              <w:szCs w:val="24"/>
            </w:rPr>
          </w:rPrChange>
        </w:rPr>
        <w:t>Temperatura bulbo húmedo verano</w:t>
      </w:r>
      <w:r w:rsidRPr="007C0386">
        <w:rPr>
          <w:rFonts w:eastAsia="Calibri"/>
          <w:color w:val="4F81BD" w:themeColor="accent1"/>
          <w:rPrChange w:id="216" w:author="Carlos Ulloa" w:date="2022-03-04T11:33:00Z">
            <w:rPr>
              <w:rFonts w:eastAsia="Calibri"/>
              <w:b/>
              <w:szCs w:val="24"/>
            </w:rPr>
          </w:rPrChange>
        </w:rPr>
        <w:tab/>
      </w:r>
      <w:r w:rsidRPr="007C0386">
        <w:rPr>
          <w:rFonts w:eastAsia="Calibri"/>
          <w:color w:val="4F81BD" w:themeColor="accent1"/>
          <w:rPrChange w:id="217" w:author="Carlos Ulloa" w:date="2022-03-04T11:33:00Z">
            <w:rPr>
              <w:rFonts w:eastAsia="Calibri"/>
              <w:b/>
              <w:szCs w:val="24"/>
            </w:rPr>
          </w:rPrChange>
        </w:rPr>
        <w:tab/>
        <w:t>: 19ºC</w:t>
      </w:r>
    </w:p>
    <w:p w14:paraId="59C80F8A"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18" w:author="Carlos Ulloa" w:date="2022-03-04T11:33:00Z">
            <w:rPr>
              <w:rFonts w:eastAsia="Calibri"/>
              <w:b/>
              <w:szCs w:val="24"/>
            </w:rPr>
          </w:rPrChange>
        </w:rPr>
        <w:t xml:space="preserve">Humedad relativa verano  </w:t>
      </w:r>
      <w:r w:rsidRPr="007C0386">
        <w:rPr>
          <w:rFonts w:eastAsia="Calibri"/>
          <w:color w:val="4F81BD" w:themeColor="accent1"/>
          <w:rPrChange w:id="219" w:author="Carlos Ulloa" w:date="2022-03-04T11:33:00Z">
            <w:rPr>
              <w:rFonts w:eastAsia="Calibri"/>
              <w:b/>
              <w:szCs w:val="24"/>
            </w:rPr>
          </w:rPrChange>
        </w:rPr>
        <w:tab/>
      </w:r>
      <w:r w:rsidRPr="007C0386">
        <w:rPr>
          <w:rFonts w:eastAsia="Calibri"/>
          <w:color w:val="4F81BD" w:themeColor="accent1"/>
          <w:rPrChange w:id="220" w:author="Carlos Ulloa" w:date="2022-03-04T11:33:00Z">
            <w:rPr>
              <w:rFonts w:eastAsia="Calibri"/>
              <w:b/>
              <w:szCs w:val="24"/>
            </w:rPr>
          </w:rPrChange>
        </w:rPr>
        <w:tab/>
      </w:r>
      <w:r w:rsidRPr="007C0386">
        <w:rPr>
          <w:rFonts w:eastAsia="Calibri"/>
          <w:color w:val="4F81BD" w:themeColor="accent1"/>
          <w:rPrChange w:id="221" w:author="Carlos Ulloa" w:date="2022-03-04T11:33:00Z">
            <w:rPr>
              <w:rFonts w:eastAsia="Calibri"/>
              <w:b/>
              <w:szCs w:val="24"/>
            </w:rPr>
          </w:rPrChange>
        </w:rPr>
        <w:tab/>
        <w:t>: 50%</w:t>
      </w:r>
    </w:p>
    <w:p w14:paraId="6B08F4AD"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22" w:author="Carlos Ulloa" w:date="2022-03-04T11:33:00Z">
            <w:rPr>
              <w:rFonts w:eastAsia="Calibri"/>
              <w:b/>
              <w:szCs w:val="24"/>
            </w:rPr>
          </w:rPrChange>
        </w:rPr>
        <w:t>T</w:t>
      </w:r>
      <w:r w:rsidRPr="007C0386">
        <w:rPr>
          <w:rFonts w:eastAsia="Calibri"/>
          <w:color w:val="4F81BD" w:themeColor="accent1"/>
        </w:rPr>
        <w:t>emperatura bulbo seco invierno</w:t>
      </w:r>
      <w:r w:rsidRPr="007C0386">
        <w:rPr>
          <w:rFonts w:eastAsia="Calibri"/>
          <w:color w:val="4F81BD" w:themeColor="accent1"/>
        </w:rPr>
        <w:tab/>
      </w:r>
      <w:r w:rsidRPr="007C0386">
        <w:rPr>
          <w:rFonts w:eastAsia="Calibri"/>
          <w:color w:val="4F81BD" w:themeColor="accent1"/>
          <w:rPrChange w:id="223" w:author="Carlos Ulloa" w:date="2022-03-04T11:33:00Z">
            <w:rPr>
              <w:rFonts w:eastAsia="Calibri"/>
              <w:b/>
              <w:szCs w:val="24"/>
            </w:rPr>
          </w:rPrChange>
        </w:rPr>
        <w:tab/>
        <w:t>: 4ºC</w:t>
      </w:r>
    </w:p>
    <w:p w14:paraId="519F7EFE"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24" w:author="Carlos Ulloa" w:date="2022-03-04T11:33:00Z">
            <w:rPr>
              <w:rFonts w:eastAsia="Calibri"/>
              <w:b/>
              <w:szCs w:val="24"/>
            </w:rPr>
          </w:rPrChange>
        </w:rPr>
        <w:t xml:space="preserve">Humedad relativa invierno </w:t>
      </w:r>
      <w:r w:rsidRPr="007C0386">
        <w:rPr>
          <w:rFonts w:eastAsia="Calibri"/>
          <w:color w:val="4F81BD" w:themeColor="accent1"/>
          <w:rPrChange w:id="225" w:author="Carlos Ulloa" w:date="2022-03-04T11:33:00Z">
            <w:rPr>
              <w:rFonts w:eastAsia="Calibri"/>
              <w:b/>
              <w:szCs w:val="24"/>
            </w:rPr>
          </w:rPrChange>
        </w:rPr>
        <w:tab/>
      </w:r>
      <w:r w:rsidRPr="007C0386">
        <w:rPr>
          <w:rFonts w:eastAsia="Calibri"/>
          <w:color w:val="4F81BD" w:themeColor="accent1"/>
          <w:rPrChange w:id="226" w:author="Carlos Ulloa" w:date="2022-03-04T11:33:00Z">
            <w:rPr>
              <w:rFonts w:eastAsia="Calibri"/>
              <w:b/>
              <w:szCs w:val="24"/>
            </w:rPr>
          </w:rPrChange>
        </w:rPr>
        <w:tab/>
      </w:r>
      <w:r w:rsidRPr="007C0386">
        <w:rPr>
          <w:rFonts w:eastAsia="Calibri"/>
          <w:color w:val="4F81BD" w:themeColor="accent1"/>
          <w:rPrChange w:id="227" w:author="Carlos Ulloa" w:date="2022-03-04T11:33:00Z">
            <w:rPr>
              <w:rFonts w:eastAsia="Calibri"/>
              <w:b/>
              <w:szCs w:val="24"/>
            </w:rPr>
          </w:rPrChange>
        </w:rPr>
        <w:tab/>
        <w:t>: 95%</w:t>
      </w:r>
    </w:p>
    <w:p w14:paraId="6ED7B08F" w14:textId="77777777" w:rsidR="00C77BDB" w:rsidRPr="007C0386" w:rsidRDefault="00C77BDB" w:rsidP="00C77BDB">
      <w:pPr>
        <w:pStyle w:val="arqParrafo"/>
        <w:rPr>
          <w:color w:val="4F81BD" w:themeColor="accent1"/>
        </w:rPr>
      </w:pPr>
    </w:p>
    <w:p w14:paraId="639D596E" w14:textId="77777777" w:rsidR="00C77BDB" w:rsidRPr="007C0386" w:rsidRDefault="00C77BDB" w:rsidP="00C77BDB">
      <w:pPr>
        <w:pStyle w:val="arqParrafo"/>
        <w:rPr>
          <w:rFonts w:eastAsia="Calibri"/>
          <w:color w:val="4F81BD" w:themeColor="accent1"/>
          <w:rPrChange w:id="228" w:author="Carlos Ulloa" w:date="2022-03-04T11:33:00Z">
            <w:rPr>
              <w:rFonts w:eastAsia="Calibri"/>
              <w:b/>
            </w:rPr>
          </w:rPrChange>
        </w:rPr>
      </w:pPr>
      <w:r w:rsidRPr="007C0386">
        <w:rPr>
          <w:rFonts w:eastAsia="Calibri"/>
          <w:color w:val="4F81BD" w:themeColor="accent1"/>
          <w:rPrChange w:id="229" w:author="Carlos Ulloa" w:date="2022-03-04T11:33:00Z">
            <w:rPr>
              <w:rFonts w:eastAsia="Calibri"/>
              <w:b/>
              <w:szCs w:val="24"/>
            </w:rPr>
          </w:rPrChange>
        </w:rPr>
        <w:t>Interiores:</w:t>
      </w:r>
    </w:p>
    <w:p w14:paraId="267CB7FD"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30" w:author="Carlos Ulloa" w:date="2022-03-04T11:33:00Z">
            <w:rPr>
              <w:rFonts w:eastAsia="Calibri"/>
              <w:b/>
              <w:szCs w:val="24"/>
            </w:rPr>
          </w:rPrChange>
        </w:rPr>
        <w:t>Verano:</w:t>
      </w:r>
    </w:p>
    <w:p w14:paraId="19AB3563"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31" w:author="Carlos Ulloa" w:date="2022-03-04T11:33:00Z">
            <w:rPr>
              <w:rFonts w:eastAsia="Calibri"/>
              <w:b/>
              <w:szCs w:val="24"/>
            </w:rPr>
          </w:rPrChange>
        </w:rPr>
        <w:t>Temperatura bulbo seco</w:t>
      </w:r>
      <w:r w:rsidRPr="007C0386">
        <w:rPr>
          <w:rFonts w:eastAsia="Calibri"/>
          <w:color w:val="4F81BD" w:themeColor="accent1"/>
          <w:rPrChange w:id="232" w:author="Carlos Ulloa" w:date="2022-03-04T11:33:00Z">
            <w:rPr>
              <w:rFonts w:eastAsia="Calibri"/>
              <w:b/>
              <w:szCs w:val="24"/>
            </w:rPr>
          </w:rPrChange>
        </w:rPr>
        <w:tab/>
      </w:r>
      <w:r w:rsidRPr="007C0386">
        <w:rPr>
          <w:rFonts w:eastAsia="Calibri"/>
          <w:color w:val="4F81BD" w:themeColor="accent1"/>
          <w:rPrChange w:id="233" w:author="Carlos Ulloa" w:date="2022-03-04T11:33:00Z">
            <w:rPr>
              <w:rFonts w:eastAsia="Calibri"/>
              <w:b/>
              <w:szCs w:val="24"/>
            </w:rPr>
          </w:rPrChange>
        </w:rPr>
        <w:tab/>
      </w:r>
      <w:r w:rsidRPr="007C0386">
        <w:rPr>
          <w:rFonts w:eastAsia="Calibri"/>
          <w:color w:val="4F81BD" w:themeColor="accent1"/>
          <w:rPrChange w:id="234" w:author="Carlos Ulloa" w:date="2022-03-04T11:33:00Z">
            <w:rPr>
              <w:rFonts w:eastAsia="Calibri"/>
              <w:b/>
              <w:szCs w:val="24"/>
            </w:rPr>
          </w:rPrChange>
        </w:rPr>
        <w:tab/>
        <w:t xml:space="preserve">: </w:t>
      </w:r>
      <w:smartTag w:uri="urn:schemas-microsoft-com:office:smarttags" w:element="metricconverter">
        <w:smartTagPr>
          <w:attr w:name="ProductID" w:val="24ﾺC"/>
        </w:smartTagPr>
        <w:r w:rsidRPr="007C0386">
          <w:rPr>
            <w:rFonts w:eastAsia="Calibri"/>
            <w:color w:val="4F81BD" w:themeColor="accent1"/>
            <w:rPrChange w:id="235" w:author="Carlos Ulloa" w:date="2022-03-04T11:33:00Z">
              <w:rPr>
                <w:rFonts w:eastAsia="Calibri"/>
                <w:b/>
                <w:szCs w:val="24"/>
              </w:rPr>
            </w:rPrChange>
          </w:rPr>
          <w:t>24ºC</w:t>
        </w:r>
      </w:smartTag>
    </w:p>
    <w:p w14:paraId="582BCD96"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36" w:author="Carlos Ulloa" w:date="2022-03-04T11:33:00Z">
            <w:rPr>
              <w:rFonts w:eastAsia="Calibri"/>
              <w:b/>
              <w:szCs w:val="24"/>
            </w:rPr>
          </w:rPrChange>
        </w:rPr>
        <w:t>Humedad relativa</w:t>
      </w:r>
      <w:r w:rsidRPr="007C0386">
        <w:rPr>
          <w:rFonts w:eastAsia="Calibri"/>
          <w:color w:val="4F81BD" w:themeColor="accent1"/>
          <w:rPrChange w:id="237" w:author="Carlos Ulloa" w:date="2022-03-04T11:33:00Z">
            <w:rPr>
              <w:rFonts w:eastAsia="Calibri"/>
              <w:b/>
              <w:szCs w:val="24"/>
            </w:rPr>
          </w:rPrChange>
        </w:rPr>
        <w:tab/>
      </w:r>
      <w:r w:rsidRPr="007C0386">
        <w:rPr>
          <w:rFonts w:eastAsia="Calibri"/>
          <w:color w:val="4F81BD" w:themeColor="accent1"/>
          <w:rPrChange w:id="238" w:author="Carlos Ulloa" w:date="2022-03-04T11:33:00Z">
            <w:rPr>
              <w:rFonts w:eastAsia="Calibri"/>
              <w:b/>
              <w:szCs w:val="24"/>
            </w:rPr>
          </w:rPrChange>
        </w:rPr>
        <w:tab/>
      </w:r>
      <w:r w:rsidRPr="007C0386">
        <w:rPr>
          <w:rFonts w:eastAsia="Calibri"/>
          <w:color w:val="4F81BD" w:themeColor="accent1"/>
          <w:rPrChange w:id="239" w:author="Carlos Ulloa" w:date="2022-03-04T11:33:00Z">
            <w:rPr>
              <w:rFonts w:eastAsia="Calibri"/>
              <w:b/>
              <w:szCs w:val="24"/>
            </w:rPr>
          </w:rPrChange>
        </w:rPr>
        <w:tab/>
      </w:r>
      <w:r w:rsidRPr="007C0386">
        <w:rPr>
          <w:rFonts w:eastAsia="Calibri"/>
          <w:color w:val="4F81BD" w:themeColor="accent1"/>
          <w:rPrChange w:id="240" w:author="Carlos Ulloa" w:date="2022-03-04T11:33:00Z">
            <w:rPr>
              <w:rFonts w:eastAsia="Calibri"/>
              <w:b/>
              <w:szCs w:val="24"/>
            </w:rPr>
          </w:rPrChange>
        </w:rPr>
        <w:tab/>
        <w:t>: 50% (no controlada)</w:t>
      </w:r>
    </w:p>
    <w:p w14:paraId="237ADD4B"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41" w:author="Carlos Ulloa" w:date="2022-03-04T11:33:00Z">
            <w:rPr>
              <w:rFonts w:eastAsia="Calibri"/>
              <w:b/>
              <w:szCs w:val="24"/>
            </w:rPr>
          </w:rPrChange>
        </w:rPr>
        <w:t>Invierno:</w:t>
      </w:r>
    </w:p>
    <w:p w14:paraId="3B884C01"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42" w:author="Carlos Ulloa" w:date="2022-03-04T11:33:00Z">
            <w:rPr>
              <w:rFonts w:eastAsia="Calibri"/>
              <w:b/>
              <w:szCs w:val="24"/>
            </w:rPr>
          </w:rPrChange>
        </w:rPr>
        <w:t>Temperatura bulbo seco</w:t>
      </w:r>
      <w:r w:rsidRPr="007C0386">
        <w:rPr>
          <w:rFonts w:eastAsia="Calibri"/>
          <w:color w:val="4F81BD" w:themeColor="accent1"/>
          <w:rPrChange w:id="243" w:author="Carlos Ulloa" w:date="2022-03-04T11:33:00Z">
            <w:rPr>
              <w:rFonts w:eastAsia="Calibri"/>
              <w:b/>
              <w:szCs w:val="24"/>
            </w:rPr>
          </w:rPrChange>
        </w:rPr>
        <w:tab/>
      </w:r>
      <w:r w:rsidRPr="007C0386">
        <w:rPr>
          <w:rFonts w:eastAsia="Calibri"/>
          <w:color w:val="4F81BD" w:themeColor="accent1"/>
          <w:rPrChange w:id="244" w:author="Carlos Ulloa" w:date="2022-03-04T11:33:00Z">
            <w:rPr>
              <w:rFonts w:eastAsia="Calibri"/>
              <w:b/>
              <w:szCs w:val="24"/>
            </w:rPr>
          </w:rPrChange>
        </w:rPr>
        <w:tab/>
      </w:r>
      <w:r w:rsidRPr="007C0386">
        <w:rPr>
          <w:rFonts w:eastAsia="Calibri"/>
          <w:color w:val="4F81BD" w:themeColor="accent1"/>
          <w:rPrChange w:id="245" w:author="Carlos Ulloa" w:date="2022-03-04T11:33:00Z">
            <w:rPr>
              <w:rFonts w:eastAsia="Calibri"/>
              <w:b/>
              <w:szCs w:val="24"/>
            </w:rPr>
          </w:rPrChange>
        </w:rPr>
        <w:tab/>
        <w:t>: 21ºC</w:t>
      </w:r>
    </w:p>
    <w:p w14:paraId="76D8A052" w14:textId="77777777" w:rsidR="00C77BDB" w:rsidRPr="007C0386" w:rsidRDefault="00C77BDB" w:rsidP="00C77BDB">
      <w:pPr>
        <w:pStyle w:val="arqParrafo"/>
        <w:rPr>
          <w:rFonts w:eastAsia="Calibri"/>
          <w:color w:val="4F81BD" w:themeColor="accent1"/>
        </w:rPr>
      </w:pPr>
      <w:r w:rsidRPr="007C0386">
        <w:rPr>
          <w:rFonts w:eastAsia="Calibri"/>
          <w:color w:val="4F81BD" w:themeColor="accent1"/>
          <w:rPrChange w:id="246" w:author="Carlos Ulloa" w:date="2022-03-04T11:33:00Z">
            <w:rPr>
              <w:rFonts w:eastAsia="Calibri"/>
              <w:b/>
              <w:szCs w:val="24"/>
            </w:rPr>
          </w:rPrChange>
        </w:rPr>
        <w:t>Humedad relativa</w:t>
      </w:r>
      <w:r w:rsidRPr="007C0386">
        <w:rPr>
          <w:rFonts w:eastAsia="Calibri"/>
          <w:color w:val="4F81BD" w:themeColor="accent1"/>
          <w:rPrChange w:id="247" w:author="Carlos Ulloa" w:date="2022-03-04T11:33:00Z">
            <w:rPr>
              <w:rFonts w:eastAsia="Calibri"/>
              <w:b/>
              <w:szCs w:val="24"/>
            </w:rPr>
          </w:rPrChange>
        </w:rPr>
        <w:tab/>
      </w:r>
      <w:r w:rsidRPr="007C0386">
        <w:rPr>
          <w:rFonts w:eastAsia="Calibri"/>
          <w:color w:val="4F81BD" w:themeColor="accent1"/>
          <w:rPrChange w:id="248" w:author="Carlos Ulloa" w:date="2022-03-04T11:33:00Z">
            <w:rPr>
              <w:rFonts w:eastAsia="Calibri"/>
              <w:b/>
              <w:szCs w:val="24"/>
            </w:rPr>
          </w:rPrChange>
        </w:rPr>
        <w:tab/>
      </w:r>
      <w:r w:rsidRPr="007C0386">
        <w:rPr>
          <w:rFonts w:eastAsia="Calibri"/>
          <w:color w:val="4F81BD" w:themeColor="accent1"/>
          <w:rPrChange w:id="249" w:author="Carlos Ulloa" w:date="2022-03-04T11:33:00Z">
            <w:rPr>
              <w:rFonts w:eastAsia="Calibri"/>
              <w:b/>
              <w:szCs w:val="24"/>
            </w:rPr>
          </w:rPrChange>
        </w:rPr>
        <w:tab/>
      </w:r>
      <w:r w:rsidRPr="007C0386">
        <w:rPr>
          <w:rFonts w:eastAsia="Calibri"/>
          <w:color w:val="4F81BD" w:themeColor="accent1"/>
          <w:rPrChange w:id="250" w:author="Carlos Ulloa" w:date="2022-03-04T11:33:00Z">
            <w:rPr>
              <w:rFonts w:eastAsia="Calibri"/>
              <w:b/>
              <w:szCs w:val="24"/>
            </w:rPr>
          </w:rPrChange>
        </w:rPr>
        <w:tab/>
        <w:t>: No controlada</w:t>
      </w:r>
    </w:p>
    <w:p w14:paraId="6F8B6172" w14:textId="77777777" w:rsidR="00C77BDB" w:rsidRPr="007C0386" w:rsidRDefault="00C77BDB" w:rsidP="00C77BDB">
      <w:pPr>
        <w:pStyle w:val="arqParrafo"/>
        <w:rPr>
          <w:color w:val="4F81BD" w:themeColor="accent1"/>
        </w:rPr>
      </w:pPr>
      <w:r w:rsidRPr="007C0386">
        <w:rPr>
          <w:rFonts w:eastAsia="Calibri"/>
          <w:color w:val="4F81BD" w:themeColor="accent1"/>
          <w:rPrChange w:id="251" w:author="Carlos Ulloa" w:date="2022-03-04T11:33:00Z">
            <w:rPr>
              <w:rFonts w:eastAsia="Calibri"/>
              <w:b/>
              <w:szCs w:val="24"/>
            </w:rPr>
          </w:rPrChange>
        </w:rPr>
        <w:t>Temperatura bodegas farmacia y PNAC</w:t>
      </w:r>
      <w:r w:rsidRPr="007C0386">
        <w:rPr>
          <w:rFonts w:eastAsia="Calibri"/>
          <w:color w:val="4F81BD" w:themeColor="accent1"/>
          <w:rPrChange w:id="252" w:author="Carlos Ulloa" w:date="2022-03-04T11:33:00Z">
            <w:rPr>
              <w:rFonts w:eastAsia="Calibri"/>
              <w:b/>
              <w:szCs w:val="24"/>
            </w:rPr>
          </w:rPrChange>
        </w:rPr>
        <w:tab/>
        <w:t>: 2</w:t>
      </w:r>
      <w:r w:rsidRPr="007C0386">
        <w:rPr>
          <w:rFonts w:eastAsia="Calibri"/>
          <w:color w:val="4F81BD" w:themeColor="accent1"/>
        </w:rPr>
        <w:t>4</w:t>
      </w:r>
      <w:r w:rsidRPr="007C0386">
        <w:rPr>
          <w:rFonts w:eastAsia="Calibri"/>
          <w:color w:val="4F81BD" w:themeColor="accent1"/>
          <w:rPrChange w:id="253" w:author="Carlos Ulloa" w:date="2022-03-04T11:33:00Z">
            <w:rPr>
              <w:rFonts w:eastAsia="Calibri"/>
              <w:b/>
              <w:szCs w:val="24"/>
            </w:rPr>
          </w:rPrChange>
        </w:rPr>
        <w:t>ºC todo el año.</w:t>
      </w:r>
    </w:p>
    <w:p w14:paraId="12494EA7" w14:textId="77777777" w:rsidR="00C77BDB" w:rsidRPr="007C0386" w:rsidRDefault="00C77BDB" w:rsidP="00C77BDB">
      <w:pPr>
        <w:rPr>
          <w:color w:val="4F81BD" w:themeColor="accent1"/>
          <w:rPrChange w:id="254" w:author="Carlos Ulloa" w:date="2022-03-04T11:33:00Z">
            <w:rPr>
              <w:rFonts w:ascii="Arial" w:hAnsi="Arial" w:cs="Arial"/>
              <w:sz w:val="20"/>
            </w:rPr>
          </w:rPrChange>
        </w:rPr>
      </w:pPr>
    </w:p>
    <w:p w14:paraId="55B2717B" w14:textId="77777777" w:rsidR="00233795" w:rsidRPr="007C0386" w:rsidRDefault="00233795" w:rsidP="00233795">
      <w:pPr>
        <w:rPr>
          <w:rFonts w:ascii="Arial" w:hAnsi="Arial" w:cs="Arial"/>
          <w:b/>
          <w:color w:val="4F81BD" w:themeColor="accent1"/>
          <w:sz w:val="20"/>
          <w:szCs w:val="20"/>
          <w:u w:val="single"/>
          <w:rPrChange w:id="255" w:author="Carlos Ulloa" w:date="2022-03-04T11:33:00Z">
            <w:rPr>
              <w:rFonts w:ascii="Arial" w:hAnsi="Arial" w:cs="Arial"/>
              <w:b/>
              <w:sz w:val="20"/>
              <w:szCs w:val="20"/>
              <w:u w:val="single"/>
            </w:rPr>
          </w:rPrChange>
        </w:rPr>
      </w:pPr>
    </w:p>
    <w:p w14:paraId="39B85DEA" w14:textId="77777777" w:rsidR="00233795" w:rsidRPr="007C0386" w:rsidRDefault="00233795" w:rsidP="00233795">
      <w:pPr>
        <w:rPr>
          <w:rFonts w:ascii="Arial" w:hAnsi="Arial" w:cs="Arial"/>
          <w:b/>
          <w:color w:val="4F81BD" w:themeColor="accent1"/>
          <w:sz w:val="20"/>
          <w:szCs w:val="20"/>
          <w:u w:val="single"/>
          <w:rPrChange w:id="256" w:author="Carlos Ulloa" w:date="2022-03-04T11:33:00Z">
            <w:rPr>
              <w:rFonts w:ascii="Arial" w:hAnsi="Arial" w:cs="Arial"/>
              <w:b/>
              <w:sz w:val="20"/>
              <w:szCs w:val="20"/>
              <w:u w:val="single"/>
            </w:rPr>
          </w:rPrChange>
        </w:rPr>
      </w:pPr>
      <w:r w:rsidRPr="007C0386">
        <w:rPr>
          <w:rFonts w:ascii="Arial" w:hAnsi="Arial" w:cs="Arial"/>
          <w:b/>
          <w:color w:val="4F81BD" w:themeColor="accent1"/>
          <w:sz w:val="20"/>
          <w:szCs w:val="20"/>
          <w:u w:val="single"/>
          <w:rPrChange w:id="257" w:author="Carlos Ulloa" w:date="2022-03-04T11:33:00Z">
            <w:rPr>
              <w:rFonts w:ascii="Arial" w:hAnsi="Arial" w:cs="Arial"/>
              <w:b/>
              <w:sz w:val="20"/>
              <w:szCs w:val="20"/>
              <w:u w:val="single"/>
            </w:rPr>
          </w:rPrChange>
        </w:rPr>
        <w:t>CARGAS INTERNAS</w:t>
      </w:r>
    </w:p>
    <w:p w14:paraId="70F7B8DD" w14:textId="77777777" w:rsidR="00233795" w:rsidRPr="007C0386" w:rsidRDefault="00233795" w:rsidP="00233795">
      <w:pPr>
        <w:pStyle w:val="Ttulo8"/>
        <w:ind w:left="0"/>
        <w:rPr>
          <w:rFonts w:ascii="Arial" w:eastAsia="Calibri" w:hAnsi="Arial" w:cs="Arial"/>
          <w:color w:val="4F81BD" w:themeColor="accent1"/>
          <w:sz w:val="20"/>
          <w:rPrChange w:id="258" w:author="Carlos Ulloa" w:date="2022-03-04T11:33:00Z">
            <w:rPr>
              <w:rFonts w:ascii="Arial" w:eastAsia="Calibri" w:hAnsi="Arial" w:cs="Arial"/>
              <w:sz w:val="20"/>
            </w:rPr>
          </w:rPrChange>
        </w:rPr>
      </w:pPr>
      <w:bookmarkStart w:id="259" w:name="_Hlk525854747"/>
      <w:r w:rsidRPr="007C0386">
        <w:rPr>
          <w:rFonts w:ascii="Arial" w:eastAsia="Calibri" w:hAnsi="Arial" w:cs="Arial"/>
          <w:color w:val="4F81BD" w:themeColor="accent1"/>
          <w:sz w:val="20"/>
          <w:rPrChange w:id="260" w:author="Carlos Ulloa" w:date="2022-03-04T11:33:00Z">
            <w:rPr>
              <w:rFonts w:ascii="Arial" w:eastAsia="Calibri" w:hAnsi="Arial" w:cs="Arial"/>
              <w:b w:val="0"/>
              <w:sz w:val="20"/>
              <w:szCs w:val="24"/>
            </w:rPr>
          </w:rPrChange>
        </w:rPr>
        <w:t>Ventilación (aire Fresco)</w:t>
      </w:r>
      <w:r w:rsidRPr="007C0386">
        <w:rPr>
          <w:rFonts w:ascii="Arial" w:eastAsia="Calibri" w:hAnsi="Arial" w:cs="Arial"/>
          <w:color w:val="4F81BD" w:themeColor="accent1"/>
          <w:sz w:val="20"/>
          <w:rPrChange w:id="261" w:author="Carlos Ulloa" w:date="2022-03-04T11:33:00Z">
            <w:rPr>
              <w:rFonts w:ascii="Arial" w:eastAsia="Calibri" w:hAnsi="Arial" w:cs="Arial"/>
              <w:b w:val="0"/>
              <w:sz w:val="20"/>
              <w:szCs w:val="24"/>
            </w:rPr>
          </w:rPrChange>
        </w:rPr>
        <w:tab/>
      </w:r>
      <w:r w:rsidRPr="007C0386">
        <w:rPr>
          <w:rFonts w:ascii="Arial" w:eastAsia="Calibri" w:hAnsi="Arial" w:cs="Arial"/>
          <w:color w:val="4F81BD" w:themeColor="accent1"/>
          <w:sz w:val="20"/>
          <w:rPrChange w:id="262" w:author="Carlos Ulloa" w:date="2022-03-04T11:33:00Z">
            <w:rPr>
              <w:rFonts w:ascii="Arial" w:eastAsia="Calibri" w:hAnsi="Arial" w:cs="Arial"/>
              <w:b w:val="0"/>
              <w:sz w:val="20"/>
              <w:szCs w:val="24"/>
            </w:rPr>
          </w:rPrChange>
        </w:rPr>
        <w:tab/>
      </w:r>
      <w:r w:rsidRPr="007C0386">
        <w:rPr>
          <w:rFonts w:ascii="Arial" w:eastAsia="Calibri" w:hAnsi="Arial" w:cs="Arial"/>
          <w:color w:val="4F81BD" w:themeColor="accent1"/>
          <w:sz w:val="20"/>
          <w:rPrChange w:id="263" w:author="Carlos Ulloa" w:date="2022-03-04T11:33:00Z">
            <w:rPr>
              <w:rFonts w:ascii="Arial" w:eastAsia="Calibri" w:hAnsi="Arial" w:cs="Arial"/>
              <w:b w:val="0"/>
              <w:sz w:val="20"/>
              <w:szCs w:val="24"/>
            </w:rPr>
          </w:rPrChange>
        </w:rPr>
        <w:tab/>
        <w:t>: De acuerdo con ASHRAE 62.1-2010</w:t>
      </w:r>
    </w:p>
    <w:p w14:paraId="6A7BF4D6" w14:textId="295C5035" w:rsidR="00233795" w:rsidRPr="007C0386" w:rsidRDefault="00233795" w:rsidP="00233795">
      <w:pPr>
        <w:rPr>
          <w:rFonts w:ascii="Arial" w:hAnsi="Arial" w:cs="Arial"/>
          <w:color w:val="4F81BD" w:themeColor="accent1"/>
          <w:sz w:val="20"/>
          <w:szCs w:val="20"/>
          <w:rPrChange w:id="26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265" w:author="Carlos Ulloa" w:date="2022-03-04T11:33:00Z">
            <w:rPr>
              <w:rFonts w:ascii="Arial" w:hAnsi="Arial" w:cs="Arial"/>
              <w:sz w:val="20"/>
              <w:szCs w:val="20"/>
            </w:rPr>
          </w:rPrChange>
        </w:rPr>
        <w:t>Extracción de baños</w:t>
      </w:r>
      <w:r w:rsidRPr="007C0386">
        <w:rPr>
          <w:rFonts w:ascii="Arial" w:hAnsi="Arial" w:cs="Arial"/>
          <w:color w:val="4F81BD" w:themeColor="accent1"/>
          <w:sz w:val="20"/>
          <w:szCs w:val="20"/>
          <w:rPrChange w:id="266"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67"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68" w:author="Carlos Ulloa" w:date="2022-03-04T11:33:00Z">
            <w:rPr>
              <w:rFonts w:ascii="Arial" w:hAnsi="Arial" w:cs="Arial"/>
              <w:sz w:val="20"/>
              <w:szCs w:val="20"/>
            </w:rPr>
          </w:rPrChange>
        </w:rPr>
        <w:tab/>
        <w:t xml:space="preserve">         </w:t>
      </w:r>
      <w:r w:rsidR="009A0764" w:rsidRPr="007C0386">
        <w:rPr>
          <w:rFonts w:ascii="Arial" w:hAnsi="Arial" w:cs="Arial"/>
          <w:color w:val="4F81BD" w:themeColor="accent1"/>
          <w:sz w:val="20"/>
          <w:szCs w:val="20"/>
          <w:rPrChange w:id="269" w:author="Carlos Ulloa" w:date="2022-03-04T11:33:00Z">
            <w:rPr>
              <w:rFonts w:ascii="Arial" w:hAnsi="Arial" w:cs="Arial"/>
              <w:sz w:val="20"/>
              <w:szCs w:val="20"/>
            </w:rPr>
          </w:rPrChange>
        </w:rPr>
        <w:tab/>
      </w:r>
      <w:r w:rsidR="009A0764" w:rsidRPr="007C0386">
        <w:rPr>
          <w:rFonts w:ascii="Arial" w:hAnsi="Arial" w:cs="Arial"/>
          <w:color w:val="4F81BD" w:themeColor="accent1"/>
          <w:sz w:val="20"/>
          <w:szCs w:val="20"/>
          <w:rPrChange w:id="270"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71" w:author="Carlos Ulloa" w:date="2022-03-04T11:33:00Z">
            <w:rPr>
              <w:rFonts w:ascii="Arial" w:hAnsi="Arial" w:cs="Arial"/>
              <w:sz w:val="20"/>
              <w:szCs w:val="20"/>
            </w:rPr>
          </w:rPrChange>
        </w:rPr>
        <w:t xml:space="preserve"> : </w:t>
      </w:r>
      <w:r w:rsidR="00C77BDB" w:rsidRPr="007C0386">
        <w:rPr>
          <w:rFonts w:ascii="Arial" w:hAnsi="Arial" w:cs="Arial"/>
          <w:color w:val="4F81BD" w:themeColor="accent1"/>
          <w:sz w:val="20"/>
          <w:szCs w:val="20"/>
        </w:rPr>
        <w:t>35</w:t>
      </w:r>
      <w:r w:rsidRPr="007C0386">
        <w:rPr>
          <w:rFonts w:ascii="Arial" w:hAnsi="Arial" w:cs="Arial"/>
          <w:color w:val="4F81BD" w:themeColor="accent1"/>
          <w:sz w:val="20"/>
          <w:szCs w:val="20"/>
          <w:rPrChange w:id="272" w:author="Carlos Ulloa" w:date="2022-03-04T11:33:00Z">
            <w:rPr>
              <w:rFonts w:ascii="Arial" w:hAnsi="Arial" w:cs="Arial"/>
              <w:sz w:val="20"/>
              <w:szCs w:val="20"/>
            </w:rPr>
          </w:rPrChange>
        </w:rPr>
        <w:t>l/s por artefacto.</w:t>
      </w:r>
      <w:bookmarkEnd w:id="259"/>
    </w:p>
    <w:p w14:paraId="306CAE01" w14:textId="77777777" w:rsidR="00233795" w:rsidRPr="007C0386" w:rsidRDefault="00233795" w:rsidP="00233795">
      <w:pPr>
        <w:rPr>
          <w:rFonts w:ascii="Arial" w:hAnsi="Arial" w:cs="Arial"/>
          <w:color w:val="4F81BD" w:themeColor="accent1"/>
          <w:sz w:val="20"/>
          <w:szCs w:val="20"/>
          <w:rPrChange w:id="273" w:author="Carlos Ulloa" w:date="2022-03-04T11:33:00Z">
            <w:rPr>
              <w:rFonts w:ascii="Arial" w:hAnsi="Arial" w:cs="Arial"/>
              <w:sz w:val="20"/>
              <w:szCs w:val="20"/>
            </w:rPr>
          </w:rPrChange>
        </w:rPr>
      </w:pPr>
    </w:p>
    <w:p w14:paraId="545C244B" w14:textId="77777777" w:rsidR="00233795" w:rsidRPr="007C0386" w:rsidRDefault="00233795" w:rsidP="00233795">
      <w:pPr>
        <w:rPr>
          <w:rFonts w:ascii="Arial" w:hAnsi="Arial" w:cs="Arial"/>
          <w:color w:val="4F81BD" w:themeColor="accent1"/>
          <w:sz w:val="20"/>
          <w:szCs w:val="20"/>
          <w:rPrChange w:id="27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275" w:author="Carlos Ulloa" w:date="2022-03-04T11:33:00Z">
            <w:rPr>
              <w:rFonts w:ascii="Arial" w:hAnsi="Arial" w:cs="Arial"/>
              <w:sz w:val="20"/>
              <w:szCs w:val="20"/>
            </w:rPr>
          </w:rPrChange>
        </w:rPr>
        <w:t>Densidad Iluminación</w:t>
      </w:r>
      <w:r w:rsidRPr="007C0386">
        <w:rPr>
          <w:rFonts w:ascii="Arial" w:hAnsi="Arial" w:cs="Arial"/>
          <w:color w:val="4F81BD" w:themeColor="accent1"/>
          <w:sz w:val="20"/>
          <w:szCs w:val="20"/>
          <w:rPrChange w:id="276"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77"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78" w:author="Carlos Ulloa" w:date="2022-03-04T11:33:00Z">
            <w:rPr>
              <w:rFonts w:ascii="Arial" w:hAnsi="Arial" w:cs="Arial"/>
              <w:sz w:val="20"/>
              <w:szCs w:val="20"/>
            </w:rPr>
          </w:rPrChange>
        </w:rPr>
        <w:tab/>
      </w:r>
      <w:r w:rsidR="009A0764" w:rsidRPr="007C0386">
        <w:rPr>
          <w:rFonts w:ascii="Arial" w:hAnsi="Arial" w:cs="Arial"/>
          <w:color w:val="4F81BD" w:themeColor="accent1"/>
          <w:sz w:val="20"/>
          <w:szCs w:val="20"/>
          <w:rPrChange w:id="279" w:author="Carlos Ulloa" w:date="2022-03-04T11:33:00Z">
            <w:rPr>
              <w:rFonts w:ascii="Arial" w:hAnsi="Arial" w:cs="Arial"/>
              <w:sz w:val="20"/>
              <w:szCs w:val="20"/>
            </w:rPr>
          </w:rPrChange>
        </w:rPr>
        <w:tab/>
      </w:r>
      <w:r w:rsidR="009A0764" w:rsidRPr="007C0386">
        <w:rPr>
          <w:rFonts w:ascii="Arial" w:hAnsi="Arial" w:cs="Arial"/>
          <w:color w:val="4F81BD" w:themeColor="accent1"/>
          <w:sz w:val="20"/>
          <w:szCs w:val="20"/>
          <w:rPrChange w:id="280"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281" w:author="Carlos Ulloa" w:date="2022-03-04T11:33:00Z">
            <w:rPr>
              <w:rFonts w:ascii="Arial" w:hAnsi="Arial" w:cs="Arial"/>
              <w:sz w:val="20"/>
              <w:szCs w:val="20"/>
            </w:rPr>
          </w:rPrChange>
        </w:rPr>
        <w:t>: 15 w/m2.</w:t>
      </w:r>
    </w:p>
    <w:p w14:paraId="6DE93978" w14:textId="77777777" w:rsidR="00233795" w:rsidRPr="007C0386" w:rsidRDefault="00233795" w:rsidP="00233795">
      <w:pPr>
        <w:rPr>
          <w:rFonts w:ascii="Arial" w:hAnsi="Arial" w:cs="Arial"/>
          <w:color w:val="4F81BD" w:themeColor="accent1"/>
          <w:sz w:val="20"/>
          <w:szCs w:val="20"/>
          <w:rPrChange w:id="282" w:author="Carlos Ulloa" w:date="2022-03-04T11:33:00Z">
            <w:rPr>
              <w:rFonts w:ascii="Arial" w:hAnsi="Arial" w:cs="Arial"/>
              <w:sz w:val="20"/>
              <w:szCs w:val="20"/>
            </w:rPr>
          </w:rPrChange>
        </w:rPr>
      </w:pPr>
    </w:p>
    <w:p w14:paraId="21D9E9CA" w14:textId="77777777" w:rsidR="00233795" w:rsidRPr="007C0386" w:rsidRDefault="00233795" w:rsidP="00233795">
      <w:pPr>
        <w:rPr>
          <w:rFonts w:ascii="Arial" w:hAnsi="Arial" w:cs="Arial"/>
          <w:color w:val="4F81BD" w:themeColor="accent1"/>
          <w:sz w:val="20"/>
          <w:szCs w:val="20"/>
          <w:rPrChange w:id="283" w:author="Carlos Ulloa" w:date="2022-03-04T11:33:00Z">
            <w:rPr>
              <w:rFonts w:ascii="Arial" w:hAnsi="Arial" w:cs="Arial"/>
              <w:sz w:val="20"/>
              <w:szCs w:val="20"/>
            </w:rPr>
          </w:rPrChange>
        </w:rPr>
      </w:pPr>
    </w:p>
    <w:p w14:paraId="3FEAB742" w14:textId="77777777" w:rsidR="00233795" w:rsidRPr="007C0386" w:rsidRDefault="00233795" w:rsidP="003E7D60">
      <w:pPr>
        <w:pStyle w:val="Prrafodelista"/>
        <w:numPr>
          <w:ilvl w:val="2"/>
          <w:numId w:val="30"/>
        </w:numPr>
        <w:rPr>
          <w:rFonts w:ascii="Arial" w:hAnsi="Arial" w:cs="Arial"/>
          <w:b/>
          <w:color w:val="4F81BD" w:themeColor="accent1"/>
          <w:sz w:val="20"/>
          <w:szCs w:val="20"/>
          <w:u w:val="single"/>
          <w:lang w:val="es-ES"/>
          <w:rPrChange w:id="284" w:author="Carlos Ulloa" w:date="2022-03-04T11:33:00Z">
            <w:rPr>
              <w:rFonts w:ascii="Arial" w:hAnsi="Arial" w:cs="Arial"/>
              <w:b/>
              <w:sz w:val="20"/>
              <w:szCs w:val="20"/>
              <w:u w:val="single"/>
              <w:lang w:val="es-ES"/>
            </w:rPr>
          </w:rPrChange>
        </w:rPr>
      </w:pPr>
      <w:bookmarkStart w:id="285" w:name="_Toc300699228"/>
      <w:bookmarkStart w:id="286" w:name="_Toc300699413"/>
      <w:bookmarkStart w:id="287" w:name="_Toc300700912"/>
      <w:bookmarkStart w:id="288" w:name="_Toc301209164"/>
      <w:bookmarkStart w:id="289" w:name="_Toc301298598"/>
      <w:bookmarkStart w:id="290" w:name="_Toc301384723"/>
      <w:bookmarkStart w:id="291" w:name="_Toc5976589"/>
      <w:bookmarkStart w:id="292" w:name="_Toc26477339"/>
      <w:bookmarkEnd w:id="285"/>
      <w:bookmarkEnd w:id="286"/>
      <w:bookmarkEnd w:id="287"/>
      <w:bookmarkEnd w:id="288"/>
      <w:bookmarkEnd w:id="289"/>
      <w:bookmarkEnd w:id="290"/>
      <w:r w:rsidRPr="007C0386">
        <w:rPr>
          <w:rFonts w:ascii="Arial" w:hAnsi="Arial" w:cs="Arial"/>
          <w:b/>
          <w:color w:val="4F81BD" w:themeColor="accent1"/>
          <w:sz w:val="20"/>
          <w:szCs w:val="20"/>
          <w:u w:val="single"/>
          <w:lang w:val="es-ES"/>
          <w:rPrChange w:id="293" w:author="Carlos Ulloa" w:date="2022-03-04T11:33:00Z">
            <w:rPr>
              <w:rFonts w:ascii="Arial" w:eastAsia="Times New Roman" w:hAnsi="Arial" w:cs="Arial"/>
              <w:b/>
              <w:sz w:val="20"/>
              <w:szCs w:val="20"/>
              <w:u w:val="single"/>
              <w:lang w:val="es-ES" w:eastAsia="es-ES"/>
            </w:rPr>
          </w:rPrChange>
        </w:rPr>
        <w:t>EQUIPOS.</w:t>
      </w:r>
      <w:bookmarkEnd w:id="291"/>
      <w:bookmarkEnd w:id="292"/>
    </w:p>
    <w:p w14:paraId="2A8546C1" w14:textId="77777777" w:rsidR="00233795" w:rsidRPr="007C0386" w:rsidRDefault="00233795" w:rsidP="00233795">
      <w:pPr>
        <w:rPr>
          <w:rFonts w:ascii="Arial" w:hAnsi="Arial" w:cs="Arial"/>
          <w:color w:val="4F81BD" w:themeColor="accent1"/>
          <w:sz w:val="20"/>
          <w:szCs w:val="20"/>
          <w:rPrChange w:id="294" w:author="Carlos Ulloa" w:date="2022-03-04T11:33:00Z">
            <w:rPr>
              <w:rFonts w:ascii="Arial" w:hAnsi="Arial" w:cs="Arial"/>
              <w:sz w:val="20"/>
              <w:szCs w:val="20"/>
            </w:rPr>
          </w:rPrChange>
        </w:rPr>
      </w:pPr>
    </w:p>
    <w:p w14:paraId="55F8238B" w14:textId="77777777" w:rsidR="00233795" w:rsidRPr="007C0386" w:rsidRDefault="00233795" w:rsidP="00233795">
      <w:pPr>
        <w:rPr>
          <w:rFonts w:ascii="Arial" w:hAnsi="Arial" w:cs="Arial"/>
          <w:b/>
          <w:color w:val="4F81BD" w:themeColor="accent1"/>
          <w:sz w:val="20"/>
          <w:szCs w:val="20"/>
          <w:rPrChange w:id="295" w:author="Carlos Ulloa" w:date="2022-03-04T11:33:00Z">
            <w:rPr>
              <w:rFonts w:ascii="Arial" w:hAnsi="Arial" w:cs="Arial"/>
              <w:b/>
              <w:sz w:val="20"/>
              <w:szCs w:val="20"/>
            </w:rPr>
          </w:rPrChange>
        </w:rPr>
      </w:pPr>
      <w:r w:rsidRPr="007C0386">
        <w:rPr>
          <w:rFonts w:ascii="Arial" w:hAnsi="Arial" w:cs="Arial"/>
          <w:b/>
          <w:color w:val="4F81BD" w:themeColor="accent1"/>
          <w:sz w:val="20"/>
          <w:szCs w:val="20"/>
          <w:rPrChange w:id="296" w:author="Carlos Ulloa" w:date="2022-03-04T11:33:00Z">
            <w:rPr>
              <w:rFonts w:ascii="Arial" w:hAnsi="Arial" w:cs="Arial"/>
              <w:b/>
              <w:sz w:val="20"/>
              <w:szCs w:val="20"/>
            </w:rPr>
          </w:rPrChange>
        </w:rPr>
        <w:t>Durante la instalación de los equipos del sistema de Climatización y Ventilación, contratista deberá coordinar con proveedor de equipos, la cantidad de visitas técnicas necesarias a terreno del especialista de la marca, con el fin de validar y aprobar la correcta instalación y puesta en marcha de cada equipo.</w:t>
      </w:r>
    </w:p>
    <w:p w14:paraId="2B7865A3" w14:textId="77777777" w:rsidR="00233795" w:rsidRPr="007C0386" w:rsidRDefault="00233795" w:rsidP="00233795">
      <w:pPr>
        <w:rPr>
          <w:rFonts w:ascii="Arial" w:hAnsi="Arial" w:cs="Arial"/>
          <w:color w:val="4F81BD" w:themeColor="accent1"/>
          <w:sz w:val="20"/>
          <w:szCs w:val="20"/>
          <w:rPrChange w:id="297" w:author="Carlos Ulloa" w:date="2022-03-04T11:33:00Z">
            <w:rPr>
              <w:rFonts w:ascii="Arial" w:hAnsi="Arial" w:cs="Arial"/>
              <w:sz w:val="20"/>
              <w:szCs w:val="20"/>
            </w:rPr>
          </w:rPrChange>
        </w:rPr>
      </w:pPr>
    </w:p>
    <w:p w14:paraId="44DFE566" w14:textId="77777777" w:rsidR="00233795" w:rsidRPr="007C0386" w:rsidRDefault="00233795" w:rsidP="00233795">
      <w:pPr>
        <w:rPr>
          <w:rFonts w:ascii="Arial" w:hAnsi="Arial" w:cs="Arial"/>
          <w:b/>
          <w:color w:val="4F81BD" w:themeColor="accent1"/>
          <w:sz w:val="20"/>
          <w:szCs w:val="20"/>
          <w:rPrChange w:id="298" w:author="Carlos Ulloa" w:date="2022-03-04T11:33:00Z">
            <w:rPr>
              <w:rFonts w:ascii="Arial" w:hAnsi="Arial" w:cs="Arial"/>
              <w:b/>
              <w:sz w:val="20"/>
              <w:szCs w:val="20"/>
            </w:rPr>
          </w:rPrChange>
        </w:rPr>
      </w:pPr>
      <w:bookmarkStart w:id="299" w:name="_Toc300699418"/>
      <w:bookmarkStart w:id="300" w:name="_Toc300700917"/>
      <w:bookmarkStart w:id="301" w:name="_Toc301209166"/>
      <w:bookmarkStart w:id="302" w:name="_Toc301298600"/>
      <w:bookmarkStart w:id="303" w:name="_Toc301384725"/>
      <w:bookmarkEnd w:id="299"/>
      <w:bookmarkEnd w:id="300"/>
      <w:bookmarkEnd w:id="301"/>
      <w:bookmarkEnd w:id="302"/>
      <w:bookmarkEnd w:id="303"/>
    </w:p>
    <w:p w14:paraId="5C7042F5"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304" w:author="Carlos Ulloa" w:date="2022-03-04T11:33:00Z">
            <w:rPr>
              <w:rFonts w:ascii="Arial" w:hAnsi="Arial" w:cs="Arial"/>
              <w:b/>
              <w:sz w:val="20"/>
              <w:szCs w:val="20"/>
              <w:u w:val="single"/>
              <w:lang w:val="es-ES"/>
            </w:rPr>
          </w:rPrChange>
        </w:rPr>
      </w:pPr>
      <w:bookmarkStart w:id="305" w:name="_Toc5976591"/>
      <w:bookmarkStart w:id="306" w:name="_Toc26477340"/>
      <w:r w:rsidRPr="007C0386">
        <w:rPr>
          <w:rFonts w:ascii="Arial" w:hAnsi="Arial" w:cs="Arial"/>
          <w:b/>
          <w:color w:val="4F81BD" w:themeColor="accent1"/>
          <w:sz w:val="20"/>
          <w:szCs w:val="20"/>
          <w:u w:val="single"/>
          <w:lang w:val="es-ES"/>
          <w:rPrChange w:id="307" w:author="Carlos Ulloa" w:date="2022-03-04T11:33:00Z">
            <w:rPr>
              <w:rFonts w:ascii="Arial" w:eastAsia="Times New Roman" w:hAnsi="Arial" w:cs="Arial"/>
              <w:b/>
              <w:sz w:val="20"/>
              <w:szCs w:val="20"/>
              <w:u w:val="single"/>
              <w:lang w:val="es-ES" w:eastAsia="es-ES"/>
            </w:rPr>
          </w:rPrChange>
        </w:rPr>
        <w:t>Chillers compactos bomba de calor y polivalente.</w:t>
      </w:r>
      <w:bookmarkEnd w:id="305"/>
      <w:bookmarkEnd w:id="306"/>
    </w:p>
    <w:p w14:paraId="59C5A717"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0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09" w:author="Carlos Ulloa" w:date="2022-03-04T11:33:00Z">
            <w:rPr>
              <w:rFonts w:ascii="Arial" w:hAnsi="Arial" w:cs="Arial"/>
              <w:sz w:val="20"/>
              <w:szCs w:val="20"/>
            </w:rPr>
          </w:rPrChange>
        </w:rPr>
        <w:t>Para el funcionamiento del sistema se requiere del suministro de un Equipo Chillers Bomba de Calor y Chiller polivalente, ambos enfriados por aire.</w:t>
      </w:r>
    </w:p>
    <w:p w14:paraId="0EA80163"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0" w:author="Carlos Ulloa" w:date="2022-03-04T11:33:00Z">
            <w:rPr>
              <w:rFonts w:ascii="Arial" w:hAnsi="Arial" w:cs="Arial"/>
              <w:sz w:val="20"/>
              <w:szCs w:val="20"/>
            </w:rPr>
          </w:rPrChange>
        </w:rPr>
      </w:pPr>
    </w:p>
    <w:p w14:paraId="5E49F93F"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12" w:author="Carlos Ulloa" w:date="2022-03-04T11:33:00Z">
            <w:rPr>
              <w:rFonts w:ascii="Arial" w:hAnsi="Arial" w:cs="Arial"/>
              <w:sz w:val="20"/>
              <w:szCs w:val="20"/>
            </w:rPr>
          </w:rPrChange>
        </w:rPr>
        <w:t xml:space="preserve">Se requieren unidades caracterizadas por elevados valores de eficiencia (EER) y por la utilización del refrigerante R- 134A, R407 ó R410, como mínimo un COP de 2.8 e IPLV superior o igual a 3.05. </w:t>
      </w:r>
    </w:p>
    <w:p w14:paraId="56EBCE43"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3" w:author="Carlos Ulloa" w:date="2022-03-04T11:33:00Z">
            <w:rPr>
              <w:rFonts w:ascii="Arial" w:hAnsi="Arial" w:cs="Arial"/>
              <w:sz w:val="20"/>
              <w:szCs w:val="20"/>
            </w:rPr>
          </w:rPrChange>
        </w:rPr>
      </w:pPr>
    </w:p>
    <w:p w14:paraId="2F54BB27"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15" w:author="Carlos Ulloa" w:date="2022-03-04T11:33:00Z">
            <w:rPr>
              <w:rFonts w:ascii="Arial" w:hAnsi="Arial" w:cs="Arial"/>
              <w:sz w:val="20"/>
              <w:szCs w:val="20"/>
            </w:rPr>
          </w:rPrChange>
        </w:rPr>
        <w:t>Los equipos Chillers deberán ser de marca reconocida y contar con servicio técnico establecido en el territorio nacional. Se han tomado como referencia para el proyecto unos equipos marca RHOSS o de igual o superior calidad.</w:t>
      </w:r>
    </w:p>
    <w:p w14:paraId="609CA6B3"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6" w:author="Carlos Ulloa" w:date="2022-03-04T11:33:00Z">
            <w:rPr>
              <w:rFonts w:ascii="Arial" w:hAnsi="Arial" w:cs="Arial"/>
              <w:sz w:val="20"/>
              <w:szCs w:val="20"/>
            </w:rPr>
          </w:rPrChange>
        </w:rPr>
      </w:pPr>
    </w:p>
    <w:p w14:paraId="74B41191"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18" w:author="Carlos Ulloa" w:date="2022-03-04T11:33:00Z">
            <w:rPr>
              <w:rFonts w:ascii="Arial" w:hAnsi="Arial" w:cs="Arial"/>
              <w:sz w:val="20"/>
              <w:szCs w:val="20"/>
            </w:rPr>
          </w:rPrChange>
        </w:rPr>
        <w:t>Los equipos deberán contar con las siguientes características:</w:t>
      </w:r>
    </w:p>
    <w:p w14:paraId="3B12E123"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319" w:author="Carlos Ulloa" w:date="2022-03-04T11:33:00Z">
            <w:rPr>
              <w:rFonts w:ascii="Arial" w:hAnsi="Arial" w:cs="Arial"/>
              <w:sz w:val="20"/>
              <w:szCs w:val="20"/>
            </w:rPr>
          </w:rPrChange>
        </w:rPr>
      </w:pPr>
    </w:p>
    <w:p w14:paraId="5E53C01F"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2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21" w:author="Carlos Ulloa" w:date="2022-03-04T11:33:00Z">
            <w:rPr>
              <w:rFonts w:ascii="Arial" w:eastAsia="Times New Roman" w:hAnsi="Arial" w:cs="Arial"/>
              <w:sz w:val="20"/>
              <w:szCs w:val="20"/>
              <w:lang w:val="es-CL" w:eastAsia="es-ES"/>
            </w:rPr>
          </w:rPrChange>
        </w:rPr>
        <w:t>Debe estar diseñado y testado de acuerdo normas AHRI en el caso de ser de procedencia estadounidense o EUROVENT en el caso de ser de procedencia europea.</w:t>
      </w:r>
    </w:p>
    <w:p w14:paraId="4DFE5F3F"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2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23" w:author="Carlos Ulloa" w:date="2022-03-04T11:33:00Z">
            <w:rPr>
              <w:rFonts w:ascii="Arial" w:eastAsia="Times New Roman" w:hAnsi="Arial" w:cs="Arial"/>
              <w:sz w:val="20"/>
              <w:szCs w:val="20"/>
              <w:lang w:val="es-CL" w:eastAsia="es-ES"/>
            </w:rPr>
          </w:rPrChange>
        </w:rPr>
        <w:t>Enfriado por aire mediante ventiladores axiales.</w:t>
      </w:r>
    </w:p>
    <w:p w14:paraId="3298C2A3"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2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25" w:author="Carlos Ulloa" w:date="2022-03-04T11:33:00Z">
            <w:rPr>
              <w:rFonts w:ascii="Arial" w:eastAsia="Times New Roman" w:hAnsi="Arial" w:cs="Arial"/>
              <w:sz w:val="20"/>
              <w:szCs w:val="20"/>
              <w:lang w:val="es-CL" w:eastAsia="es-ES"/>
            </w:rPr>
          </w:rPrChange>
        </w:rPr>
        <w:t>Debe estar diseñado para trabajar con refrigerante ecológico, del tipo R410 o R134A.</w:t>
      </w:r>
    </w:p>
    <w:p w14:paraId="296FBD62"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2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27" w:author="Carlos Ulloa" w:date="2022-03-04T11:33:00Z">
            <w:rPr>
              <w:rFonts w:ascii="Arial" w:eastAsia="Times New Roman" w:hAnsi="Arial" w:cs="Arial"/>
              <w:sz w:val="20"/>
              <w:szCs w:val="20"/>
              <w:lang w:val="es-CL" w:eastAsia="es-ES"/>
            </w:rPr>
          </w:rPrChange>
        </w:rPr>
        <w:t>Debe contar con compresores del tipo Scroll, y al menos dos circuitos.</w:t>
      </w:r>
    </w:p>
    <w:p w14:paraId="3EC12E18"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2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29" w:author="Carlos Ulloa" w:date="2022-03-04T11:33:00Z">
            <w:rPr>
              <w:rFonts w:ascii="Arial" w:eastAsia="Times New Roman" w:hAnsi="Arial" w:cs="Arial"/>
              <w:sz w:val="20"/>
              <w:szCs w:val="20"/>
              <w:lang w:val="es-CL" w:eastAsia="es-ES"/>
            </w:rPr>
          </w:rPrChange>
        </w:rPr>
        <w:t>Evaporador del tipo intercambiador de placas, o del tipo tubo y carcaza.</w:t>
      </w:r>
    </w:p>
    <w:p w14:paraId="1412323A"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3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31" w:author="Carlos Ulloa" w:date="2022-03-04T11:33:00Z">
            <w:rPr>
              <w:rFonts w:ascii="Arial" w:eastAsia="Times New Roman" w:hAnsi="Arial" w:cs="Arial"/>
              <w:sz w:val="20"/>
              <w:szCs w:val="20"/>
              <w:lang w:val="es-CL" w:eastAsia="es-ES"/>
            </w:rPr>
          </w:rPrChange>
        </w:rPr>
        <w:t>Condensador será del tipo tubo de cobre y aletas de aluminio.</w:t>
      </w:r>
    </w:p>
    <w:p w14:paraId="191D96F1" w14:textId="77777777" w:rsidR="00233795" w:rsidRPr="007C0386" w:rsidRDefault="00233795" w:rsidP="003E7D60">
      <w:pPr>
        <w:pStyle w:val="Prrafodelista"/>
        <w:numPr>
          <w:ilvl w:val="0"/>
          <w:numId w:val="39"/>
        </w:numPr>
        <w:contextualSpacing w:val="0"/>
        <w:jc w:val="both"/>
        <w:rPr>
          <w:rFonts w:ascii="Arial" w:hAnsi="Arial" w:cs="Arial"/>
          <w:color w:val="4F81BD" w:themeColor="accent1"/>
          <w:sz w:val="20"/>
          <w:szCs w:val="20"/>
          <w:rPrChange w:id="33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33" w:author="Carlos Ulloa" w:date="2022-03-04T11:33:00Z">
            <w:rPr>
              <w:rFonts w:ascii="Arial" w:eastAsia="Times New Roman" w:hAnsi="Arial" w:cs="Arial"/>
              <w:sz w:val="20"/>
              <w:szCs w:val="20"/>
              <w:lang w:val="es-CL" w:eastAsia="es-ES"/>
            </w:rPr>
          </w:rPrChange>
        </w:rPr>
        <w:t>Deberá contar con todos los controles operacionales y de seguridad necesarios para el correcto funcionamiento de la unidad.</w:t>
      </w:r>
    </w:p>
    <w:p w14:paraId="1F34540D" w14:textId="77777777" w:rsidR="00233795" w:rsidRPr="007C0386" w:rsidRDefault="00233795" w:rsidP="00233795">
      <w:pPr>
        <w:rPr>
          <w:rFonts w:ascii="Arial" w:hAnsi="Arial" w:cs="Arial"/>
          <w:b/>
          <w:color w:val="4F81BD" w:themeColor="accent1"/>
          <w:sz w:val="20"/>
          <w:szCs w:val="20"/>
          <w:rPrChange w:id="334" w:author="Carlos Ulloa" w:date="2022-03-04T11:33:00Z">
            <w:rPr>
              <w:rFonts w:ascii="Arial" w:hAnsi="Arial" w:cs="Arial"/>
              <w:b/>
              <w:sz w:val="20"/>
              <w:szCs w:val="20"/>
            </w:rPr>
          </w:rPrChange>
        </w:rPr>
      </w:pPr>
    </w:p>
    <w:p w14:paraId="3589288D"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335" w:author="Carlos Ulloa" w:date="2022-03-04T11:33:00Z">
            <w:rPr>
              <w:rFonts w:ascii="Arial" w:hAnsi="Arial" w:cs="Arial"/>
              <w:b/>
              <w:sz w:val="20"/>
              <w:szCs w:val="20"/>
              <w:u w:val="single"/>
              <w:lang w:val="es-ES"/>
            </w:rPr>
          </w:rPrChange>
        </w:rPr>
      </w:pPr>
      <w:bookmarkStart w:id="336" w:name="_Toc5976592"/>
      <w:bookmarkStart w:id="337" w:name="_Toc26477341"/>
      <w:r w:rsidRPr="007C0386">
        <w:rPr>
          <w:rFonts w:ascii="Arial" w:hAnsi="Arial" w:cs="Arial"/>
          <w:b/>
          <w:color w:val="4F81BD" w:themeColor="accent1"/>
          <w:sz w:val="20"/>
          <w:szCs w:val="20"/>
          <w:u w:val="single"/>
          <w:lang w:val="es-ES"/>
          <w:rPrChange w:id="338" w:author="Carlos Ulloa" w:date="2022-03-04T11:33:00Z">
            <w:rPr>
              <w:rFonts w:ascii="Arial" w:eastAsia="Times New Roman" w:hAnsi="Arial" w:cs="Arial"/>
              <w:b/>
              <w:sz w:val="20"/>
              <w:szCs w:val="20"/>
              <w:u w:val="single"/>
              <w:lang w:val="es-ES" w:eastAsia="es-ES"/>
            </w:rPr>
          </w:rPrChange>
        </w:rPr>
        <w:t>Bombas</w:t>
      </w:r>
      <w:bookmarkEnd w:id="336"/>
      <w:bookmarkEnd w:id="337"/>
      <w:r w:rsidR="00E32A8A" w:rsidRPr="007C0386">
        <w:rPr>
          <w:rFonts w:ascii="Arial" w:hAnsi="Arial" w:cs="Arial"/>
          <w:b/>
          <w:color w:val="4F81BD" w:themeColor="accent1"/>
          <w:sz w:val="20"/>
          <w:szCs w:val="20"/>
          <w:u w:val="single"/>
          <w:lang w:val="es-ES"/>
          <w:rPrChange w:id="339" w:author="Carlos Ulloa" w:date="2022-03-04T11:33:00Z">
            <w:rPr>
              <w:rFonts w:ascii="Arial" w:eastAsia="Times New Roman" w:hAnsi="Arial" w:cs="Arial"/>
              <w:b/>
              <w:sz w:val="20"/>
              <w:szCs w:val="20"/>
              <w:u w:val="single"/>
              <w:lang w:val="es-ES" w:eastAsia="es-ES"/>
            </w:rPr>
          </w:rPrChange>
        </w:rPr>
        <w:t xml:space="preserve"> de Circulación</w:t>
      </w:r>
    </w:p>
    <w:p w14:paraId="69E57B0B" w14:textId="77777777" w:rsidR="00233795" w:rsidRPr="007C0386" w:rsidRDefault="00233795" w:rsidP="00233795">
      <w:pPr>
        <w:rPr>
          <w:rFonts w:ascii="Arial" w:hAnsi="Arial" w:cs="Arial"/>
          <w:color w:val="4F81BD" w:themeColor="accent1"/>
          <w:sz w:val="20"/>
          <w:szCs w:val="20"/>
          <w:rPrChange w:id="34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41" w:author="Carlos Ulloa" w:date="2022-03-04T11:33:00Z">
            <w:rPr>
              <w:rFonts w:ascii="Arial" w:hAnsi="Arial" w:cs="Arial"/>
              <w:sz w:val="20"/>
              <w:szCs w:val="20"/>
            </w:rPr>
          </w:rPrChange>
        </w:rPr>
        <w:t>Serán marca DAB o de igual o superior calidad.</w:t>
      </w:r>
    </w:p>
    <w:p w14:paraId="23AE3C53" w14:textId="77777777" w:rsidR="00233795" w:rsidRPr="007C0386" w:rsidRDefault="00233795" w:rsidP="00233795">
      <w:pPr>
        <w:rPr>
          <w:rFonts w:ascii="Arial" w:hAnsi="Arial" w:cs="Arial"/>
          <w:color w:val="4F81BD" w:themeColor="accent1"/>
          <w:sz w:val="20"/>
          <w:szCs w:val="20"/>
          <w:rPrChange w:id="34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43" w:author="Carlos Ulloa" w:date="2022-03-04T11:33:00Z">
            <w:rPr>
              <w:rFonts w:ascii="Arial" w:hAnsi="Arial" w:cs="Arial"/>
              <w:sz w:val="20"/>
              <w:szCs w:val="20"/>
            </w:rPr>
          </w:rPrChange>
        </w:rPr>
        <w:t>Será del tipo centrífuga con rotor cerrado, para montaje en base, habiendo unidades de servicio normal y de respaldo.</w:t>
      </w:r>
    </w:p>
    <w:p w14:paraId="6E4D0222" w14:textId="77777777" w:rsidR="00233795" w:rsidRPr="007C0386" w:rsidRDefault="00233795" w:rsidP="00233795">
      <w:pPr>
        <w:rPr>
          <w:rFonts w:ascii="Arial" w:hAnsi="Arial" w:cs="Arial"/>
          <w:color w:val="4F81BD" w:themeColor="accent1"/>
          <w:sz w:val="20"/>
          <w:szCs w:val="20"/>
          <w:rPrChange w:id="34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45" w:author="Carlos Ulloa" w:date="2022-03-04T11:33:00Z">
            <w:rPr>
              <w:rFonts w:ascii="Arial" w:hAnsi="Arial" w:cs="Arial"/>
              <w:sz w:val="20"/>
              <w:szCs w:val="20"/>
            </w:rPr>
          </w:rPrChange>
        </w:rPr>
        <w:t>Podrá ser marca reconocida en el mercado o similar aprobado.</w:t>
      </w:r>
    </w:p>
    <w:p w14:paraId="1B57C538" w14:textId="77777777" w:rsidR="00233795" w:rsidRPr="007C0386" w:rsidRDefault="00233795" w:rsidP="00233795">
      <w:pPr>
        <w:rPr>
          <w:rFonts w:ascii="Arial" w:hAnsi="Arial" w:cs="Arial"/>
          <w:color w:val="4F81BD" w:themeColor="accent1"/>
          <w:sz w:val="20"/>
          <w:szCs w:val="20"/>
          <w:rPrChange w:id="34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47" w:author="Carlos Ulloa" w:date="2022-03-04T11:33:00Z">
            <w:rPr>
              <w:rFonts w:ascii="Arial" w:hAnsi="Arial" w:cs="Arial"/>
              <w:sz w:val="20"/>
              <w:szCs w:val="20"/>
            </w:rPr>
          </w:rPrChange>
        </w:rPr>
        <w:t xml:space="preserve">Estará formada principalmente por: rotor de fierro fundido o acero cadmiado; eje de acero carbono montado en rodamientos; acoplamiento flexible; conjunto de sello mecánico; voluta de fierro fundido con flanches; motor eléctrico de inducción  con rodamientos y clase de protección IP 44 (totally enclosed fan cooled </w:t>
      </w:r>
      <w:r w:rsidRPr="007C0386">
        <w:rPr>
          <w:rFonts w:ascii="Arial" w:hAnsi="Arial" w:cs="Arial"/>
          <w:color w:val="4F81BD" w:themeColor="accent1"/>
          <w:sz w:val="20"/>
          <w:szCs w:val="20"/>
          <w:rPrChange w:id="348" w:author="Carlos Ulloa" w:date="2022-03-04T11:33:00Z">
            <w:rPr>
              <w:rFonts w:ascii="Arial" w:hAnsi="Arial" w:cs="Arial"/>
              <w:sz w:val="20"/>
              <w:szCs w:val="20"/>
            </w:rPr>
          </w:rPrChange>
        </w:rPr>
        <w:noBreakHyphen/>
        <w:t xml:space="preserve"> TEFC); base de montaje para el conjunto en fierro fundido  o  plancha de acero de grueso calibre.</w:t>
      </w:r>
    </w:p>
    <w:p w14:paraId="1135BA5B" w14:textId="77777777" w:rsidR="00233795" w:rsidRPr="007C0386" w:rsidRDefault="00233795" w:rsidP="00233795">
      <w:pPr>
        <w:rPr>
          <w:rFonts w:ascii="Arial" w:hAnsi="Arial" w:cs="Arial"/>
          <w:color w:val="4F81BD" w:themeColor="accent1"/>
          <w:sz w:val="20"/>
          <w:szCs w:val="20"/>
          <w:rPrChange w:id="34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50" w:author="Carlos Ulloa" w:date="2022-03-04T11:33:00Z">
            <w:rPr>
              <w:rFonts w:ascii="Arial" w:hAnsi="Arial" w:cs="Arial"/>
              <w:sz w:val="20"/>
              <w:szCs w:val="20"/>
            </w:rPr>
          </w:rPrChange>
        </w:rPr>
        <w:t>Accesorios.</w:t>
      </w:r>
    </w:p>
    <w:p w14:paraId="553AF3B3" w14:textId="77777777" w:rsidR="00233795" w:rsidRPr="007C0386" w:rsidRDefault="00233795" w:rsidP="00233795">
      <w:pPr>
        <w:rPr>
          <w:rFonts w:ascii="Arial" w:hAnsi="Arial" w:cs="Arial"/>
          <w:color w:val="4F81BD" w:themeColor="accent1"/>
          <w:sz w:val="20"/>
          <w:szCs w:val="20"/>
          <w:rPrChange w:id="35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52" w:author="Carlos Ulloa" w:date="2022-03-04T11:33:00Z">
            <w:rPr>
              <w:rFonts w:ascii="Arial" w:hAnsi="Arial" w:cs="Arial"/>
              <w:sz w:val="20"/>
              <w:szCs w:val="20"/>
            </w:rPr>
          </w:rPrChange>
        </w:rPr>
        <w:t>a.</w:t>
      </w:r>
      <w:r w:rsidRPr="007C0386">
        <w:rPr>
          <w:rFonts w:ascii="Arial" w:hAnsi="Arial" w:cs="Arial"/>
          <w:color w:val="4F81BD" w:themeColor="accent1"/>
          <w:sz w:val="20"/>
          <w:szCs w:val="20"/>
          <w:rPrChange w:id="353" w:author="Carlos Ulloa" w:date="2022-03-04T11:33:00Z">
            <w:rPr>
              <w:rFonts w:ascii="Arial" w:hAnsi="Arial" w:cs="Arial"/>
              <w:sz w:val="20"/>
              <w:szCs w:val="20"/>
            </w:rPr>
          </w:rPrChange>
        </w:rPr>
        <w:tab/>
        <w:t>Válvulas y accesorios según planos y otros puntos de esta especificación, incluyendo sin ser exhaustivo: filtros, termómetros, manómetros.</w:t>
      </w:r>
    </w:p>
    <w:p w14:paraId="51A3EE2C" w14:textId="77777777" w:rsidR="00233795" w:rsidRPr="007C0386" w:rsidRDefault="00233795" w:rsidP="00233795">
      <w:pPr>
        <w:rPr>
          <w:rFonts w:ascii="Arial" w:hAnsi="Arial" w:cs="Arial"/>
          <w:color w:val="4F81BD" w:themeColor="accent1"/>
          <w:sz w:val="20"/>
          <w:szCs w:val="20"/>
          <w:rPrChange w:id="35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55" w:author="Carlos Ulloa" w:date="2022-03-04T11:33:00Z">
            <w:rPr>
              <w:rFonts w:ascii="Arial" w:hAnsi="Arial" w:cs="Arial"/>
              <w:sz w:val="20"/>
              <w:szCs w:val="20"/>
            </w:rPr>
          </w:rPrChange>
        </w:rPr>
        <w:t>b.</w:t>
      </w:r>
      <w:r w:rsidRPr="007C0386">
        <w:rPr>
          <w:rFonts w:ascii="Arial" w:hAnsi="Arial" w:cs="Arial"/>
          <w:color w:val="4F81BD" w:themeColor="accent1"/>
          <w:sz w:val="20"/>
          <w:szCs w:val="20"/>
          <w:rPrChange w:id="356" w:author="Carlos Ulloa" w:date="2022-03-04T11:33:00Z">
            <w:rPr>
              <w:rFonts w:ascii="Arial" w:hAnsi="Arial" w:cs="Arial"/>
              <w:sz w:val="20"/>
              <w:szCs w:val="20"/>
            </w:rPr>
          </w:rPrChange>
        </w:rPr>
        <w:tab/>
        <w:t>Base de concreto flotante de150 mm alto por la Obra, para montaje de las en base.</w:t>
      </w:r>
    </w:p>
    <w:p w14:paraId="18F4E727" w14:textId="77777777" w:rsidR="00233795" w:rsidRPr="007C0386" w:rsidRDefault="00233795" w:rsidP="00233795">
      <w:pPr>
        <w:rPr>
          <w:rFonts w:ascii="Arial" w:hAnsi="Arial" w:cs="Arial"/>
          <w:bCs/>
          <w:color w:val="4F81BD" w:themeColor="accent1"/>
          <w:sz w:val="20"/>
          <w:szCs w:val="20"/>
          <w:rPrChange w:id="357" w:author="Carlos Ulloa" w:date="2022-03-04T11:33:00Z">
            <w:rPr>
              <w:rFonts w:ascii="Arial" w:hAnsi="Arial" w:cs="Arial"/>
              <w:bCs/>
              <w:sz w:val="20"/>
              <w:szCs w:val="20"/>
            </w:rPr>
          </w:rPrChange>
        </w:rPr>
      </w:pPr>
      <w:r w:rsidRPr="007C0386">
        <w:rPr>
          <w:rFonts w:ascii="Arial" w:hAnsi="Arial" w:cs="Arial"/>
          <w:bCs/>
          <w:color w:val="4F81BD" w:themeColor="accent1"/>
          <w:sz w:val="20"/>
          <w:szCs w:val="20"/>
          <w:rPrChange w:id="358" w:author="Carlos Ulloa" w:date="2022-03-04T11:33:00Z">
            <w:rPr>
              <w:rFonts w:ascii="Arial" w:hAnsi="Arial" w:cs="Arial"/>
              <w:bCs/>
              <w:sz w:val="20"/>
              <w:szCs w:val="20"/>
            </w:rPr>
          </w:rPrChange>
        </w:rPr>
        <w:t>c.</w:t>
      </w:r>
      <w:r w:rsidRPr="007C0386">
        <w:rPr>
          <w:rFonts w:ascii="Arial" w:hAnsi="Arial" w:cs="Arial"/>
          <w:bCs/>
          <w:color w:val="4F81BD" w:themeColor="accent1"/>
          <w:sz w:val="20"/>
          <w:szCs w:val="20"/>
          <w:rPrChange w:id="359" w:author="Carlos Ulloa" w:date="2022-03-04T11:33:00Z">
            <w:rPr>
              <w:rFonts w:ascii="Arial" w:hAnsi="Arial" w:cs="Arial"/>
              <w:bCs/>
              <w:sz w:val="20"/>
              <w:szCs w:val="20"/>
            </w:rPr>
          </w:rPrChange>
        </w:rPr>
        <w:tab/>
        <w:t>Todas las bombas de respaldo quedarán con su accionamiento eléctrico individual completo.</w:t>
      </w:r>
    </w:p>
    <w:p w14:paraId="06547C7E" w14:textId="77777777" w:rsidR="00233795" w:rsidRPr="007C0386" w:rsidRDefault="00233795" w:rsidP="00233795">
      <w:pPr>
        <w:rPr>
          <w:rFonts w:ascii="Arial" w:hAnsi="Arial" w:cs="Arial"/>
          <w:color w:val="4F81BD" w:themeColor="accent1"/>
          <w:sz w:val="20"/>
          <w:szCs w:val="20"/>
          <w:rPrChange w:id="360" w:author="Carlos Ulloa" w:date="2022-03-04T11:33:00Z">
            <w:rPr>
              <w:rFonts w:ascii="Arial" w:hAnsi="Arial" w:cs="Arial"/>
              <w:sz w:val="20"/>
              <w:szCs w:val="20"/>
            </w:rPr>
          </w:rPrChange>
        </w:rPr>
      </w:pPr>
    </w:p>
    <w:p w14:paraId="72389F86" w14:textId="77777777" w:rsidR="00233795" w:rsidRPr="007C0386" w:rsidRDefault="00233795" w:rsidP="00233795">
      <w:pPr>
        <w:rPr>
          <w:rFonts w:ascii="Arial" w:hAnsi="Arial" w:cs="Arial"/>
          <w:b/>
          <w:color w:val="4F81BD" w:themeColor="accent1"/>
          <w:sz w:val="20"/>
          <w:szCs w:val="20"/>
        </w:rPr>
      </w:pPr>
      <w:r w:rsidRPr="007C0386">
        <w:rPr>
          <w:rFonts w:ascii="Arial" w:hAnsi="Arial" w:cs="Arial"/>
          <w:b/>
          <w:color w:val="4F81BD" w:themeColor="accent1"/>
          <w:sz w:val="20"/>
          <w:szCs w:val="20"/>
          <w:rPrChange w:id="361" w:author="Carlos Ulloa" w:date="2022-03-04T11:33:00Z">
            <w:rPr>
              <w:rFonts w:ascii="Arial" w:hAnsi="Arial" w:cs="Arial"/>
              <w:b/>
              <w:sz w:val="20"/>
              <w:szCs w:val="20"/>
            </w:rPr>
          </w:rPrChange>
        </w:rPr>
        <w:t xml:space="preserve">Todas las bombas,  irán montados sobre amortiguadores de resorte Marca ACREFINE, MASON, o similar aprobada. </w:t>
      </w:r>
    </w:p>
    <w:p w14:paraId="557DDB18" w14:textId="77777777" w:rsidR="00C77BDB" w:rsidRPr="007C0386" w:rsidRDefault="00C77BDB" w:rsidP="00233795">
      <w:pPr>
        <w:rPr>
          <w:rFonts w:ascii="Arial" w:hAnsi="Arial" w:cs="Arial"/>
          <w:b/>
          <w:color w:val="4F81BD" w:themeColor="accent1"/>
          <w:sz w:val="20"/>
          <w:szCs w:val="20"/>
        </w:rPr>
      </w:pP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C77BDB" w:rsidRPr="007C0386" w14:paraId="59BD72B3" w14:textId="77777777" w:rsidTr="00C77BDB">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019D7"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22.6.1.2.1</w:t>
            </w:r>
          </w:p>
        </w:tc>
        <w:tc>
          <w:tcPr>
            <w:tcW w:w="6960" w:type="dxa"/>
            <w:tcBorders>
              <w:top w:val="single" w:sz="4" w:space="0" w:color="auto"/>
              <w:left w:val="nil"/>
              <w:bottom w:val="single" w:sz="4" w:space="0" w:color="auto"/>
              <w:right w:val="single" w:sz="4" w:space="0" w:color="auto"/>
            </w:tcBorders>
            <w:shd w:val="clear" w:color="auto" w:fill="auto"/>
            <w:noWrap/>
            <w:vAlign w:val="center"/>
            <w:hideMark/>
          </w:tcPr>
          <w:p w14:paraId="054C4345"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Bombas De Calefaccion Circuito Primario  - Grupo Hidronico</w:t>
            </w:r>
          </w:p>
        </w:tc>
      </w:tr>
      <w:tr w:rsidR="00C77BDB" w:rsidRPr="007C0386" w14:paraId="67E979BF"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3E6258D"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22.6.1.2.2</w:t>
            </w:r>
          </w:p>
        </w:tc>
        <w:tc>
          <w:tcPr>
            <w:tcW w:w="6960" w:type="dxa"/>
            <w:tcBorders>
              <w:top w:val="nil"/>
              <w:left w:val="nil"/>
              <w:bottom w:val="single" w:sz="4" w:space="0" w:color="auto"/>
              <w:right w:val="single" w:sz="4" w:space="0" w:color="auto"/>
            </w:tcBorders>
            <w:shd w:val="clear" w:color="auto" w:fill="auto"/>
            <w:noWrap/>
            <w:vAlign w:val="center"/>
            <w:hideMark/>
          </w:tcPr>
          <w:p w14:paraId="3F3B7AF9"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Bombas De Refrigeracion Circuito Primario  - Grupo Hidronico</w:t>
            </w:r>
          </w:p>
        </w:tc>
      </w:tr>
      <w:tr w:rsidR="00C77BDB" w:rsidRPr="007C0386" w14:paraId="59596231"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2F085AF"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22.6.1.2.3</w:t>
            </w:r>
          </w:p>
        </w:tc>
        <w:tc>
          <w:tcPr>
            <w:tcW w:w="6960" w:type="dxa"/>
            <w:tcBorders>
              <w:top w:val="nil"/>
              <w:left w:val="nil"/>
              <w:bottom w:val="single" w:sz="4" w:space="0" w:color="auto"/>
              <w:right w:val="single" w:sz="4" w:space="0" w:color="auto"/>
            </w:tcBorders>
            <w:shd w:val="clear" w:color="auto" w:fill="auto"/>
            <w:noWrap/>
            <w:vAlign w:val="center"/>
            <w:hideMark/>
          </w:tcPr>
          <w:p w14:paraId="60453043"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Bombas De Calefaccion Circuito Secundario (Bc-Cs-01/02) - Cm 65-1200t</w:t>
            </w:r>
          </w:p>
        </w:tc>
      </w:tr>
      <w:tr w:rsidR="00C77BDB" w:rsidRPr="007C0386" w14:paraId="0FC962DA"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518D933"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22.6.1.2.4</w:t>
            </w:r>
          </w:p>
        </w:tc>
        <w:tc>
          <w:tcPr>
            <w:tcW w:w="6960" w:type="dxa"/>
            <w:tcBorders>
              <w:top w:val="nil"/>
              <w:left w:val="nil"/>
              <w:bottom w:val="single" w:sz="4" w:space="0" w:color="auto"/>
              <w:right w:val="single" w:sz="4" w:space="0" w:color="auto"/>
            </w:tcBorders>
            <w:shd w:val="clear" w:color="auto" w:fill="auto"/>
            <w:noWrap/>
            <w:vAlign w:val="center"/>
            <w:hideMark/>
          </w:tcPr>
          <w:p w14:paraId="35516CD8"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Bombas De Refrigeracion Circuito Secundario (Bf-Cs-01/02) - Cm 65-1200t</w:t>
            </w:r>
          </w:p>
        </w:tc>
      </w:tr>
    </w:tbl>
    <w:p w14:paraId="584AF964" w14:textId="77777777" w:rsidR="00C77BDB" w:rsidRPr="007C0386" w:rsidRDefault="00C77BDB" w:rsidP="00233795">
      <w:pPr>
        <w:rPr>
          <w:rFonts w:ascii="Arial" w:hAnsi="Arial" w:cs="Arial"/>
          <w:b/>
          <w:color w:val="4F81BD" w:themeColor="accent1"/>
          <w:sz w:val="20"/>
          <w:szCs w:val="20"/>
          <w:rPrChange w:id="362" w:author="Carlos Ulloa" w:date="2022-03-04T11:33:00Z">
            <w:rPr>
              <w:rFonts w:ascii="Arial" w:hAnsi="Arial" w:cs="Arial"/>
              <w:b/>
              <w:sz w:val="20"/>
              <w:szCs w:val="20"/>
            </w:rPr>
          </w:rPrChange>
        </w:rPr>
      </w:pPr>
    </w:p>
    <w:p w14:paraId="014CC8E7" w14:textId="77777777" w:rsidR="00E32A8A" w:rsidRPr="007C0386" w:rsidRDefault="00E32A8A" w:rsidP="00233795">
      <w:pPr>
        <w:rPr>
          <w:rFonts w:ascii="Arial" w:hAnsi="Arial" w:cs="Arial"/>
          <w:b/>
          <w:color w:val="4F81BD" w:themeColor="accent1"/>
          <w:sz w:val="20"/>
          <w:szCs w:val="20"/>
          <w:rPrChange w:id="363" w:author="Carlos Ulloa" w:date="2022-03-04T11:33:00Z">
            <w:rPr>
              <w:rFonts w:ascii="Arial" w:hAnsi="Arial" w:cs="Arial"/>
              <w:b/>
              <w:sz w:val="20"/>
              <w:szCs w:val="20"/>
            </w:rPr>
          </w:rPrChange>
        </w:rPr>
      </w:pPr>
    </w:p>
    <w:p w14:paraId="79C3E4B6" w14:textId="77777777" w:rsidR="00E32A8A" w:rsidRPr="007C0386" w:rsidRDefault="00E32A8A" w:rsidP="00233795">
      <w:pPr>
        <w:rPr>
          <w:rFonts w:ascii="Arial" w:hAnsi="Arial" w:cs="Arial"/>
          <w:b/>
          <w:color w:val="4F81BD" w:themeColor="accent1"/>
          <w:sz w:val="20"/>
          <w:szCs w:val="20"/>
          <w:rPrChange w:id="364" w:author="Carlos Ulloa" w:date="2022-03-04T11:33:00Z">
            <w:rPr>
              <w:rFonts w:ascii="Arial" w:hAnsi="Arial" w:cs="Arial"/>
              <w:b/>
              <w:sz w:val="20"/>
              <w:szCs w:val="20"/>
            </w:rPr>
          </w:rPrChange>
        </w:rPr>
      </w:pPr>
    </w:p>
    <w:p w14:paraId="6B2A0D0E" w14:textId="77777777" w:rsidR="00233795" w:rsidRPr="007C0386" w:rsidRDefault="00E32A8A" w:rsidP="003E7D60">
      <w:pPr>
        <w:pStyle w:val="Prrafodelista"/>
        <w:numPr>
          <w:ilvl w:val="3"/>
          <w:numId w:val="30"/>
        </w:numPr>
        <w:rPr>
          <w:rFonts w:ascii="Arial" w:hAnsi="Arial" w:cs="Arial"/>
          <w:b/>
          <w:color w:val="4F81BD" w:themeColor="accent1"/>
          <w:sz w:val="20"/>
          <w:szCs w:val="20"/>
          <w:u w:val="single"/>
          <w:lang w:val="es-ES"/>
          <w:rPrChange w:id="365" w:author="Carlos Ulloa" w:date="2022-03-04T11:33:00Z">
            <w:rPr>
              <w:rFonts w:ascii="Arial" w:hAnsi="Arial" w:cs="Arial"/>
              <w:b/>
              <w:sz w:val="20"/>
              <w:szCs w:val="20"/>
              <w:u w:val="single"/>
              <w:lang w:val="es-ES"/>
            </w:rPr>
          </w:rPrChange>
        </w:rPr>
      </w:pPr>
      <w:bookmarkStart w:id="366" w:name="_Toc5976593"/>
      <w:bookmarkStart w:id="367" w:name="_Toc26477342"/>
      <w:r w:rsidRPr="007C0386">
        <w:rPr>
          <w:rFonts w:ascii="Arial" w:hAnsi="Arial" w:cs="Arial"/>
          <w:b/>
          <w:color w:val="4F81BD" w:themeColor="accent1"/>
          <w:sz w:val="20"/>
          <w:szCs w:val="20"/>
          <w:u w:val="single"/>
          <w:lang w:val="es-ES"/>
          <w:rPrChange w:id="368" w:author="Carlos Ulloa" w:date="2022-03-04T11:33:00Z">
            <w:rPr>
              <w:rFonts w:ascii="Arial" w:eastAsia="Times New Roman" w:hAnsi="Arial" w:cs="Arial"/>
              <w:b/>
              <w:sz w:val="20"/>
              <w:szCs w:val="20"/>
              <w:u w:val="single"/>
              <w:lang w:val="es-ES" w:eastAsia="es-ES"/>
            </w:rPr>
          </w:rPrChange>
        </w:rPr>
        <w:t>Unidades Termoventiladas (</w:t>
      </w:r>
      <w:r w:rsidR="00233795" w:rsidRPr="007C0386">
        <w:rPr>
          <w:rFonts w:ascii="Arial" w:hAnsi="Arial" w:cs="Arial"/>
          <w:b/>
          <w:color w:val="4F81BD" w:themeColor="accent1"/>
          <w:sz w:val="20"/>
          <w:szCs w:val="20"/>
          <w:u w:val="single"/>
          <w:lang w:val="es-ES"/>
          <w:rPrChange w:id="369" w:author="Carlos Ulloa" w:date="2022-03-04T11:33:00Z">
            <w:rPr>
              <w:rFonts w:ascii="Arial" w:eastAsia="Times New Roman" w:hAnsi="Arial" w:cs="Arial"/>
              <w:b/>
              <w:sz w:val="20"/>
              <w:szCs w:val="20"/>
              <w:u w:val="single"/>
              <w:lang w:val="es-ES" w:eastAsia="es-ES"/>
            </w:rPr>
          </w:rPrChange>
        </w:rPr>
        <w:t>Fancoils</w:t>
      </w:r>
      <w:bookmarkEnd w:id="366"/>
      <w:bookmarkEnd w:id="367"/>
      <w:r w:rsidRPr="007C0386">
        <w:rPr>
          <w:rFonts w:ascii="Arial" w:hAnsi="Arial" w:cs="Arial"/>
          <w:b/>
          <w:color w:val="4F81BD" w:themeColor="accent1"/>
          <w:sz w:val="20"/>
          <w:szCs w:val="20"/>
          <w:u w:val="single"/>
          <w:lang w:val="es-ES"/>
          <w:rPrChange w:id="370" w:author="Carlos Ulloa" w:date="2022-03-04T11:33:00Z">
            <w:rPr>
              <w:rFonts w:ascii="Arial" w:eastAsia="Times New Roman" w:hAnsi="Arial" w:cs="Arial"/>
              <w:b/>
              <w:sz w:val="20"/>
              <w:szCs w:val="20"/>
              <w:u w:val="single"/>
              <w:lang w:val="es-ES" w:eastAsia="es-ES"/>
            </w:rPr>
          </w:rPrChange>
        </w:rPr>
        <w:t>)</w:t>
      </w:r>
    </w:p>
    <w:p w14:paraId="4743CFE4" w14:textId="77777777" w:rsidR="00233795" w:rsidRPr="007C0386" w:rsidRDefault="00233795" w:rsidP="00233795">
      <w:pPr>
        <w:rPr>
          <w:rFonts w:ascii="Arial" w:hAnsi="Arial" w:cs="Arial"/>
          <w:color w:val="4F81BD" w:themeColor="accent1"/>
          <w:sz w:val="20"/>
          <w:szCs w:val="20"/>
          <w:rPrChange w:id="37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72" w:author="Carlos Ulloa" w:date="2022-03-04T11:33:00Z">
            <w:rPr>
              <w:rFonts w:ascii="Arial" w:hAnsi="Arial" w:cs="Arial"/>
              <w:sz w:val="20"/>
              <w:szCs w:val="20"/>
            </w:rPr>
          </w:rPrChange>
        </w:rPr>
        <w:t>Serán marca RHOSS, MIDEA, DAIKIN, o de igual o superior calidad.</w:t>
      </w:r>
    </w:p>
    <w:p w14:paraId="0F8B36C5" w14:textId="77777777" w:rsidR="00233795" w:rsidRPr="007C0386" w:rsidRDefault="00233795" w:rsidP="00233795">
      <w:pPr>
        <w:rPr>
          <w:rFonts w:ascii="Arial" w:hAnsi="Arial" w:cs="Arial"/>
          <w:color w:val="4F81BD" w:themeColor="accent1"/>
          <w:sz w:val="20"/>
          <w:szCs w:val="20"/>
          <w:rPrChange w:id="37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74" w:author="Carlos Ulloa" w:date="2022-03-04T11:33:00Z">
            <w:rPr>
              <w:rFonts w:ascii="Arial" w:hAnsi="Arial" w:cs="Arial"/>
              <w:sz w:val="20"/>
              <w:szCs w:val="20"/>
            </w:rPr>
          </w:rPrChange>
        </w:rPr>
        <w:t xml:space="preserve">La distribución del aire acondicionado en la zona de oficinas se hará por Fan Coils 04 tubos de cielo con  gabinete y filtro de aire. </w:t>
      </w:r>
    </w:p>
    <w:p w14:paraId="6AC0EE58" w14:textId="77777777" w:rsidR="00233795" w:rsidRPr="007C0386" w:rsidRDefault="00233795" w:rsidP="00233795">
      <w:pPr>
        <w:rPr>
          <w:rFonts w:ascii="Arial" w:hAnsi="Arial" w:cs="Arial"/>
          <w:color w:val="4F81BD" w:themeColor="accent1"/>
          <w:sz w:val="20"/>
          <w:szCs w:val="20"/>
          <w:rPrChange w:id="375" w:author="Carlos Ulloa" w:date="2022-03-04T11:33:00Z">
            <w:rPr>
              <w:rFonts w:ascii="Arial" w:hAnsi="Arial" w:cs="Arial"/>
              <w:sz w:val="20"/>
              <w:szCs w:val="20"/>
            </w:rPr>
          </w:rPrChange>
        </w:rPr>
      </w:pPr>
    </w:p>
    <w:p w14:paraId="06848A74" w14:textId="77777777" w:rsidR="00233795" w:rsidRPr="007C0386" w:rsidRDefault="00233795" w:rsidP="00233795">
      <w:pPr>
        <w:rPr>
          <w:rFonts w:ascii="Arial" w:hAnsi="Arial" w:cs="Arial"/>
          <w:color w:val="4F81BD" w:themeColor="accent1"/>
          <w:sz w:val="20"/>
          <w:szCs w:val="20"/>
          <w:rPrChange w:id="37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77" w:author="Carlos Ulloa" w:date="2022-03-04T11:33:00Z">
            <w:rPr>
              <w:rFonts w:ascii="Arial" w:hAnsi="Arial" w:cs="Arial"/>
              <w:sz w:val="20"/>
              <w:szCs w:val="20"/>
            </w:rPr>
          </w:rPrChange>
        </w:rPr>
        <w:t xml:space="preserve"> Serán del  tipo unidad ventilador – serpentín, para montaje en cámara plena, para descarga de aire por ductos y difusores. </w:t>
      </w:r>
    </w:p>
    <w:p w14:paraId="25C02782" w14:textId="77777777" w:rsidR="00233795" w:rsidRPr="007C0386" w:rsidRDefault="00233795" w:rsidP="00233795">
      <w:pPr>
        <w:rPr>
          <w:rFonts w:ascii="Arial" w:hAnsi="Arial" w:cs="Arial"/>
          <w:color w:val="4F81BD" w:themeColor="accent1"/>
          <w:sz w:val="20"/>
          <w:szCs w:val="20"/>
          <w:rPrChange w:id="378" w:author="Carlos Ulloa" w:date="2022-03-04T11:33:00Z">
            <w:rPr>
              <w:rFonts w:ascii="Arial" w:hAnsi="Arial" w:cs="Arial"/>
              <w:sz w:val="20"/>
              <w:szCs w:val="20"/>
            </w:rPr>
          </w:rPrChange>
        </w:rPr>
      </w:pPr>
    </w:p>
    <w:p w14:paraId="57B875E0" w14:textId="77777777" w:rsidR="00233795" w:rsidRPr="007C0386" w:rsidRDefault="00233795" w:rsidP="00233795">
      <w:pPr>
        <w:rPr>
          <w:rFonts w:ascii="Arial" w:hAnsi="Arial" w:cs="Arial"/>
          <w:color w:val="4F81BD" w:themeColor="accent1"/>
          <w:sz w:val="20"/>
          <w:szCs w:val="20"/>
          <w:rPrChange w:id="37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80" w:author="Carlos Ulloa" w:date="2022-03-04T11:33:00Z">
            <w:rPr>
              <w:rFonts w:ascii="Arial" w:hAnsi="Arial" w:cs="Arial"/>
              <w:sz w:val="20"/>
              <w:szCs w:val="20"/>
            </w:rPr>
          </w:rPrChange>
        </w:rPr>
        <w:t xml:space="preserve">El retorno de aire se aspirará del ambiente por rejilla de retorno. </w:t>
      </w:r>
    </w:p>
    <w:p w14:paraId="5A8EEF6F" w14:textId="77777777" w:rsidR="00233795" w:rsidRPr="007C0386" w:rsidRDefault="00233795" w:rsidP="00233795">
      <w:pPr>
        <w:rPr>
          <w:rFonts w:ascii="Arial" w:hAnsi="Arial" w:cs="Arial"/>
          <w:color w:val="4F81BD" w:themeColor="accent1"/>
          <w:sz w:val="20"/>
          <w:szCs w:val="20"/>
          <w:rPrChange w:id="381" w:author="Carlos Ulloa" w:date="2022-03-04T11:33:00Z">
            <w:rPr>
              <w:rFonts w:ascii="Arial" w:hAnsi="Arial" w:cs="Arial"/>
              <w:sz w:val="20"/>
              <w:szCs w:val="20"/>
            </w:rPr>
          </w:rPrChange>
        </w:rPr>
      </w:pPr>
    </w:p>
    <w:p w14:paraId="38846618" w14:textId="77777777" w:rsidR="00233795" w:rsidRPr="007C0386" w:rsidRDefault="00233795" w:rsidP="00233795">
      <w:pPr>
        <w:rPr>
          <w:rFonts w:ascii="Arial" w:hAnsi="Arial" w:cs="Arial"/>
          <w:color w:val="4F81BD" w:themeColor="accent1"/>
          <w:sz w:val="20"/>
          <w:szCs w:val="20"/>
          <w:rPrChange w:id="38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83" w:author="Carlos Ulloa" w:date="2022-03-04T11:33:00Z">
            <w:rPr>
              <w:rFonts w:ascii="Arial" w:hAnsi="Arial" w:cs="Arial"/>
              <w:sz w:val="20"/>
              <w:szCs w:val="20"/>
            </w:rPr>
          </w:rPrChange>
        </w:rPr>
        <w:t xml:space="preserve">El gabinete será de planchas galvanizadas y llevará una bandeja de goteo debajo del serpentín y una bandeja (extensión) auxiliar para el goteo de la válvula de control. </w:t>
      </w:r>
    </w:p>
    <w:p w14:paraId="4A4D685B" w14:textId="77777777" w:rsidR="00233795" w:rsidRPr="007C0386" w:rsidRDefault="00233795" w:rsidP="00233795">
      <w:pPr>
        <w:rPr>
          <w:rFonts w:ascii="Arial" w:hAnsi="Arial" w:cs="Arial"/>
          <w:color w:val="4F81BD" w:themeColor="accent1"/>
          <w:sz w:val="20"/>
          <w:szCs w:val="20"/>
          <w:rPrChange w:id="384" w:author="Carlos Ulloa" w:date="2022-03-04T11:33:00Z">
            <w:rPr>
              <w:rFonts w:ascii="Arial" w:hAnsi="Arial" w:cs="Arial"/>
              <w:sz w:val="20"/>
              <w:szCs w:val="20"/>
            </w:rPr>
          </w:rPrChange>
        </w:rPr>
      </w:pPr>
    </w:p>
    <w:p w14:paraId="16A94965" w14:textId="77777777" w:rsidR="00233795" w:rsidRPr="007C0386" w:rsidRDefault="00233795" w:rsidP="00233795">
      <w:pPr>
        <w:rPr>
          <w:rFonts w:ascii="Arial" w:hAnsi="Arial" w:cs="Arial"/>
          <w:color w:val="4F81BD" w:themeColor="accent1"/>
          <w:sz w:val="20"/>
          <w:szCs w:val="20"/>
          <w:rPrChange w:id="38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86" w:author="Carlos Ulloa" w:date="2022-03-04T11:33:00Z">
            <w:rPr>
              <w:rFonts w:ascii="Arial" w:hAnsi="Arial" w:cs="Arial"/>
              <w:sz w:val="20"/>
              <w:szCs w:val="20"/>
            </w:rPr>
          </w:rPrChange>
        </w:rPr>
        <w:t xml:space="preserve">El  contratista  térmico  deberá  proveer  e  instalar  todos  los  desagües  horizontales  de  fan  coils, hasta la conexión con sifón a la tubería vertical de aguas lluvias  o bajadas de desagües en PVC (entregada por la obra).   Los arranques tipo sifón entregados por la obra estarán en cada piso. </w:t>
      </w:r>
    </w:p>
    <w:p w14:paraId="77717577" w14:textId="77777777" w:rsidR="00233795" w:rsidRPr="007C0386" w:rsidRDefault="00233795" w:rsidP="00233795">
      <w:pPr>
        <w:rPr>
          <w:rFonts w:ascii="Arial" w:hAnsi="Arial" w:cs="Arial"/>
          <w:color w:val="4F81BD" w:themeColor="accent1"/>
          <w:sz w:val="20"/>
          <w:szCs w:val="20"/>
          <w:rPrChange w:id="387" w:author="Carlos Ulloa" w:date="2022-03-04T11:33:00Z">
            <w:rPr>
              <w:rFonts w:ascii="Arial" w:hAnsi="Arial" w:cs="Arial"/>
              <w:sz w:val="20"/>
              <w:szCs w:val="20"/>
            </w:rPr>
          </w:rPrChange>
        </w:rPr>
      </w:pPr>
    </w:p>
    <w:p w14:paraId="56B444E6" w14:textId="77777777" w:rsidR="00233795" w:rsidRPr="007C0386" w:rsidRDefault="00233795" w:rsidP="00233795">
      <w:pPr>
        <w:rPr>
          <w:rFonts w:ascii="Arial" w:hAnsi="Arial" w:cs="Arial"/>
          <w:color w:val="4F81BD" w:themeColor="accent1"/>
          <w:sz w:val="20"/>
          <w:szCs w:val="20"/>
          <w:rPrChange w:id="38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89" w:author="Carlos Ulloa" w:date="2022-03-04T11:33:00Z">
            <w:rPr>
              <w:rFonts w:ascii="Arial" w:hAnsi="Arial" w:cs="Arial"/>
              <w:sz w:val="20"/>
              <w:szCs w:val="20"/>
            </w:rPr>
          </w:rPrChange>
        </w:rPr>
        <w:t xml:space="preserve">El serpentín será del tipo estándar de tres filas.  Será fabricado en tubos de cobre con aletas de aluminio fijadas por expansión mecánica.  Los colectores se unirán a las tuberías por conectores con hilo (hembra) y llevarán purgas de aire manuales en los puntos altos.  En algunos casos se requiere serpentín de 4 filas. </w:t>
      </w:r>
    </w:p>
    <w:p w14:paraId="5CC41055" w14:textId="77777777" w:rsidR="00233795" w:rsidRPr="007C0386" w:rsidRDefault="00233795" w:rsidP="00233795">
      <w:pPr>
        <w:rPr>
          <w:rFonts w:ascii="Arial" w:hAnsi="Arial" w:cs="Arial"/>
          <w:color w:val="4F81BD" w:themeColor="accent1"/>
          <w:sz w:val="20"/>
          <w:szCs w:val="20"/>
          <w:rPrChange w:id="390" w:author="Carlos Ulloa" w:date="2022-03-04T11:33:00Z">
            <w:rPr>
              <w:rFonts w:ascii="Arial" w:hAnsi="Arial" w:cs="Arial"/>
              <w:sz w:val="20"/>
              <w:szCs w:val="20"/>
            </w:rPr>
          </w:rPrChange>
        </w:rPr>
      </w:pPr>
    </w:p>
    <w:p w14:paraId="68B3727B" w14:textId="77777777" w:rsidR="00233795" w:rsidRPr="007C0386" w:rsidRDefault="00233795" w:rsidP="00233795">
      <w:pPr>
        <w:rPr>
          <w:rFonts w:ascii="Arial" w:hAnsi="Arial" w:cs="Arial"/>
          <w:color w:val="4F81BD" w:themeColor="accent1"/>
          <w:sz w:val="20"/>
          <w:szCs w:val="20"/>
          <w:rPrChange w:id="39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92" w:author="Carlos Ulloa" w:date="2022-03-04T11:33:00Z">
            <w:rPr>
              <w:rFonts w:ascii="Arial" w:hAnsi="Arial" w:cs="Arial"/>
              <w:sz w:val="20"/>
              <w:szCs w:val="20"/>
            </w:rPr>
          </w:rPrChange>
        </w:rPr>
        <w:t xml:space="preserve">El  ventilador  estará  compuesto  por  uno  o  dos  rodetes  centrífugos, multialetas  curvadas  hacia adelante,  en  eje  común  con  un motor  eléctrico monofásico,  con  condensador  permanente,  de tres velocidades, montado sobre rozamientos o bujes. </w:t>
      </w:r>
    </w:p>
    <w:p w14:paraId="473BBE36" w14:textId="77777777" w:rsidR="00233795" w:rsidRPr="007C0386" w:rsidRDefault="00233795" w:rsidP="00233795">
      <w:pPr>
        <w:rPr>
          <w:rFonts w:ascii="Arial" w:hAnsi="Arial" w:cs="Arial"/>
          <w:color w:val="4F81BD" w:themeColor="accent1"/>
          <w:sz w:val="20"/>
          <w:szCs w:val="20"/>
          <w:rPrChange w:id="393" w:author="Carlos Ulloa" w:date="2022-03-04T11:33:00Z">
            <w:rPr>
              <w:rFonts w:ascii="Arial" w:hAnsi="Arial" w:cs="Arial"/>
              <w:sz w:val="20"/>
              <w:szCs w:val="20"/>
            </w:rPr>
          </w:rPrChange>
        </w:rPr>
      </w:pPr>
    </w:p>
    <w:p w14:paraId="59FCFC2D" w14:textId="77777777" w:rsidR="00233795" w:rsidRPr="007C0386" w:rsidRDefault="00233795" w:rsidP="00233795">
      <w:pPr>
        <w:rPr>
          <w:rFonts w:ascii="Arial" w:hAnsi="Arial" w:cs="Arial"/>
          <w:color w:val="4F81BD" w:themeColor="accent1"/>
          <w:sz w:val="20"/>
          <w:szCs w:val="20"/>
          <w:rPrChange w:id="39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95" w:author="Carlos Ulloa" w:date="2022-03-04T11:33:00Z">
            <w:rPr>
              <w:rFonts w:ascii="Arial" w:hAnsi="Arial" w:cs="Arial"/>
              <w:sz w:val="20"/>
              <w:szCs w:val="20"/>
            </w:rPr>
          </w:rPrChange>
        </w:rPr>
        <w:t xml:space="preserve">El control de  la  temperatura ambiente se  realizará mediante  termostato ON  - OFF que actuará  sobre  la válvula de dos vías con operador automático de  la condición  frío y comando de tres velocidades sobre el ventilador </w:t>
      </w:r>
    </w:p>
    <w:p w14:paraId="59632D07" w14:textId="77777777" w:rsidR="00233795" w:rsidRPr="007C0386" w:rsidRDefault="00233795" w:rsidP="00233795">
      <w:pPr>
        <w:rPr>
          <w:rFonts w:ascii="Arial" w:hAnsi="Arial" w:cs="Arial"/>
          <w:color w:val="4F81BD" w:themeColor="accent1"/>
          <w:sz w:val="20"/>
          <w:szCs w:val="20"/>
          <w:rPrChange w:id="396" w:author="Carlos Ulloa" w:date="2022-03-04T11:33:00Z">
            <w:rPr>
              <w:rFonts w:ascii="Arial" w:hAnsi="Arial" w:cs="Arial"/>
              <w:sz w:val="20"/>
              <w:szCs w:val="20"/>
            </w:rPr>
          </w:rPrChange>
        </w:rPr>
      </w:pPr>
    </w:p>
    <w:p w14:paraId="4CC347D9" w14:textId="77777777" w:rsidR="00233795" w:rsidRPr="007C0386" w:rsidRDefault="00233795" w:rsidP="00233795">
      <w:pPr>
        <w:rPr>
          <w:rFonts w:ascii="Arial" w:hAnsi="Arial" w:cs="Arial"/>
          <w:color w:val="4F81BD" w:themeColor="accent1"/>
          <w:sz w:val="20"/>
          <w:szCs w:val="20"/>
          <w:rPrChange w:id="39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398" w:author="Carlos Ulloa" w:date="2022-03-04T11:33:00Z">
            <w:rPr>
              <w:rFonts w:ascii="Arial" w:hAnsi="Arial" w:cs="Arial"/>
              <w:sz w:val="20"/>
              <w:szCs w:val="20"/>
            </w:rPr>
          </w:rPrChange>
        </w:rPr>
        <w:t xml:space="preserve"> El equipo tendrá suficiente capacidad en el ventilador para vencer las resistencias impuestas por el diseño.  El proponente entregará catálogos detallados de los equipos que ofrezca.  La presión estática mínima será de 5.0 mm.c.a. </w:t>
      </w:r>
    </w:p>
    <w:p w14:paraId="7AA835A8" w14:textId="77777777" w:rsidR="00233795" w:rsidRPr="007C0386" w:rsidRDefault="00233795" w:rsidP="00233795">
      <w:pPr>
        <w:rPr>
          <w:rFonts w:ascii="Arial" w:hAnsi="Arial" w:cs="Arial"/>
          <w:color w:val="4F81BD" w:themeColor="accent1"/>
          <w:sz w:val="20"/>
          <w:szCs w:val="20"/>
          <w:rPrChange w:id="399" w:author="Carlos Ulloa" w:date="2022-03-04T11:33:00Z">
            <w:rPr>
              <w:rFonts w:ascii="Arial" w:hAnsi="Arial" w:cs="Arial"/>
              <w:sz w:val="20"/>
              <w:szCs w:val="20"/>
            </w:rPr>
          </w:rPrChange>
        </w:rPr>
      </w:pPr>
    </w:p>
    <w:p w14:paraId="221F6877" w14:textId="77777777" w:rsidR="00233795" w:rsidRPr="007C0386" w:rsidRDefault="00233795" w:rsidP="00233795">
      <w:pPr>
        <w:rPr>
          <w:rFonts w:ascii="Arial" w:hAnsi="Arial" w:cs="Arial"/>
          <w:color w:val="4F81BD" w:themeColor="accent1"/>
          <w:sz w:val="20"/>
          <w:szCs w:val="20"/>
          <w:rPrChange w:id="40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01" w:author="Carlos Ulloa" w:date="2022-03-04T11:33:00Z">
            <w:rPr>
              <w:rFonts w:ascii="Arial" w:hAnsi="Arial" w:cs="Arial"/>
              <w:sz w:val="20"/>
              <w:szCs w:val="20"/>
            </w:rPr>
          </w:rPrChange>
        </w:rPr>
        <w:t xml:space="preserve">Las características de cada equipo son  las  indicadas en  los planos de cada piso.   En caso de incompatibilidad entre  los caudales de aire y  las capacidades  térmicas de  los equipos, estos se seleccionarán por estas últimas.  En todo caso no se aceptará variaciones de caudal superiores a  10%. </w:t>
      </w:r>
    </w:p>
    <w:p w14:paraId="29F76F94" w14:textId="77777777" w:rsidR="00233795" w:rsidRPr="007C0386" w:rsidRDefault="00233795" w:rsidP="00233795">
      <w:pPr>
        <w:rPr>
          <w:rFonts w:ascii="Arial" w:hAnsi="Arial" w:cs="Arial"/>
          <w:color w:val="4F81BD" w:themeColor="accent1"/>
          <w:sz w:val="20"/>
          <w:szCs w:val="20"/>
          <w:rPrChange w:id="402" w:author="Carlos Ulloa" w:date="2022-03-04T11:33:00Z">
            <w:rPr>
              <w:rFonts w:ascii="Arial" w:hAnsi="Arial" w:cs="Arial"/>
              <w:sz w:val="20"/>
              <w:szCs w:val="20"/>
            </w:rPr>
          </w:rPrChange>
        </w:rPr>
      </w:pPr>
    </w:p>
    <w:p w14:paraId="14804C25" w14:textId="77777777" w:rsidR="00233795" w:rsidRPr="007C0386" w:rsidRDefault="00233795" w:rsidP="00233795">
      <w:pPr>
        <w:rPr>
          <w:rFonts w:ascii="Arial" w:hAnsi="Arial" w:cs="Arial"/>
          <w:color w:val="4F81BD" w:themeColor="accent1"/>
          <w:sz w:val="20"/>
          <w:szCs w:val="20"/>
          <w:rPrChange w:id="40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04" w:author="Carlos Ulloa" w:date="2022-03-04T11:33:00Z">
            <w:rPr>
              <w:rFonts w:ascii="Arial" w:hAnsi="Arial" w:cs="Arial"/>
              <w:sz w:val="20"/>
              <w:szCs w:val="20"/>
            </w:rPr>
          </w:rPrChange>
        </w:rPr>
        <w:t>Accesorios.</w:t>
      </w:r>
    </w:p>
    <w:p w14:paraId="18F5F6F1" w14:textId="77777777" w:rsidR="00233795" w:rsidRPr="007C0386" w:rsidRDefault="00233795" w:rsidP="00233795">
      <w:pPr>
        <w:rPr>
          <w:rFonts w:ascii="Arial" w:hAnsi="Arial" w:cs="Arial"/>
          <w:color w:val="4F81BD" w:themeColor="accent1"/>
          <w:sz w:val="20"/>
          <w:szCs w:val="20"/>
          <w:rPrChange w:id="40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06" w:author="Carlos Ulloa" w:date="2022-03-04T11:33:00Z">
            <w:rPr>
              <w:rFonts w:ascii="Arial" w:hAnsi="Arial" w:cs="Arial"/>
              <w:sz w:val="20"/>
              <w:szCs w:val="20"/>
            </w:rPr>
          </w:rPrChange>
        </w:rPr>
        <w:t>a.</w:t>
      </w:r>
      <w:r w:rsidRPr="007C0386">
        <w:rPr>
          <w:rFonts w:ascii="Arial" w:hAnsi="Arial" w:cs="Arial"/>
          <w:color w:val="4F81BD" w:themeColor="accent1"/>
          <w:sz w:val="20"/>
          <w:szCs w:val="20"/>
          <w:rPrChange w:id="407" w:author="Carlos Ulloa" w:date="2022-03-04T11:33:00Z">
            <w:rPr>
              <w:rFonts w:ascii="Arial" w:hAnsi="Arial" w:cs="Arial"/>
              <w:sz w:val="20"/>
              <w:szCs w:val="20"/>
            </w:rPr>
          </w:rPrChange>
        </w:rPr>
        <w:tab/>
        <w:t xml:space="preserve">Válvulas y accesorios según planos y otros puntos de esta especificación, incluyendo sin ser exhaustivo: válvula cortar en surtidor, válvula de 2 vías/2 posiciones, válvula de doble regulación en retorno, purgador de aire automático de 1/8" DN, en cada serpentín. </w:t>
      </w:r>
    </w:p>
    <w:p w14:paraId="2F0F4AAD" w14:textId="77777777" w:rsidR="00233795" w:rsidRPr="007C0386" w:rsidRDefault="00233795" w:rsidP="00233795">
      <w:pPr>
        <w:rPr>
          <w:rFonts w:ascii="Arial" w:hAnsi="Arial" w:cs="Arial"/>
          <w:color w:val="4F81BD" w:themeColor="accent1"/>
          <w:sz w:val="20"/>
          <w:szCs w:val="20"/>
          <w:rPrChange w:id="40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09" w:author="Carlos Ulloa" w:date="2022-03-04T11:33:00Z">
            <w:rPr>
              <w:rFonts w:ascii="Arial" w:hAnsi="Arial" w:cs="Arial"/>
              <w:sz w:val="20"/>
              <w:szCs w:val="20"/>
            </w:rPr>
          </w:rPrChange>
        </w:rPr>
        <w:t>b.</w:t>
      </w:r>
      <w:r w:rsidRPr="007C0386">
        <w:rPr>
          <w:rFonts w:ascii="Arial" w:hAnsi="Arial" w:cs="Arial"/>
          <w:color w:val="4F81BD" w:themeColor="accent1"/>
          <w:sz w:val="20"/>
          <w:szCs w:val="20"/>
          <w:rPrChange w:id="410" w:author="Carlos Ulloa" w:date="2022-03-04T11:33:00Z">
            <w:rPr>
              <w:rFonts w:ascii="Arial" w:hAnsi="Arial" w:cs="Arial"/>
              <w:sz w:val="20"/>
              <w:szCs w:val="20"/>
            </w:rPr>
          </w:rPrChange>
        </w:rPr>
        <w:tab/>
        <w:t>Elementos amortiguadores según punto "Control de ruidos y vibraciones", incluyendo uniones flexibles para conexión a red de cañerías.</w:t>
      </w:r>
    </w:p>
    <w:p w14:paraId="78B0A17E" w14:textId="77777777" w:rsidR="00233795" w:rsidRPr="007C0386" w:rsidRDefault="00233795" w:rsidP="00233795">
      <w:pPr>
        <w:rPr>
          <w:rFonts w:ascii="Arial" w:hAnsi="Arial" w:cs="Arial"/>
          <w:color w:val="4F81BD" w:themeColor="accent1"/>
          <w:sz w:val="20"/>
          <w:szCs w:val="20"/>
          <w:rPrChange w:id="41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12" w:author="Carlos Ulloa" w:date="2022-03-04T11:33:00Z">
            <w:rPr>
              <w:rFonts w:ascii="Arial" w:hAnsi="Arial" w:cs="Arial"/>
              <w:sz w:val="20"/>
              <w:szCs w:val="20"/>
            </w:rPr>
          </w:rPrChange>
        </w:rPr>
        <w:t>c.</w:t>
      </w:r>
      <w:r w:rsidRPr="007C0386">
        <w:rPr>
          <w:rFonts w:ascii="Arial" w:hAnsi="Arial" w:cs="Arial"/>
          <w:color w:val="4F81BD" w:themeColor="accent1"/>
          <w:sz w:val="20"/>
          <w:szCs w:val="20"/>
          <w:rPrChange w:id="413" w:author="Carlos Ulloa" w:date="2022-03-04T11:33:00Z">
            <w:rPr>
              <w:rFonts w:ascii="Arial" w:hAnsi="Arial" w:cs="Arial"/>
              <w:sz w:val="20"/>
              <w:szCs w:val="20"/>
            </w:rPr>
          </w:rPrChange>
        </w:rPr>
        <w:tab/>
        <w:t>Interruptor selector "desconectado</w:t>
      </w:r>
      <w:r w:rsidRPr="007C0386">
        <w:rPr>
          <w:rFonts w:ascii="Arial" w:hAnsi="Arial" w:cs="Arial"/>
          <w:color w:val="4F81BD" w:themeColor="accent1"/>
          <w:sz w:val="20"/>
          <w:szCs w:val="20"/>
          <w:rPrChange w:id="414" w:author="Carlos Ulloa" w:date="2022-03-04T11:33:00Z">
            <w:rPr>
              <w:rFonts w:ascii="Arial" w:hAnsi="Arial" w:cs="Arial"/>
              <w:sz w:val="20"/>
              <w:szCs w:val="20"/>
            </w:rPr>
          </w:rPrChange>
        </w:rPr>
        <w:noBreakHyphen/>
        <w:t>alta</w:t>
      </w:r>
      <w:r w:rsidRPr="007C0386">
        <w:rPr>
          <w:rFonts w:ascii="Arial" w:hAnsi="Arial" w:cs="Arial"/>
          <w:color w:val="4F81BD" w:themeColor="accent1"/>
          <w:sz w:val="20"/>
          <w:szCs w:val="20"/>
          <w:rPrChange w:id="415" w:author="Carlos Ulloa" w:date="2022-03-04T11:33:00Z">
            <w:rPr>
              <w:rFonts w:ascii="Arial" w:hAnsi="Arial" w:cs="Arial"/>
              <w:sz w:val="20"/>
              <w:szCs w:val="20"/>
            </w:rPr>
          </w:rPrChange>
        </w:rPr>
        <w:noBreakHyphen/>
        <w:t>media</w:t>
      </w:r>
      <w:r w:rsidRPr="007C0386">
        <w:rPr>
          <w:rFonts w:ascii="Arial" w:hAnsi="Arial" w:cs="Arial"/>
          <w:color w:val="4F81BD" w:themeColor="accent1"/>
          <w:sz w:val="20"/>
          <w:szCs w:val="20"/>
          <w:rPrChange w:id="416" w:author="Carlos Ulloa" w:date="2022-03-04T11:33:00Z">
            <w:rPr>
              <w:rFonts w:ascii="Arial" w:hAnsi="Arial" w:cs="Arial"/>
              <w:sz w:val="20"/>
              <w:szCs w:val="20"/>
            </w:rPr>
          </w:rPrChange>
        </w:rPr>
        <w:noBreakHyphen/>
        <w:t>baja" y termostato de habitación " frío</w:t>
      </w:r>
      <w:r w:rsidRPr="007C0386">
        <w:rPr>
          <w:rFonts w:ascii="Arial" w:hAnsi="Arial" w:cs="Arial"/>
          <w:color w:val="4F81BD" w:themeColor="accent1"/>
          <w:sz w:val="20"/>
          <w:szCs w:val="20"/>
          <w:rPrChange w:id="417" w:author="Carlos Ulloa" w:date="2022-03-04T11:33:00Z">
            <w:rPr>
              <w:rFonts w:ascii="Arial" w:hAnsi="Arial" w:cs="Arial"/>
              <w:sz w:val="20"/>
              <w:szCs w:val="20"/>
            </w:rPr>
          </w:rPrChange>
        </w:rPr>
        <w:noBreakHyphen/>
        <w:t>calor 1 etapa" de cambio de modo (changeover) manual/automático, con sub</w:t>
      </w:r>
      <w:r w:rsidRPr="007C0386">
        <w:rPr>
          <w:rFonts w:ascii="Arial" w:hAnsi="Arial" w:cs="Arial"/>
          <w:color w:val="4F81BD" w:themeColor="accent1"/>
          <w:sz w:val="20"/>
          <w:szCs w:val="20"/>
          <w:rPrChange w:id="418" w:author="Carlos Ulloa" w:date="2022-03-04T11:33:00Z">
            <w:rPr>
              <w:rFonts w:ascii="Arial" w:hAnsi="Arial" w:cs="Arial"/>
              <w:sz w:val="20"/>
              <w:szCs w:val="20"/>
            </w:rPr>
          </w:rPrChange>
        </w:rPr>
        <w:noBreakHyphen/>
        <w:t>base formando un conjunto con el selector anterior, sobrepuestos en muro.</w:t>
      </w:r>
    </w:p>
    <w:p w14:paraId="2B304607" w14:textId="77777777" w:rsidR="00233795" w:rsidRPr="007C0386" w:rsidRDefault="00233795" w:rsidP="00233795">
      <w:pPr>
        <w:rPr>
          <w:rFonts w:ascii="Arial" w:hAnsi="Arial" w:cs="Arial"/>
          <w:color w:val="4F81BD" w:themeColor="accent1"/>
          <w:sz w:val="20"/>
          <w:szCs w:val="20"/>
          <w:rPrChange w:id="41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20" w:author="Carlos Ulloa" w:date="2022-03-04T11:33:00Z">
            <w:rPr>
              <w:rFonts w:ascii="Arial" w:hAnsi="Arial" w:cs="Arial"/>
              <w:sz w:val="20"/>
              <w:szCs w:val="20"/>
            </w:rPr>
          </w:rPrChange>
        </w:rPr>
        <w:t>d.</w:t>
      </w:r>
      <w:r w:rsidRPr="007C0386">
        <w:rPr>
          <w:rFonts w:ascii="Arial" w:hAnsi="Arial" w:cs="Arial"/>
          <w:color w:val="4F81BD" w:themeColor="accent1"/>
          <w:sz w:val="20"/>
          <w:szCs w:val="20"/>
          <w:rPrChange w:id="421" w:author="Carlos Ulloa" w:date="2022-03-04T11:33:00Z">
            <w:rPr>
              <w:rFonts w:ascii="Arial" w:hAnsi="Arial" w:cs="Arial"/>
              <w:sz w:val="20"/>
              <w:szCs w:val="20"/>
            </w:rPr>
          </w:rPrChange>
        </w:rPr>
        <w:tab/>
        <w:t xml:space="preserve">Cañería de desagüe en PVC </w:t>
      </w:r>
      <w:smartTag w:uri="urn:schemas-microsoft-com:office:smarttags" w:element="metricconverter">
        <w:smartTagPr>
          <w:attr w:name="ProductID" w:val="25 mm"/>
        </w:smartTagPr>
        <w:r w:rsidRPr="007C0386">
          <w:rPr>
            <w:rFonts w:ascii="Arial" w:hAnsi="Arial" w:cs="Arial"/>
            <w:color w:val="4F81BD" w:themeColor="accent1"/>
            <w:sz w:val="20"/>
            <w:szCs w:val="20"/>
            <w:rPrChange w:id="422" w:author="Carlos Ulloa" w:date="2022-03-04T11:33:00Z">
              <w:rPr>
                <w:rFonts w:ascii="Arial" w:hAnsi="Arial" w:cs="Arial"/>
                <w:sz w:val="20"/>
                <w:szCs w:val="20"/>
              </w:rPr>
            </w:rPrChange>
          </w:rPr>
          <w:t>25 mm</w:t>
        </w:r>
      </w:smartTag>
      <w:r w:rsidRPr="007C0386">
        <w:rPr>
          <w:rFonts w:ascii="Arial" w:hAnsi="Arial" w:cs="Arial"/>
          <w:color w:val="4F81BD" w:themeColor="accent1"/>
          <w:sz w:val="20"/>
          <w:szCs w:val="20"/>
          <w:rPrChange w:id="423" w:author="Carlos Ulloa" w:date="2022-03-04T11:33:00Z">
            <w:rPr>
              <w:rFonts w:ascii="Arial" w:hAnsi="Arial" w:cs="Arial"/>
              <w:sz w:val="20"/>
              <w:szCs w:val="20"/>
            </w:rPr>
          </w:rPrChange>
        </w:rPr>
        <w:t xml:space="preserve"> DE Clase 10 tomando pares de FC, hasta sifón de lavatorio cercano, como se muestra en solución típica; todo esto por contratista de Climatización y cuidando de obtener la mayor pendiente posible dentro de las restricciones. </w:t>
      </w:r>
      <w:r w:rsidRPr="007C0386">
        <w:rPr>
          <w:rFonts w:ascii="Arial" w:hAnsi="Arial" w:cs="Arial"/>
          <w:b/>
          <w:color w:val="4F81BD" w:themeColor="accent1"/>
          <w:sz w:val="20"/>
          <w:szCs w:val="20"/>
          <w:rPrChange w:id="424" w:author="Carlos Ulloa" w:date="2022-03-04T11:33:00Z">
            <w:rPr>
              <w:rFonts w:ascii="Arial" w:hAnsi="Arial" w:cs="Arial"/>
              <w:b/>
              <w:sz w:val="20"/>
              <w:szCs w:val="20"/>
            </w:rPr>
          </w:rPrChange>
        </w:rPr>
        <w:t>Con bomba elevadora de condensado, donde fuere necesario.</w:t>
      </w:r>
    </w:p>
    <w:p w14:paraId="75FB39B4" w14:textId="77777777" w:rsidR="00233795" w:rsidRPr="007C0386" w:rsidRDefault="00233795" w:rsidP="00233795">
      <w:pPr>
        <w:rPr>
          <w:rFonts w:ascii="Arial" w:hAnsi="Arial" w:cs="Arial"/>
          <w:color w:val="4F81BD" w:themeColor="accent1"/>
          <w:sz w:val="20"/>
          <w:szCs w:val="20"/>
        </w:rPr>
      </w:pPr>
      <w:r w:rsidRPr="007C0386">
        <w:rPr>
          <w:rFonts w:ascii="Arial" w:hAnsi="Arial" w:cs="Arial"/>
          <w:color w:val="4F81BD" w:themeColor="accent1"/>
          <w:sz w:val="20"/>
          <w:szCs w:val="20"/>
          <w:rPrChange w:id="425" w:author="Carlos Ulloa" w:date="2022-03-04T11:33:00Z">
            <w:rPr>
              <w:rFonts w:ascii="Arial" w:hAnsi="Arial" w:cs="Arial"/>
              <w:sz w:val="20"/>
              <w:szCs w:val="20"/>
            </w:rPr>
          </w:rPrChange>
        </w:rPr>
        <w:t>e.</w:t>
      </w:r>
      <w:r w:rsidRPr="007C0386">
        <w:rPr>
          <w:rFonts w:ascii="Arial" w:hAnsi="Arial" w:cs="Arial"/>
          <w:color w:val="4F81BD" w:themeColor="accent1"/>
          <w:sz w:val="20"/>
          <w:szCs w:val="20"/>
          <w:rPrChange w:id="426" w:author="Carlos Ulloa" w:date="2022-03-04T11:33:00Z">
            <w:rPr>
              <w:rFonts w:ascii="Arial" w:hAnsi="Arial" w:cs="Arial"/>
              <w:sz w:val="20"/>
              <w:szCs w:val="20"/>
            </w:rPr>
          </w:rPrChange>
        </w:rPr>
        <w:tab/>
        <w:t>Unión flexible de lona engomada o similar en descarga y aspiración según caso.</w:t>
      </w:r>
    </w:p>
    <w:p w14:paraId="3BE20A81" w14:textId="77777777" w:rsidR="00C77BDB" w:rsidRPr="007C0386" w:rsidRDefault="00C77BDB" w:rsidP="00233795">
      <w:pPr>
        <w:rPr>
          <w:rFonts w:ascii="Arial" w:hAnsi="Arial" w:cs="Arial"/>
          <w:color w:val="4F81BD" w:themeColor="accent1"/>
          <w:sz w:val="20"/>
          <w:szCs w:val="20"/>
        </w:rPr>
      </w:pP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C77BDB" w:rsidRPr="007C0386" w14:paraId="4FC6C247" w14:textId="77777777" w:rsidTr="00C77BDB">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E8B33"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22.6.1.3.1</w:t>
            </w:r>
          </w:p>
        </w:tc>
        <w:tc>
          <w:tcPr>
            <w:tcW w:w="6960" w:type="dxa"/>
            <w:tcBorders>
              <w:top w:val="single" w:sz="4" w:space="0" w:color="auto"/>
              <w:left w:val="nil"/>
              <w:bottom w:val="single" w:sz="4" w:space="0" w:color="auto"/>
              <w:right w:val="single" w:sz="4" w:space="0" w:color="auto"/>
            </w:tcBorders>
            <w:shd w:val="clear" w:color="auto" w:fill="auto"/>
            <w:noWrap/>
            <w:vAlign w:val="bottom"/>
            <w:hideMark/>
          </w:tcPr>
          <w:p w14:paraId="00FEF341"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200 CFM</w:t>
            </w:r>
          </w:p>
        </w:tc>
      </w:tr>
      <w:tr w:rsidR="00C77BDB" w:rsidRPr="007C0386" w14:paraId="361833D7"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7180A71"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22.6.1.3.2</w:t>
            </w:r>
          </w:p>
        </w:tc>
        <w:tc>
          <w:tcPr>
            <w:tcW w:w="6960" w:type="dxa"/>
            <w:tcBorders>
              <w:top w:val="nil"/>
              <w:left w:val="nil"/>
              <w:bottom w:val="single" w:sz="4" w:space="0" w:color="auto"/>
              <w:right w:val="single" w:sz="4" w:space="0" w:color="auto"/>
            </w:tcBorders>
            <w:shd w:val="clear" w:color="auto" w:fill="auto"/>
            <w:noWrap/>
            <w:vAlign w:val="bottom"/>
            <w:hideMark/>
          </w:tcPr>
          <w:p w14:paraId="10555E88"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300 CFM</w:t>
            </w:r>
          </w:p>
        </w:tc>
      </w:tr>
      <w:tr w:rsidR="00C77BDB" w:rsidRPr="007C0386" w14:paraId="3CE77EF4"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9898DEE"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22.6.1.3.3</w:t>
            </w:r>
          </w:p>
        </w:tc>
        <w:tc>
          <w:tcPr>
            <w:tcW w:w="6960" w:type="dxa"/>
            <w:tcBorders>
              <w:top w:val="nil"/>
              <w:left w:val="nil"/>
              <w:bottom w:val="single" w:sz="4" w:space="0" w:color="auto"/>
              <w:right w:val="single" w:sz="4" w:space="0" w:color="auto"/>
            </w:tcBorders>
            <w:shd w:val="clear" w:color="auto" w:fill="auto"/>
            <w:noWrap/>
            <w:vAlign w:val="bottom"/>
            <w:hideMark/>
          </w:tcPr>
          <w:p w14:paraId="0D16C09A"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400 CFM</w:t>
            </w:r>
          </w:p>
        </w:tc>
      </w:tr>
      <w:tr w:rsidR="00C77BDB" w:rsidRPr="007C0386" w14:paraId="21D3D9CD"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7FE3A86"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22.6.1.3.4</w:t>
            </w:r>
          </w:p>
        </w:tc>
        <w:tc>
          <w:tcPr>
            <w:tcW w:w="6960" w:type="dxa"/>
            <w:tcBorders>
              <w:top w:val="nil"/>
              <w:left w:val="nil"/>
              <w:bottom w:val="single" w:sz="4" w:space="0" w:color="auto"/>
              <w:right w:val="single" w:sz="4" w:space="0" w:color="auto"/>
            </w:tcBorders>
            <w:shd w:val="clear" w:color="auto" w:fill="auto"/>
            <w:noWrap/>
            <w:vAlign w:val="bottom"/>
            <w:hideMark/>
          </w:tcPr>
          <w:p w14:paraId="0F17DF07"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500 CFM</w:t>
            </w:r>
          </w:p>
        </w:tc>
      </w:tr>
      <w:tr w:rsidR="00C77BDB" w:rsidRPr="007C0386" w14:paraId="536A3057"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757412C"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22.6.1.3.5</w:t>
            </w:r>
          </w:p>
        </w:tc>
        <w:tc>
          <w:tcPr>
            <w:tcW w:w="6960" w:type="dxa"/>
            <w:tcBorders>
              <w:top w:val="nil"/>
              <w:left w:val="nil"/>
              <w:bottom w:val="single" w:sz="4" w:space="0" w:color="auto"/>
              <w:right w:val="single" w:sz="4" w:space="0" w:color="auto"/>
            </w:tcBorders>
            <w:shd w:val="clear" w:color="auto" w:fill="auto"/>
            <w:noWrap/>
            <w:vAlign w:val="bottom"/>
            <w:hideMark/>
          </w:tcPr>
          <w:p w14:paraId="496C1B90"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600 CFM</w:t>
            </w:r>
          </w:p>
        </w:tc>
      </w:tr>
      <w:tr w:rsidR="00C77BDB" w:rsidRPr="007C0386" w14:paraId="7E3252AF"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BCD48F5"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22.6.1.3.6</w:t>
            </w:r>
          </w:p>
        </w:tc>
        <w:tc>
          <w:tcPr>
            <w:tcW w:w="6960" w:type="dxa"/>
            <w:tcBorders>
              <w:top w:val="nil"/>
              <w:left w:val="nil"/>
              <w:bottom w:val="single" w:sz="4" w:space="0" w:color="auto"/>
              <w:right w:val="single" w:sz="4" w:space="0" w:color="auto"/>
            </w:tcBorders>
            <w:shd w:val="clear" w:color="auto" w:fill="auto"/>
            <w:noWrap/>
            <w:vAlign w:val="bottom"/>
            <w:hideMark/>
          </w:tcPr>
          <w:p w14:paraId="7D74A030"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800 CFM</w:t>
            </w:r>
          </w:p>
        </w:tc>
      </w:tr>
      <w:tr w:rsidR="00C77BDB" w:rsidRPr="007C0386" w14:paraId="3392A07B"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6B9B1083"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22.6.1.3.7</w:t>
            </w:r>
          </w:p>
        </w:tc>
        <w:tc>
          <w:tcPr>
            <w:tcW w:w="6960" w:type="dxa"/>
            <w:tcBorders>
              <w:top w:val="nil"/>
              <w:left w:val="nil"/>
              <w:bottom w:val="single" w:sz="4" w:space="0" w:color="auto"/>
              <w:right w:val="single" w:sz="4" w:space="0" w:color="auto"/>
            </w:tcBorders>
            <w:shd w:val="clear" w:color="auto" w:fill="auto"/>
            <w:noWrap/>
            <w:vAlign w:val="bottom"/>
            <w:hideMark/>
          </w:tcPr>
          <w:p w14:paraId="36D5650E"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1000 CFM</w:t>
            </w:r>
          </w:p>
        </w:tc>
      </w:tr>
      <w:tr w:rsidR="00C77BDB" w:rsidRPr="007C0386" w14:paraId="08BC2DE8"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B2352B9"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22.6.1.3.8</w:t>
            </w:r>
          </w:p>
        </w:tc>
        <w:tc>
          <w:tcPr>
            <w:tcW w:w="6960" w:type="dxa"/>
            <w:tcBorders>
              <w:top w:val="nil"/>
              <w:left w:val="nil"/>
              <w:bottom w:val="single" w:sz="4" w:space="0" w:color="auto"/>
              <w:right w:val="single" w:sz="4" w:space="0" w:color="auto"/>
            </w:tcBorders>
            <w:shd w:val="clear" w:color="auto" w:fill="auto"/>
            <w:noWrap/>
            <w:vAlign w:val="bottom"/>
            <w:hideMark/>
          </w:tcPr>
          <w:p w14:paraId="352933FD"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1200 CFM</w:t>
            </w:r>
          </w:p>
        </w:tc>
      </w:tr>
      <w:tr w:rsidR="00C77BDB" w:rsidRPr="007C0386" w14:paraId="42BC1349"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639CB37"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22.6.1.3.9</w:t>
            </w:r>
          </w:p>
        </w:tc>
        <w:tc>
          <w:tcPr>
            <w:tcW w:w="6960" w:type="dxa"/>
            <w:tcBorders>
              <w:top w:val="nil"/>
              <w:left w:val="nil"/>
              <w:bottom w:val="single" w:sz="4" w:space="0" w:color="auto"/>
              <w:right w:val="single" w:sz="4" w:space="0" w:color="auto"/>
            </w:tcBorders>
            <w:shd w:val="clear" w:color="auto" w:fill="auto"/>
            <w:noWrap/>
            <w:vAlign w:val="bottom"/>
            <w:hideMark/>
          </w:tcPr>
          <w:p w14:paraId="6235BDB7"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FanCoil 1400 CFM</w:t>
            </w:r>
          </w:p>
        </w:tc>
      </w:tr>
      <w:tr w:rsidR="00C77BDB" w:rsidRPr="007C0386" w14:paraId="3E7D5988"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443CB062"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22.6.1.3.10</w:t>
            </w:r>
          </w:p>
        </w:tc>
        <w:tc>
          <w:tcPr>
            <w:tcW w:w="6960" w:type="dxa"/>
            <w:tcBorders>
              <w:top w:val="nil"/>
              <w:left w:val="nil"/>
              <w:bottom w:val="single" w:sz="4" w:space="0" w:color="auto"/>
              <w:right w:val="single" w:sz="4" w:space="0" w:color="auto"/>
            </w:tcBorders>
            <w:shd w:val="clear" w:color="auto" w:fill="auto"/>
            <w:noWrap/>
            <w:vAlign w:val="bottom"/>
            <w:hideMark/>
          </w:tcPr>
          <w:p w14:paraId="674789C6"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Termostatos</w:t>
            </w:r>
          </w:p>
        </w:tc>
      </w:tr>
    </w:tbl>
    <w:p w14:paraId="69B9D160" w14:textId="77777777" w:rsidR="00C77BDB" w:rsidRPr="007C0386" w:rsidRDefault="00C77BDB" w:rsidP="00233795">
      <w:pPr>
        <w:rPr>
          <w:rFonts w:ascii="Arial" w:hAnsi="Arial" w:cs="Arial"/>
          <w:color w:val="4F81BD" w:themeColor="accent1"/>
          <w:sz w:val="20"/>
          <w:szCs w:val="20"/>
          <w:rPrChange w:id="427" w:author="Carlos Ulloa" w:date="2022-03-04T11:33:00Z">
            <w:rPr>
              <w:rFonts w:ascii="Arial" w:hAnsi="Arial" w:cs="Arial"/>
              <w:sz w:val="20"/>
              <w:szCs w:val="20"/>
            </w:rPr>
          </w:rPrChange>
        </w:rPr>
      </w:pPr>
    </w:p>
    <w:p w14:paraId="41E1B350" w14:textId="77777777" w:rsidR="00233795" w:rsidRPr="007C0386" w:rsidRDefault="00233795" w:rsidP="00233795">
      <w:pPr>
        <w:numPr>
          <w:ilvl w:val="12"/>
          <w:numId w:val="0"/>
        </w:numPr>
        <w:overflowPunct w:val="0"/>
        <w:autoSpaceDE w:val="0"/>
        <w:autoSpaceDN w:val="0"/>
        <w:rPr>
          <w:rFonts w:ascii="Arial" w:hAnsi="Arial" w:cs="Arial"/>
          <w:color w:val="4F81BD" w:themeColor="accent1"/>
          <w:spacing w:val="-3"/>
          <w:sz w:val="20"/>
          <w:szCs w:val="20"/>
          <w:rPrChange w:id="428" w:author="Carlos Ulloa" w:date="2022-03-04T11:33:00Z">
            <w:rPr>
              <w:rFonts w:ascii="Arial" w:hAnsi="Arial" w:cs="Arial"/>
              <w:spacing w:val="-3"/>
              <w:sz w:val="20"/>
              <w:szCs w:val="20"/>
            </w:rPr>
          </w:rPrChange>
        </w:rPr>
      </w:pPr>
    </w:p>
    <w:p w14:paraId="0AA8E6E6"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429" w:author="Carlos Ulloa" w:date="2022-03-04T11:33:00Z">
            <w:rPr>
              <w:rFonts w:ascii="Arial" w:hAnsi="Arial" w:cs="Arial"/>
              <w:b/>
              <w:sz w:val="20"/>
              <w:szCs w:val="20"/>
              <w:u w:val="single"/>
              <w:lang w:val="es-ES"/>
            </w:rPr>
          </w:rPrChange>
        </w:rPr>
      </w:pPr>
      <w:bookmarkStart w:id="430" w:name="_Toc5976594"/>
      <w:bookmarkStart w:id="431" w:name="_Toc26477343"/>
      <w:r w:rsidRPr="007C0386">
        <w:rPr>
          <w:rFonts w:ascii="Arial" w:hAnsi="Arial" w:cs="Arial"/>
          <w:b/>
          <w:color w:val="4F81BD" w:themeColor="accent1"/>
          <w:sz w:val="20"/>
          <w:szCs w:val="20"/>
          <w:u w:val="single"/>
          <w:lang w:val="es-ES"/>
          <w:rPrChange w:id="432" w:author="Carlos Ulloa" w:date="2022-03-04T11:33:00Z">
            <w:rPr>
              <w:rFonts w:ascii="Arial" w:eastAsia="Times New Roman" w:hAnsi="Arial" w:cs="Arial"/>
              <w:b/>
              <w:sz w:val="20"/>
              <w:szCs w:val="20"/>
              <w:u w:val="single"/>
              <w:lang w:val="es-ES" w:eastAsia="es-ES"/>
            </w:rPr>
          </w:rPrChange>
        </w:rPr>
        <w:t>Ventiladores.</w:t>
      </w:r>
      <w:bookmarkEnd w:id="430"/>
      <w:bookmarkEnd w:id="431"/>
    </w:p>
    <w:p w14:paraId="0CAEA913"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43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34" w:author="Carlos Ulloa" w:date="2022-03-04T11:33:00Z">
            <w:rPr>
              <w:rFonts w:ascii="Arial" w:hAnsi="Arial" w:cs="Arial"/>
              <w:sz w:val="20"/>
              <w:szCs w:val="20"/>
            </w:rPr>
          </w:rPrChange>
        </w:rPr>
        <w:t>Serán marca NOVOVENT, o de igual o superior calidad y contarán con porta filtro y filtros MERV 13 (solo ventiladores inyección de aire fresco).</w:t>
      </w:r>
    </w:p>
    <w:p w14:paraId="2398F520"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435" w:author="Carlos Ulloa" w:date="2022-03-04T11:33:00Z">
            <w:rPr>
              <w:rFonts w:ascii="Arial" w:hAnsi="Arial" w:cs="Arial"/>
              <w:sz w:val="20"/>
              <w:szCs w:val="20"/>
            </w:rPr>
          </w:rPrChange>
        </w:rPr>
      </w:pPr>
    </w:p>
    <w:p w14:paraId="3E00A172"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3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37" w:author="Carlos Ulloa" w:date="2022-03-04T11:33:00Z">
            <w:rPr>
              <w:rFonts w:ascii="Arial" w:hAnsi="Arial" w:cs="Arial"/>
              <w:sz w:val="20"/>
              <w:szCs w:val="20"/>
            </w:rPr>
          </w:rPrChange>
        </w:rPr>
        <w:t>Independiente de la garantía de fábrica, el representante garantizará solidariamente los equipos, componentes y accesorios por el plazo de un año, contando desde la puesta en marcha.</w:t>
      </w:r>
    </w:p>
    <w:p w14:paraId="393E5D91"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3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39" w:author="Carlos Ulloa" w:date="2022-03-04T11:33:00Z">
            <w:rPr>
              <w:rFonts w:ascii="Arial" w:hAnsi="Arial" w:cs="Arial"/>
              <w:sz w:val="20"/>
              <w:szCs w:val="20"/>
            </w:rPr>
          </w:rPrChange>
        </w:rPr>
        <w:t>La unión a ductos o gabinetes se hará mediante unión de lona engomada o tenivil, de un largo que permitan, sin esfuerzo en las uniones, la absorción de movimiento del equipo en operación. La unión a tuberías eléctricas será mediante flexibles metálicos protegidos con PVC en caso de quedar a la intemperie.</w:t>
      </w:r>
    </w:p>
    <w:p w14:paraId="289864A2"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4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1" w:author="Carlos Ulloa" w:date="2022-03-04T11:33:00Z">
            <w:rPr>
              <w:rFonts w:ascii="Arial" w:hAnsi="Arial" w:cs="Arial"/>
              <w:sz w:val="20"/>
              <w:szCs w:val="20"/>
            </w:rPr>
          </w:rPrChange>
        </w:rPr>
        <w:t>En los planos se ha previsto espacio suficiente para la mantención y limpieza. Sin embargo, e contratista será responsable de verificar estos espacios de acuerdo a la marca final del equipo que suministre.</w:t>
      </w:r>
    </w:p>
    <w:p w14:paraId="79597656"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4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3" w:author="Carlos Ulloa" w:date="2022-03-04T11:33:00Z">
            <w:rPr>
              <w:rFonts w:ascii="Arial" w:hAnsi="Arial" w:cs="Arial"/>
              <w:sz w:val="20"/>
              <w:szCs w:val="20"/>
            </w:rPr>
          </w:rPrChange>
        </w:rPr>
        <w:t xml:space="preserve">En la selección de ventiladores se observarán los siguientes criterios generales. </w:t>
      </w:r>
    </w:p>
    <w:p w14:paraId="781DB920"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4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5" w:author="Carlos Ulloa" w:date="2022-03-04T11:33:00Z">
            <w:rPr>
              <w:rFonts w:ascii="Arial" w:hAnsi="Arial" w:cs="Arial"/>
              <w:sz w:val="20"/>
              <w:szCs w:val="20"/>
            </w:rPr>
          </w:rPrChange>
        </w:rPr>
        <w:t>- Velocidad de salida de 4,5 m/s en los ventiladores centrífugos en línea.</w:t>
      </w:r>
    </w:p>
    <w:p w14:paraId="2753F271"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4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7" w:author="Carlos Ulloa" w:date="2022-03-04T11:33:00Z">
            <w:rPr>
              <w:rFonts w:ascii="Arial" w:hAnsi="Arial" w:cs="Arial"/>
              <w:sz w:val="20"/>
              <w:szCs w:val="20"/>
            </w:rPr>
          </w:rPrChange>
        </w:rPr>
        <w:t>- Velocidad de salida de 6,0 m/s en los ventiladores centrífugos.</w:t>
      </w:r>
    </w:p>
    <w:p w14:paraId="5A88AF97"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4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49" w:author="Carlos Ulloa" w:date="2022-03-04T11:33:00Z">
            <w:rPr>
              <w:rFonts w:ascii="Arial" w:hAnsi="Arial" w:cs="Arial"/>
              <w:sz w:val="20"/>
              <w:szCs w:val="20"/>
            </w:rPr>
          </w:rPrChange>
        </w:rPr>
        <w:t>- Para motores de hasta 5 Kw se podrá suministrar rotores con aleta inclinada hacia adelante o hacia atrás.</w:t>
      </w:r>
    </w:p>
    <w:p w14:paraId="48C52C31"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5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51" w:author="Carlos Ulloa" w:date="2022-03-04T11:33:00Z">
            <w:rPr>
              <w:rFonts w:ascii="Arial" w:hAnsi="Arial" w:cs="Arial"/>
              <w:sz w:val="20"/>
              <w:szCs w:val="20"/>
            </w:rPr>
          </w:rPrChange>
        </w:rPr>
        <w:t xml:space="preserve">Para motores entre 7.5. </w:t>
      </w:r>
      <w:proofErr w:type="gramStart"/>
      <w:r w:rsidRPr="007C0386">
        <w:rPr>
          <w:rFonts w:ascii="Arial" w:hAnsi="Arial" w:cs="Arial"/>
          <w:color w:val="4F81BD" w:themeColor="accent1"/>
          <w:sz w:val="20"/>
          <w:szCs w:val="20"/>
          <w:rPrChange w:id="452" w:author="Carlos Ulloa" w:date="2022-03-04T11:33:00Z">
            <w:rPr>
              <w:rFonts w:ascii="Arial" w:hAnsi="Arial" w:cs="Arial"/>
              <w:sz w:val="20"/>
              <w:szCs w:val="20"/>
            </w:rPr>
          </w:rPrChange>
        </w:rPr>
        <w:t>y</w:t>
      </w:r>
      <w:proofErr w:type="gramEnd"/>
      <w:r w:rsidRPr="007C0386">
        <w:rPr>
          <w:rFonts w:ascii="Arial" w:hAnsi="Arial" w:cs="Arial"/>
          <w:color w:val="4F81BD" w:themeColor="accent1"/>
          <w:sz w:val="20"/>
          <w:szCs w:val="20"/>
          <w:rPrChange w:id="453" w:author="Carlos Ulloa" w:date="2022-03-04T11:33:00Z">
            <w:rPr>
              <w:rFonts w:ascii="Arial" w:hAnsi="Arial" w:cs="Arial"/>
              <w:sz w:val="20"/>
              <w:szCs w:val="20"/>
            </w:rPr>
          </w:rPrChange>
        </w:rPr>
        <w:t xml:space="preserve"> 15 Kw. de potencia al eje, se suministrarán rotores con aleta  plana inclinada hacia atrás.</w:t>
      </w:r>
    </w:p>
    <w:p w14:paraId="4F3D22B3"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5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55" w:author="Carlos Ulloa" w:date="2022-03-04T11:33:00Z">
            <w:rPr>
              <w:rFonts w:ascii="Arial" w:hAnsi="Arial" w:cs="Arial"/>
              <w:sz w:val="20"/>
              <w:szCs w:val="20"/>
            </w:rPr>
          </w:rPrChange>
        </w:rPr>
        <w:t>En todos los ventiladores, los motores eléctricos serán al menos de un tamaño mayor  que el necesario a plena carga, con todos los factores de transmisión, servicio, temperatura y altitud incluidos.</w:t>
      </w:r>
    </w:p>
    <w:p w14:paraId="77691121"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5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57" w:author="Carlos Ulloa" w:date="2022-03-04T11:33:00Z">
            <w:rPr>
              <w:rFonts w:ascii="Arial" w:hAnsi="Arial" w:cs="Arial"/>
              <w:sz w:val="20"/>
              <w:szCs w:val="20"/>
            </w:rPr>
          </w:rPrChange>
        </w:rPr>
        <w:t>Se preferirán motores de 1450 rpm y los trifásicos sobre los monofásicos. Los rodamientos y cajas porta rodamientos serán del tipo autoalineante, de bolas, pre lubricados y con sellos contra la suciedad y la humedad. Se preferirán aquellos con lubricación por grasera contra los sellados permanentes.</w:t>
      </w:r>
    </w:p>
    <w:p w14:paraId="14C3129B"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5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59" w:author="Carlos Ulloa" w:date="2022-03-04T11:33:00Z">
            <w:rPr>
              <w:rFonts w:ascii="Arial" w:hAnsi="Arial" w:cs="Arial"/>
              <w:sz w:val="20"/>
              <w:szCs w:val="20"/>
            </w:rPr>
          </w:rPrChange>
        </w:rPr>
        <w:t>La carcaza y el rodete del ventilador serán pintados con pintura anticorrosiva y terminación de esmalte verde claro de tipo industrial en dos manos. La carcaza, la base y los perfiles de refuerzo serán convenientemente dimensionados para evitar vibraciones o deflexiones, tanto durante el trabajo normal como durante el montaje. El espacio entre rotor y anillo de succión será tal que el ventilador no se trabe al instalarlo.</w:t>
      </w:r>
    </w:p>
    <w:p w14:paraId="1AAD8247"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6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61" w:author="Carlos Ulloa" w:date="2022-03-04T11:33:00Z">
            <w:rPr>
              <w:rFonts w:ascii="Arial" w:hAnsi="Arial" w:cs="Arial"/>
              <w:sz w:val="20"/>
              <w:szCs w:val="20"/>
            </w:rPr>
          </w:rPrChange>
        </w:rPr>
        <w:t>Para los motores pequeños se entregará polea ajustable con al menos 2 correas en V cada una. Para los mayores, las poleas podrán ser fijas, pero serán siempre las correctas para obtener el caudal especificado. No se aceptará la regulación de caudal mediante templador en la descarga.</w:t>
      </w:r>
    </w:p>
    <w:p w14:paraId="0D6B9997"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Change w:id="46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63" w:author="Carlos Ulloa" w:date="2022-03-04T11:33:00Z">
            <w:rPr>
              <w:rFonts w:ascii="Arial" w:hAnsi="Arial" w:cs="Arial"/>
              <w:sz w:val="20"/>
              <w:szCs w:val="20"/>
            </w:rPr>
          </w:rPrChange>
        </w:rPr>
        <w:t>El eje del ventilador tendrá el diámetro y solidez necesaria y será protegido contra corrosión.</w:t>
      </w:r>
    </w:p>
    <w:p w14:paraId="73EFE761" w14:textId="77777777" w:rsidR="00233795" w:rsidRPr="007C0386" w:rsidRDefault="00233795" w:rsidP="00233795">
      <w:pPr>
        <w:tabs>
          <w:tab w:val="left" w:pos="10632"/>
        </w:tabs>
        <w:suppressAutoHyphens/>
        <w:spacing w:after="120"/>
        <w:ind w:right="-2"/>
        <w:rPr>
          <w:rFonts w:ascii="Arial" w:hAnsi="Arial" w:cs="Arial"/>
          <w:color w:val="4F81BD" w:themeColor="accent1"/>
          <w:sz w:val="20"/>
          <w:szCs w:val="20"/>
        </w:rPr>
      </w:pPr>
      <w:r w:rsidRPr="007C0386">
        <w:rPr>
          <w:rFonts w:ascii="Arial" w:hAnsi="Arial" w:cs="Arial"/>
          <w:color w:val="4F81BD" w:themeColor="accent1"/>
          <w:sz w:val="20"/>
          <w:szCs w:val="20"/>
          <w:rPrChange w:id="464" w:author="Carlos Ulloa" w:date="2022-03-04T11:33:00Z">
            <w:rPr>
              <w:rFonts w:ascii="Arial" w:hAnsi="Arial" w:cs="Arial"/>
              <w:sz w:val="20"/>
              <w:szCs w:val="20"/>
            </w:rPr>
          </w:rPrChange>
        </w:rPr>
        <w:t>Las poleas y correas llevarán protecciones adecuadas, rígidas y fáciles de retirar. La dimensión de las rejillas será tal que asegure la imposibilidad de accidentes a las personas.</w:t>
      </w: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C77BDB" w:rsidRPr="007C0386" w14:paraId="06935CDB" w14:textId="77777777" w:rsidTr="00C77BDB">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1A78B"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22.6.1.4.1</w:t>
            </w:r>
          </w:p>
        </w:tc>
        <w:tc>
          <w:tcPr>
            <w:tcW w:w="6960" w:type="dxa"/>
            <w:tcBorders>
              <w:top w:val="single" w:sz="4" w:space="0" w:color="auto"/>
              <w:left w:val="nil"/>
              <w:bottom w:val="single" w:sz="4" w:space="0" w:color="auto"/>
              <w:right w:val="single" w:sz="4" w:space="0" w:color="auto"/>
            </w:tcBorders>
            <w:shd w:val="clear" w:color="auto" w:fill="auto"/>
            <w:noWrap/>
            <w:vAlign w:val="bottom"/>
            <w:hideMark/>
          </w:tcPr>
          <w:p w14:paraId="5EF560E7"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TD-500/150-160 SILENT</w:t>
            </w:r>
          </w:p>
        </w:tc>
      </w:tr>
      <w:tr w:rsidR="00C77BDB" w:rsidRPr="007C0386" w14:paraId="60C8D02D"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E5DF65A"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22.6.1.4.2</w:t>
            </w:r>
          </w:p>
        </w:tc>
        <w:tc>
          <w:tcPr>
            <w:tcW w:w="6960" w:type="dxa"/>
            <w:tcBorders>
              <w:top w:val="nil"/>
              <w:left w:val="nil"/>
              <w:bottom w:val="single" w:sz="4" w:space="0" w:color="auto"/>
              <w:right w:val="single" w:sz="4" w:space="0" w:color="auto"/>
            </w:tcBorders>
            <w:shd w:val="clear" w:color="auto" w:fill="auto"/>
            <w:noWrap/>
            <w:vAlign w:val="bottom"/>
            <w:hideMark/>
          </w:tcPr>
          <w:p w14:paraId="55C0CEC2"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CVTT-7/7</w:t>
            </w:r>
          </w:p>
        </w:tc>
      </w:tr>
      <w:tr w:rsidR="00C77BDB" w:rsidRPr="007C0386" w14:paraId="68D144B1"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2E7372D"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22.6.1.4.3</w:t>
            </w:r>
          </w:p>
        </w:tc>
        <w:tc>
          <w:tcPr>
            <w:tcW w:w="6960" w:type="dxa"/>
            <w:tcBorders>
              <w:top w:val="nil"/>
              <w:left w:val="nil"/>
              <w:bottom w:val="single" w:sz="4" w:space="0" w:color="auto"/>
              <w:right w:val="single" w:sz="4" w:space="0" w:color="auto"/>
            </w:tcBorders>
            <w:shd w:val="clear" w:color="auto" w:fill="auto"/>
            <w:noWrap/>
            <w:vAlign w:val="bottom"/>
            <w:hideMark/>
          </w:tcPr>
          <w:p w14:paraId="4B3C713E"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CVTT-9/9</w:t>
            </w:r>
          </w:p>
        </w:tc>
      </w:tr>
      <w:tr w:rsidR="00C77BDB" w:rsidRPr="007C0386" w14:paraId="2F63AEBB"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F452D17"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22.6.1.4.4</w:t>
            </w:r>
          </w:p>
        </w:tc>
        <w:tc>
          <w:tcPr>
            <w:tcW w:w="6960" w:type="dxa"/>
            <w:tcBorders>
              <w:top w:val="nil"/>
              <w:left w:val="nil"/>
              <w:bottom w:val="single" w:sz="4" w:space="0" w:color="auto"/>
              <w:right w:val="single" w:sz="4" w:space="0" w:color="auto"/>
            </w:tcBorders>
            <w:shd w:val="clear" w:color="auto" w:fill="auto"/>
            <w:noWrap/>
            <w:vAlign w:val="bottom"/>
            <w:hideMark/>
          </w:tcPr>
          <w:p w14:paraId="5BDFAFAF"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CVTT-10/10</w:t>
            </w:r>
          </w:p>
        </w:tc>
      </w:tr>
      <w:tr w:rsidR="00C77BDB" w:rsidRPr="007C0386" w14:paraId="2C97122E"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E3313D4"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22.6.1.4.5</w:t>
            </w:r>
          </w:p>
        </w:tc>
        <w:tc>
          <w:tcPr>
            <w:tcW w:w="6960" w:type="dxa"/>
            <w:tcBorders>
              <w:top w:val="nil"/>
              <w:left w:val="nil"/>
              <w:bottom w:val="single" w:sz="4" w:space="0" w:color="auto"/>
              <w:right w:val="single" w:sz="4" w:space="0" w:color="auto"/>
            </w:tcBorders>
            <w:shd w:val="clear" w:color="auto" w:fill="auto"/>
            <w:noWrap/>
            <w:vAlign w:val="bottom"/>
            <w:hideMark/>
          </w:tcPr>
          <w:p w14:paraId="288C61F7"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CVHT-12/12</w:t>
            </w:r>
          </w:p>
        </w:tc>
      </w:tr>
      <w:tr w:rsidR="00C77BDB" w:rsidRPr="007C0386" w14:paraId="0ED5B9BF"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AA13332"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22.6.1.4.6</w:t>
            </w:r>
          </w:p>
        </w:tc>
        <w:tc>
          <w:tcPr>
            <w:tcW w:w="6960" w:type="dxa"/>
            <w:tcBorders>
              <w:top w:val="nil"/>
              <w:left w:val="nil"/>
              <w:bottom w:val="single" w:sz="4" w:space="0" w:color="auto"/>
              <w:right w:val="single" w:sz="4" w:space="0" w:color="auto"/>
            </w:tcBorders>
            <w:shd w:val="clear" w:color="auto" w:fill="auto"/>
            <w:noWrap/>
            <w:vAlign w:val="bottom"/>
            <w:hideMark/>
          </w:tcPr>
          <w:p w14:paraId="5535DFC0"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CVHT-25/25</w:t>
            </w:r>
          </w:p>
        </w:tc>
      </w:tr>
    </w:tbl>
    <w:p w14:paraId="69E07FC2" w14:textId="77777777" w:rsidR="00C77BDB" w:rsidRPr="007C0386" w:rsidRDefault="00C77BDB" w:rsidP="00233795">
      <w:pPr>
        <w:tabs>
          <w:tab w:val="left" w:pos="10632"/>
        </w:tabs>
        <w:suppressAutoHyphens/>
        <w:spacing w:after="120"/>
        <w:ind w:right="-2"/>
        <w:rPr>
          <w:rFonts w:ascii="Arial" w:hAnsi="Arial" w:cs="Arial"/>
          <w:color w:val="4F81BD" w:themeColor="accent1"/>
          <w:sz w:val="20"/>
          <w:szCs w:val="20"/>
        </w:rPr>
      </w:pPr>
    </w:p>
    <w:p w14:paraId="64922F02" w14:textId="77777777" w:rsidR="00C77BDB" w:rsidRPr="007C0386" w:rsidRDefault="00C77BDB" w:rsidP="00233795">
      <w:pPr>
        <w:tabs>
          <w:tab w:val="left" w:pos="10632"/>
        </w:tabs>
        <w:suppressAutoHyphens/>
        <w:spacing w:after="120"/>
        <w:ind w:right="-2"/>
        <w:rPr>
          <w:rFonts w:ascii="Arial" w:hAnsi="Arial" w:cs="Arial"/>
          <w:color w:val="4F81BD" w:themeColor="accent1"/>
          <w:sz w:val="20"/>
          <w:szCs w:val="20"/>
          <w:rPrChange w:id="465" w:author="Carlos Ulloa" w:date="2022-03-04T11:33:00Z">
            <w:rPr>
              <w:rFonts w:ascii="Arial" w:hAnsi="Arial" w:cs="Arial"/>
              <w:sz w:val="20"/>
              <w:szCs w:val="20"/>
            </w:rPr>
          </w:rPrChange>
        </w:rPr>
      </w:pPr>
    </w:p>
    <w:p w14:paraId="558C76EA"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466" w:author="Carlos Ulloa" w:date="2022-03-04T11:33:00Z">
            <w:rPr>
              <w:rFonts w:ascii="Arial" w:hAnsi="Arial" w:cs="Arial"/>
              <w:b/>
              <w:sz w:val="20"/>
              <w:szCs w:val="20"/>
              <w:u w:val="single"/>
              <w:lang w:val="es-ES"/>
            </w:rPr>
          </w:rPrChange>
        </w:rPr>
      </w:pPr>
      <w:bookmarkStart w:id="467" w:name="_Toc5976595"/>
      <w:bookmarkStart w:id="468" w:name="_Toc26477344"/>
      <w:r w:rsidRPr="007C0386">
        <w:rPr>
          <w:rFonts w:ascii="Arial" w:hAnsi="Arial" w:cs="Arial"/>
          <w:b/>
          <w:color w:val="4F81BD" w:themeColor="accent1"/>
          <w:sz w:val="20"/>
          <w:szCs w:val="20"/>
          <w:u w:val="single"/>
          <w:lang w:val="es-ES"/>
          <w:rPrChange w:id="469" w:author="Carlos Ulloa" w:date="2022-03-04T11:33:00Z">
            <w:rPr>
              <w:rFonts w:ascii="Arial" w:eastAsia="Times New Roman" w:hAnsi="Arial" w:cs="Arial"/>
              <w:b/>
              <w:sz w:val="20"/>
              <w:szCs w:val="20"/>
              <w:u w:val="single"/>
              <w:lang w:val="es-ES" w:eastAsia="es-ES"/>
            </w:rPr>
          </w:rPrChange>
        </w:rPr>
        <w:t>Equipos Split.</w:t>
      </w:r>
      <w:bookmarkEnd w:id="467"/>
      <w:bookmarkEnd w:id="468"/>
    </w:p>
    <w:p w14:paraId="08BAC075" w14:textId="77777777" w:rsidR="00233795" w:rsidRPr="007C0386" w:rsidRDefault="00233795" w:rsidP="00233795">
      <w:pPr>
        <w:numPr>
          <w:ilvl w:val="12"/>
          <w:numId w:val="0"/>
        </w:numPr>
        <w:overflowPunct w:val="0"/>
        <w:autoSpaceDE w:val="0"/>
        <w:autoSpaceDN w:val="0"/>
        <w:rPr>
          <w:rFonts w:ascii="Arial" w:hAnsi="Arial" w:cs="Arial"/>
          <w:color w:val="4F81BD" w:themeColor="accent1"/>
          <w:sz w:val="20"/>
          <w:szCs w:val="20"/>
          <w:rPrChange w:id="47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71" w:author="Carlos Ulloa" w:date="2022-03-04T11:33:00Z">
            <w:rPr>
              <w:rFonts w:ascii="Arial" w:hAnsi="Arial" w:cs="Arial"/>
              <w:sz w:val="20"/>
              <w:szCs w:val="20"/>
            </w:rPr>
          </w:rPrChange>
        </w:rPr>
        <w:t>Serán marca Fujitsu, Midea o de igual o superior calidad.</w:t>
      </w:r>
    </w:p>
    <w:p w14:paraId="7F760CFC" w14:textId="77777777" w:rsidR="00233795" w:rsidRPr="007C0386" w:rsidRDefault="00233795" w:rsidP="00233795">
      <w:pPr>
        <w:tabs>
          <w:tab w:val="left" w:pos="-720"/>
        </w:tabs>
        <w:suppressAutoHyphens/>
        <w:rPr>
          <w:rFonts w:ascii="Arial" w:hAnsi="Arial" w:cs="Arial"/>
          <w:color w:val="4F81BD" w:themeColor="accent1"/>
          <w:sz w:val="20"/>
          <w:szCs w:val="20"/>
          <w:rPrChange w:id="472" w:author="Carlos Ulloa" w:date="2022-03-04T11:33:00Z">
            <w:rPr>
              <w:rFonts w:ascii="Arial" w:hAnsi="Arial" w:cs="Arial"/>
              <w:sz w:val="20"/>
              <w:szCs w:val="20"/>
            </w:rPr>
          </w:rPrChange>
        </w:rPr>
      </w:pPr>
    </w:p>
    <w:p w14:paraId="6EDD207F" w14:textId="77777777" w:rsidR="00233795" w:rsidRPr="007C0386" w:rsidRDefault="00233795" w:rsidP="00233795">
      <w:pPr>
        <w:tabs>
          <w:tab w:val="left" w:pos="-720"/>
        </w:tabs>
        <w:suppressAutoHyphens/>
        <w:rPr>
          <w:rFonts w:ascii="Arial" w:hAnsi="Arial" w:cs="Arial"/>
          <w:b/>
          <w:color w:val="4F81BD" w:themeColor="accent1"/>
          <w:sz w:val="20"/>
          <w:szCs w:val="20"/>
          <w:rPrChange w:id="473" w:author="Carlos Ulloa" w:date="2022-03-04T11:33:00Z">
            <w:rPr>
              <w:rFonts w:ascii="Arial" w:hAnsi="Arial" w:cs="Arial"/>
              <w:b/>
              <w:sz w:val="20"/>
              <w:szCs w:val="20"/>
            </w:rPr>
          </w:rPrChange>
        </w:rPr>
      </w:pPr>
      <w:r w:rsidRPr="007C0386">
        <w:rPr>
          <w:rFonts w:ascii="Arial" w:hAnsi="Arial" w:cs="Arial"/>
          <w:b/>
          <w:color w:val="4F81BD" w:themeColor="accent1"/>
          <w:sz w:val="20"/>
          <w:szCs w:val="20"/>
          <w:rPrChange w:id="474" w:author="Carlos Ulloa" w:date="2022-03-04T11:33:00Z">
            <w:rPr>
              <w:rFonts w:ascii="Arial" w:hAnsi="Arial" w:cs="Arial"/>
              <w:b/>
              <w:sz w:val="20"/>
              <w:szCs w:val="20"/>
            </w:rPr>
          </w:rPrChange>
        </w:rPr>
        <w:t xml:space="preserve">Características </w:t>
      </w:r>
    </w:p>
    <w:p w14:paraId="34349934" w14:textId="77777777" w:rsidR="00233795" w:rsidRPr="007C0386" w:rsidRDefault="00233795" w:rsidP="00233795">
      <w:pPr>
        <w:tabs>
          <w:tab w:val="left" w:pos="-720"/>
        </w:tabs>
        <w:suppressAutoHyphens/>
        <w:rPr>
          <w:rFonts w:ascii="Arial" w:hAnsi="Arial" w:cs="Arial"/>
          <w:color w:val="4F81BD" w:themeColor="accent1"/>
          <w:sz w:val="20"/>
          <w:szCs w:val="20"/>
          <w:rPrChange w:id="475" w:author="Carlos Ulloa" w:date="2022-03-04T11:33:00Z">
            <w:rPr>
              <w:rFonts w:ascii="Arial" w:hAnsi="Arial" w:cs="Arial"/>
              <w:sz w:val="20"/>
              <w:szCs w:val="20"/>
            </w:rPr>
          </w:rPrChange>
        </w:rPr>
      </w:pPr>
    </w:p>
    <w:p w14:paraId="60E63D79" w14:textId="77777777" w:rsidR="00233795" w:rsidRPr="007C0386" w:rsidRDefault="00233795" w:rsidP="00233795">
      <w:pPr>
        <w:tabs>
          <w:tab w:val="left" w:pos="-720"/>
        </w:tabs>
        <w:suppressAutoHyphens/>
        <w:rPr>
          <w:rFonts w:ascii="Arial" w:hAnsi="Arial" w:cs="Arial"/>
          <w:color w:val="4F81BD" w:themeColor="accent1"/>
          <w:sz w:val="20"/>
          <w:szCs w:val="20"/>
          <w:rPrChange w:id="47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77" w:author="Carlos Ulloa" w:date="2022-03-04T11:33:00Z">
            <w:rPr>
              <w:rFonts w:ascii="Arial" w:hAnsi="Arial" w:cs="Arial"/>
              <w:sz w:val="20"/>
              <w:szCs w:val="20"/>
            </w:rPr>
          </w:rPrChange>
        </w:rPr>
        <w:t xml:space="preserve">Tipo bombas de calor enfriadas por aire, unidad interior UI y módulo exterior UE interconectadas con cañería de cobre  tipo L   cargadas con R-410-A.   </w:t>
      </w:r>
    </w:p>
    <w:p w14:paraId="7BD14623" w14:textId="77777777" w:rsidR="00233795" w:rsidRPr="007C0386" w:rsidRDefault="00233795" w:rsidP="00233795">
      <w:pPr>
        <w:tabs>
          <w:tab w:val="left" w:pos="-720"/>
        </w:tabs>
        <w:suppressAutoHyphens/>
        <w:rPr>
          <w:rFonts w:ascii="Arial" w:hAnsi="Arial" w:cs="Arial"/>
          <w:color w:val="4F81BD" w:themeColor="accent1"/>
          <w:sz w:val="20"/>
          <w:szCs w:val="20"/>
          <w:rPrChange w:id="478" w:author="Carlos Ulloa" w:date="2022-03-04T11:33:00Z">
            <w:rPr>
              <w:rFonts w:ascii="Arial" w:hAnsi="Arial" w:cs="Arial"/>
              <w:sz w:val="20"/>
              <w:szCs w:val="20"/>
            </w:rPr>
          </w:rPrChange>
        </w:rPr>
      </w:pPr>
    </w:p>
    <w:p w14:paraId="267C9E3C" w14:textId="77777777" w:rsidR="00233795" w:rsidRPr="007C0386" w:rsidRDefault="00233795" w:rsidP="00233795">
      <w:pPr>
        <w:tabs>
          <w:tab w:val="left" w:pos="-720"/>
        </w:tabs>
        <w:suppressAutoHyphens/>
        <w:rPr>
          <w:rFonts w:ascii="Arial" w:hAnsi="Arial" w:cs="Arial"/>
          <w:color w:val="4F81BD" w:themeColor="accent1"/>
          <w:sz w:val="20"/>
          <w:szCs w:val="20"/>
          <w:rPrChange w:id="47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80" w:author="Carlos Ulloa" w:date="2022-03-04T11:33:00Z">
            <w:rPr>
              <w:rFonts w:ascii="Arial" w:hAnsi="Arial" w:cs="Arial"/>
              <w:sz w:val="20"/>
              <w:szCs w:val="20"/>
            </w:rPr>
          </w:rPrChange>
        </w:rPr>
        <w:t xml:space="preserve">Construcción </w:t>
      </w:r>
    </w:p>
    <w:p w14:paraId="15CF1E78" w14:textId="77777777" w:rsidR="00233795" w:rsidRPr="007C0386" w:rsidRDefault="00233795" w:rsidP="00233795">
      <w:pPr>
        <w:tabs>
          <w:tab w:val="left" w:pos="-720"/>
        </w:tabs>
        <w:suppressAutoHyphens/>
        <w:rPr>
          <w:rFonts w:ascii="Arial" w:hAnsi="Arial" w:cs="Arial"/>
          <w:color w:val="4F81BD" w:themeColor="accent1"/>
          <w:sz w:val="20"/>
          <w:szCs w:val="20"/>
          <w:rPrChange w:id="48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82" w:author="Carlos Ulloa" w:date="2022-03-04T11:33:00Z">
            <w:rPr>
              <w:rFonts w:ascii="Arial" w:hAnsi="Arial" w:cs="Arial"/>
              <w:sz w:val="20"/>
              <w:szCs w:val="20"/>
            </w:rPr>
          </w:rPrChange>
        </w:rPr>
        <w:t xml:space="preserve">-    Refrigerante: R-410-A </w:t>
      </w:r>
    </w:p>
    <w:p w14:paraId="45D09DB0" w14:textId="77777777" w:rsidR="00233795" w:rsidRPr="007C0386" w:rsidRDefault="00233795" w:rsidP="00233795">
      <w:pPr>
        <w:tabs>
          <w:tab w:val="left" w:pos="-720"/>
        </w:tabs>
        <w:suppressAutoHyphens/>
        <w:rPr>
          <w:rFonts w:ascii="Arial" w:hAnsi="Arial" w:cs="Arial"/>
          <w:color w:val="4F81BD" w:themeColor="accent1"/>
          <w:sz w:val="20"/>
          <w:szCs w:val="20"/>
          <w:rPrChange w:id="48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84" w:author="Carlos Ulloa" w:date="2022-03-04T11:33:00Z">
            <w:rPr>
              <w:rFonts w:ascii="Arial" w:hAnsi="Arial" w:cs="Arial"/>
              <w:sz w:val="20"/>
              <w:szCs w:val="20"/>
            </w:rPr>
          </w:rPrChange>
        </w:rPr>
        <w:t xml:space="preserve">- Condensador: Serpentín de tubos de cobre y aleta de aluminio, unidos   mecánicamente. </w:t>
      </w:r>
    </w:p>
    <w:p w14:paraId="6F3E3656" w14:textId="77777777" w:rsidR="00233795" w:rsidRPr="007C0386" w:rsidRDefault="00233795" w:rsidP="00233795">
      <w:pPr>
        <w:tabs>
          <w:tab w:val="left" w:pos="-720"/>
        </w:tabs>
        <w:suppressAutoHyphens/>
        <w:rPr>
          <w:rFonts w:ascii="Arial" w:hAnsi="Arial" w:cs="Arial"/>
          <w:color w:val="4F81BD" w:themeColor="accent1"/>
          <w:sz w:val="20"/>
          <w:szCs w:val="20"/>
          <w:rPrChange w:id="48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86" w:author="Carlos Ulloa" w:date="2022-03-04T11:33:00Z">
            <w:rPr>
              <w:rFonts w:ascii="Arial" w:hAnsi="Arial" w:cs="Arial"/>
              <w:sz w:val="20"/>
              <w:szCs w:val="20"/>
            </w:rPr>
          </w:rPrChange>
        </w:rPr>
        <w:t xml:space="preserve">  - Evaporador: Idem </w:t>
      </w:r>
    </w:p>
    <w:p w14:paraId="40B7736F" w14:textId="77777777" w:rsidR="00233795" w:rsidRPr="007C0386" w:rsidRDefault="00233795" w:rsidP="00233795">
      <w:pPr>
        <w:tabs>
          <w:tab w:val="left" w:pos="-720"/>
        </w:tabs>
        <w:suppressAutoHyphens/>
        <w:rPr>
          <w:rFonts w:ascii="Arial" w:hAnsi="Arial" w:cs="Arial"/>
          <w:color w:val="4F81BD" w:themeColor="accent1"/>
          <w:sz w:val="20"/>
          <w:szCs w:val="20"/>
          <w:rPrChange w:id="48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88" w:author="Carlos Ulloa" w:date="2022-03-04T11:33:00Z">
            <w:rPr>
              <w:rFonts w:ascii="Arial" w:hAnsi="Arial" w:cs="Arial"/>
              <w:sz w:val="20"/>
              <w:szCs w:val="20"/>
            </w:rPr>
          </w:rPrChange>
        </w:rPr>
        <w:t xml:space="preserve">  - Ventiladores: </w:t>
      </w:r>
    </w:p>
    <w:p w14:paraId="58D43C45" w14:textId="77777777" w:rsidR="00233795" w:rsidRPr="007C0386" w:rsidRDefault="00233795" w:rsidP="00233795">
      <w:pPr>
        <w:tabs>
          <w:tab w:val="left" w:pos="-720"/>
        </w:tabs>
        <w:suppressAutoHyphens/>
        <w:rPr>
          <w:rFonts w:ascii="Arial" w:hAnsi="Arial" w:cs="Arial"/>
          <w:color w:val="4F81BD" w:themeColor="accent1"/>
          <w:sz w:val="20"/>
          <w:szCs w:val="20"/>
          <w:rPrChange w:id="489" w:author="Carlos Ulloa" w:date="2022-03-04T11:33:00Z">
            <w:rPr>
              <w:rFonts w:ascii="Arial" w:hAnsi="Arial" w:cs="Arial"/>
              <w:sz w:val="20"/>
              <w:szCs w:val="20"/>
            </w:rPr>
          </w:rPrChange>
        </w:rPr>
      </w:pPr>
    </w:p>
    <w:p w14:paraId="6118FFD3" w14:textId="77777777" w:rsidR="00233795" w:rsidRPr="007C0386" w:rsidRDefault="00233795" w:rsidP="00233795">
      <w:pPr>
        <w:tabs>
          <w:tab w:val="left" w:pos="-720"/>
        </w:tabs>
        <w:suppressAutoHyphens/>
        <w:rPr>
          <w:rFonts w:ascii="Arial" w:hAnsi="Arial" w:cs="Arial"/>
          <w:color w:val="4F81BD" w:themeColor="accent1"/>
          <w:sz w:val="20"/>
          <w:szCs w:val="20"/>
          <w:rPrChange w:id="49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91" w:author="Carlos Ulloa" w:date="2022-03-04T11:33:00Z">
            <w:rPr>
              <w:rFonts w:ascii="Arial" w:hAnsi="Arial" w:cs="Arial"/>
              <w:sz w:val="20"/>
              <w:szCs w:val="20"/>
            </w:rPr>
          </w:rPrChange>
        </w:rPr>
        <w:t xml:space="preserve">Condensador: Del tipo axial con descansos lubricados de por vida, con motor eléctrico a prueba de agua. </w:t>
      </w:r>
    </w:p>
    <w:p w14:paraId="171B3CEA" w14:textId="77777777" w:rsidR="00233795" w:rsidRPr="007C0386" w:rsidRDefault="00233795" w:rsidP="00233795">
      <w:pPr>
        <w:tabs>
          <w:tab w:val="left" w:pos="-720"/>
        </w:tabs>
        <w:suppressAutoHyphens/>
        <w:rPr>
          <w:rFonts w:ascii="Arial" w:hAnsi="Arial" w:cs="Arial"/>
          <w:color w:val="4F81BD" w:themeColor="accent1"/>
          <w:sz w:val="20"/>
          <w:szCs w:val="20"/>
          <w:rPrChange w:id="492" w:author="Carlos Ulloa" w:date="2022-03-04T11:33:00Z">
            <w:rPr>
              <w:rFonts w:ascii="Arial" w:hAnsi="Arial" w:cs="Arial"/>
              <w:sz w:val="20"/>
              <w:szCs w:val="20"/>
            </w:rPr>
          </w:rPrChange>
        </w:rPr>
      </w:pPr>
    </w:p>
    <w:p w14:paraId="0AFC88C5" w14:textId="77777777" w:rsidR="00233795" w:rsidRPr="007C0386" w:rsidRDefault="00233795" w:rsidP="00233795">
      <w:pPr>
        <w:tabs>
          <w:tab w:val="left" w:pos="-720"/>
        </w:tabs>
        <w:suppressAutoHyphens/>
        <w:rPr>
          <w:rFonts w:ascii="Arial" w:hAnsi="Arial" w:cs="Arial"/>
          <w:color w:val="4F81BD" w:themeColor="accent1"/>
          <w:sz w:val="20"/>
          <w:szCs w:val="20"/>
          <w:rPrChange w:id="49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94" w:author="Carlos Ulloa" w:date="2022-03-04T11:33:00Z">
            <w:rPr>
              <w:rFonts w:ascii="Arial" w:hAnsi="Arial" w:cs="Arial"/>
              <w:sz w:val="20"/>
              <w:szCs w:val="20"/>
            </w:rPr>
          </w:rPrChange>
        </w:rPr>
        <w:t>Para el caso del Split de ducto:</w:t>
      </w:r>
    </w:p>
    <w:p w14:paraId="1517A40B" w14:textId="77777777" w:rsidR="00233795" w:rsidRPr="007C0386" w:rsidRDefault="00233795" w:rsidP="00233795">
      <w:pPr>
        <w:tabs>
          <w:tab w:val="left" w:pos="-720"/>
        </w:tabs>
        <w:suppressAutoHyphens/>
        <w:rPr>
          <w:rFonts w:ascii="Arial" w:hAnsi="Arial" w:cs="Arial"/>
          <w:color w:val="4F81BD" w:themeColor="accent1"/>
          <w:sz w:val="20"/>
          <w:szCs w:val="20"/>
          <w:rPrChange w:id="49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96" w:author="Carlos Ulloa" w:date="2022-03-04T11:33:00Z">
            <w:rPr>
              <w:rFonts w:ascii="Arial" w:hAnsi="Arial" w:cs="Arial"/>
              <w:sz w:val="20"/>
              <w:szCs w:val="20"/>
            </w:rPr>
          </w:rPrChange>
        </w:rPr>
        <w:t xml:space="preserve"> Inyección: Del  tipo centrífugo, doble succión, multialeta curvada hacia delante. </w:t>
      </w:r>
    </w:p>
    <w:p w14:paraId="46FCEF7F" w14:textId="77777777" w:rsidR="00233795" w:rsidRPr="007C0386" w:rsidRDefault="00233795" w:rsidP="00233795">
      <w:pPr>
        <w:tabs>
          <w:tab w:val="left" w:pos="-720"/>
        </w:tabs>
        <w:suppressAutoHyphens/>
        <w:rPr>
          <w:rFonts w:ascii="Arial" w:hAnsi="Arial" w:cs="Arial"/>
          <w:color w:val="4F81BD" w:themeColor="accent1"/>
          <w:sz w:val="20"/>
          <w:szCs w:val="20"/>
          <w:rPrChange w:id="497" w:author="Carlos Ulloa" w:date="2022-03-04T11:33:00Z">
            <w:rPr>
              <w:rFonts w:ascii="Arial" w:hAnsi="Arial" w:cs="Arial"/>
              <w:sz w:val="20"/>
              <w:szCs w:val="20"/>
            </w:rPr>
          </w:rPrChange>
        </w:rPr>
      </w:pPr>
    </w:p>
    <w:p w14:paraId="707CA922" w14:textId="77777777" w:rsidR="00233795" w:rsidRPr="007C0386" w:rsidRDefault="00233795" w:rsidP="00233795">
      <w:pPr>
        <w:tabs>
          <w:tab w:val="left" w:pos="-720"/>
        </w:tabs>
        <w:suppressAutoHyphens/>
        <w:rPr>
          <w:rFonts w:ascii="Arial" w:hAnsi="Arial" w:cs="Arial"/>
          <w:color w:val="4F81BD" w:themeColor="accent1"/>
          <w:sz w:val="20"/>
          <w:szCs w:val="20"/>
          <w:rPrChange w:id="49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499" w:author="Carlos Ulloa" w:date="2022-03-04T11:33:00Z">
            <w:rPr>
              <w:rFonts w:ascii="Arial" w:hAnsi="Arial" w:cs="Arial"/>
              <w:sz w:val="20"/>
              <w:szCs w:val="20"/>
            </w:rPr>
          </w:rPrChange>
        </w:rPr>
        <w:t xml:space="preserve">- Compresores:   Herméticos,  montados  en  resortes  interiormente  y  en  aisladores  de vibración  de  goma,  exteriormente.  Con  todas  sus  protecciones,  tales  como: prevención de ciclos cortos,  relés de sobre corriente, protectores  térmicos  en  los  enrollados,  control  de  alta  presión  y  alta  temperatura, calefactor de cárter. </w:t>
      </w:r>
    </w:p>
    <w:p w14:paraId="797180EC" w14:textId="77777777" w:rsidR="00233795" w:rsidRPr="007C0386" w:rsidRDefault="00233795" w:rsidP="00233795">
      <w:pPr>
        <w:tabs>
          <w:tab w:val="left" w:pos="-720"/>
        </w:tabs>
        <w:suppressAutoHyphens/>
        <w:rPr>
          <w:rFonts w:ascii="Arial" w:hAnsi="Arial" w:cs="Arial"/>
          <w:color w:val="4F81BD" w:themeColor="accent1"/>
          <w:sz w:val="20"/>
          <w:szCs w:val="20"/>
          <w:rPrChange w:id="500" w:author="Carlos Ulloa" w:date="2022-03-04T11:33:00Z">
            <w:rPr>
              <w:rFonts w:ascii="Arial" w:hAnsi="Arial" w:cs="Arial"/>
              <w:sz w:val="20"/>
              <w:szCs w:val="20"/>
            </w:rPr>
          </w:rPrChange>
        </w:rPr>
      </w:pPr>
    </w:p>
    <w:p w14:paraId="126BDC71" w14:textId="77777777" w:rsidR="00233795" w:rsidRPr="007C0386" w:rsidRDefault="00233795" w:rsidP="00233795">
      <w:pPr>
        <w:tabs>
          <w:tab w:val="left" w:pos="-720"/>
        </w:tabs>
        <w:suppressAutoHyphens/>
        <w:rPr>
          <w:rFonts w:ascii="Arial" w:hAnsi="Arial" w:cs="Arial"/>
          <w:color w:val="4F81BD" w:themeColor="accent1"/>
          <w:sz w:val="20"/>
          <w:szCs w:val="20"/>
          <w:rPrChange w:id="50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02" w:author="Carlos Ulloa" w:date="2022-03-04T11:33:00Z">
            <w:rPr>
              <w:rFonts w:ascii="Arial" w:hAnsi="Arial" w:cs="Arial"/>
              <w:sz w:val="20"/>
              <w:szCs w:val="20"/>
            </w:rPr>
          </w:rPrChange>
        </w:rPr>
        <w:t xml:space="preserve">- Controles: Los controles de ciclo de refrigeración estarán probados e instalados en  fábrica.  La  operación  y  el  deshielo  serán  ejecutados  automáticamente.  Los  controles  eléctricos  estarán  alambrados  y  probados  en  fábrica  y  considerarán  todas  las  protecciones  en  línea  y  sobrecarga  necesarias. </w:t>
      </w:r>
    </w:p>
    <w:p w14:paraId="4EF49485" w14:textId="77777777" w:rsidR="00233795" w:rsidRPr="007C0386" w:rsidRDefault="00233795" w:rsidP="00233795">
      <w:pPr>
        <w:tabs>
          <w:tab w:val="left" w:pos="-720"/>
        </w:tabs>
        <w:suppressAutoHyphens/>
        <w:rPr>
          <w:rFonts w:ascii="Arial" w:hAnsi="Arial" w:cs="Arial"/>
          <w:color w:val="4F81BD" w:themeColor="accent1"/>
          <w:sz w:val="20"/>
          <w:szCs w:val="20"/>
          <w:rPrChange w:id="50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04" w:author="Carlos Ulloa" w:date="2022-03-04T11:33:00Z">
            <w:rPr>
              <w:rFonts w:ascii="Arial" w:hAnsi="Arial" w:cs="Arial"/>
              <w:sz w:val="20"/>
              <w:szCs w:val="20"/>
            </w:rPr>
          </w:rPrChange>
        </w:rPr>
        <w:t xml:space="preserve">El control de temperatura se llevará a cabo por acción de un termostato  ambiente frío-calor de operación automática.  </w:t>
      </w:r>
    </w:p>
    <w:p w14:paraId="17F2985F" w14:textId="77777777" w:rsidR="00233795" w:rsidRPr="007C0386" w:rsidRDefault="00233795" w:rsidP="00233795">
      <w:pPr>
        <w:tabs>
          <w:tab w:val="left" w:pos="-720"/>
        </w:tabs>
        <w:suppressAutoHyphens/>
        <w:rPr>
          <w:rFonts w:ascii="Arial" w:hAnsi="Arial" w:cs="Arial"/>
          <w:color w:val="4F81BD" w:themeColor="accent1"/>
          <w:sz w:val="20"/>
          <w:szCs w:val="20"/>
          <w:rPrChange w:id="505" w:author="Carlos Ulloa" w:date="2022-03-04T11:33:00Z">
            <w:rPr>
              <w:rFonts w:ascii="Arial" w:hAnsi="Arial" w:cs="Arial"/>
              <w:sz w:val="20"/>
              <w:szCs w:val="20"/>
            </w:rPr>
          </w:rPrChange>
        </w:rPr>
      </w:pPr>
    </w:p>
    <w:p w14:paraId="50CC371F" w14:textId="77777777" w:rsidR="00233795" w:rsidRPr="007C0386" w:rsidRDefault="00233795" w:rsidP="00233795">
      <w:pPr>
        <w:tabs>
          <w:tab w:val="left" w:pos="-720"/>
        </w:tabs>
        <w:suppressAutoHyphens/>
        <w:rPr>
          <w:rFonts w:ascii="Arial" w:hAnsi="Arial" w:cs="Arial"/>
          <w:color w:val="4F81BD" w:themeColor="accent1"/>
          <w:sz w:val="20"/>
          <w:szCs w:val="20"/>
          <w:rPrChange w:id="50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07" w:author="Carlos Ulloa" w:date="2022-03-04T11:33:00Z">
            <w:rPr>
              <w:rFonts w:ascii="Arial" w:hAnsi="Arial" w:cs="Arial"/>
              <w:sz w:val="20"/>
              <w:szCs w:val="20"/>
            </w:rPr>
          </w:rPrChange>
        </w:rPr>
        <w:t xml:space="preserve">- Filtros: Se proveerán  filtros de aire en  la conexión de succión del equipo,  los </w:t>
      </w:r>
    </w:p>
    <w:p w14:paraId="456B8C75" w14:textId="77777777" w:rsidR="00233795" w:rsidRPr="007C0386" w:rsidRDefault="00233795" w:rsidP="00233795">
      <w:pPr>
        <w:tabs>
          <w:tab w:val="left" w:pos="-720"/>
        </w:tabs>
        <w:suppressAutoHyphens/>
        <w:rPr>
          <w:rFonts w:ascii="Arial" w:hAnsi="Arial" w:cs="Arial"/>
          <w:color w:val="4F81BD" w:themeColor="accent1"/>
          <w:sz w:val="20"/>
          <w:szCs w:val="20"/>
          <w:rPrChange w:id="50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09" w:author="Carlos Ulloa" w:date="2022-03-04T11:33:00Z">
            <w:rPr>
              <w:rFonts w:ascii="Arial" w:hAnsi="Arial" w:cs="Arial"/>
              <w:sz w:val="20"/>
              <w:szCs w:val="20"/>
            </w:rPr>
          </w:rPrChange>
        </w:rPr>
        <w:t>que serán del tipo plano lavables.</w:t>
      </w:r>
    </w:p>
    <w:p w14:paraId="49F8496F" w14:textId="77777777" w:rsidR="00233795" w:rsidRPr="007C0386" w:rsidRDefault="00233795" w:rsidP="00233795">
      <w:pPr>
        <w:tabs>
          <w:tab w:val="left" w:pos="-720"/>
        </w:tabs>
        <w:suppressAutoHyphens/>
        <w:rPr>
          <w:rFonts w:ascii="Arial" w:hAnsi="Arial" w:cs="Arial"/>
          <w:color w:val="4F81BD" w:themeColor="accent1"/>
          <w:sz w:val="20"/>
          <w:szCs w:val="20"/>
          <w:rPrChange w:id="510" w:author="Carlos Ulloa" w:date="2022-03-04T11:33:00Z">
            <w:rPr>
              <w:rFonts w:ascii="Arial" w:hAnsi="Arial" w:cs="Arial"/>
              <w:sz w:val="20"/>
              <w:szCs w:val="20"/>
            </w:rPr>
          </w:rPrChange>
        </w:rPr>
      </w:pPr>
    </w:p>
    <w:p w14:paraId="5525F480" w14:textId="77777777" w:rsidR="00233795" w:rsidRPr="007C0386" w:rsidRDefault="00233795" w:rsidP="00233795">
      <w:pPr>
        <w:tabs>
          <w:tab w:val="left" w:pos="-720"/>
        </w:tabs>
        <w:suppressAutoHyphens/>
        <w:rPr>
          <w:rFonts w:ascii="Arial" w:hAnsi="Arial" w:cs="Arial"/>
          <w:color w:val="4F81BD" w:themeColor="accent1"/>
          <w:sz w:val="20"/>
          <w:szCs w:val="20"/>
          <w:rPrChange w:id="51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12" w:author="Carlos Ulloa" w:date="2022-03-04T11:33:00Z">
            <w:rPr>
              <w:rFonts w:ascii="Arial" w:hAnsi="Arial" w:cs="Arial"/>
              <w:sz w:val="20"/>
              <w:szCs w:val="20"/>
            </w:rPr>
          </w:rPrChange>
        </w:rPr>
        <w:t xml:space="preserve">Desagüe: Se proveerá una trampa de desagüe tipo “U” en la bandeja de condensado en cada unidad,  las que se canalizarán hacia desagües en  tubería de PVC. </w:t>
      </w:r>
    </w:p>
    <w:p w14:paraId="2C21AFCA" w14:textId="77777777" w:rsidR="00233795" w:rsidRPr="007C0386" w:rsidRDefault="00233795" w:rsidP="00233795">
      <w:pPr>
        <w:tabs>
          <w:tab w:val="left" w:pos="-720"/>
        </w:tabs>
        <w:suppressAutoHyphens/>
        <w:rPr>
          <w:rFonts w:ascii="Arial" w:hAnsi="Arial" w:cs="Arial"/>
          <w:color w:val="4F81BD" w:themeColor="accent1"/>
          <w:sz w:val="20"/>
          <w:szCs w:val="20"/>
          <w:rPrChange w:id="513" w:author="Carlos Ulloa" w:date="2022-03-04T11:33:00Z">
            <w:rPr>
              <w:rFonts w:ascii="Arial" w:hAnsi="Arial" w:cs="Arial"/>
              <w:sz w:val="20"/>
              <w:szCs w:val="20"/>
            </w:rPr>
          </w:rPrChange>
        </w:rPr>
      </w:pPr>
    </w:p>
    <w:p w14:paraId="23619155" w14:textId="77777777" w:rsidR="00233795" w:rsidRPr="007C0386" w:rsidRDefault="00233795" w:rsidP="00233795">
      <w:pPr>
        <w:tabs>
          <w:tab w:val="left" w:pos="-720"/>
        </w:tabs>
        <w:suppressAutoHyphens/>
        <w:rPr>
          <w:rFonts w:ascii="Arial" w:hAnsi="Arial" w:cs="Arial"/>
          <w:color w:val="4F81BD" w:themeColor="accent1"/>
          <w:sz w:val="20"/>
          <w:szCs w:val="20"/>
          <w:rPrChange w:id="51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15" w:author="Carlos Ulloa" w:date="2022-03-04T11:33:00Z">
            <w:rPr>
              <w:rFonts w:ascii="Arial" w:hAnsi="Arial" w:cs="Arial"/>
              <w:sz w:val="20"/>
              <w:szCs w:val="20"/>
            </w:rPr>
          </w:rPrChange>
        </w:rPr>
        <w:t xml:space="preserve">La interconexión de los circuitos de refrigeración para los equipos, entre el  serpentín y su unidad Condensadora, se deberán hacer mediante tuberías de cobre tipo “L”, especial para este tipo de instalaciones, de diámetros de acuerdo a normas de fabricante de los equipos. Todas  las uniones de las tuberías serán  realizadas con soldadura de plata con un porcentaje mínimo de 15% en ambiente inerte, para evitar corrosiones  interiores (flujo  permanente de  presión  de  nitrógeno). </w:t>
      </w:r>
    </w:p>
    <w:p w14:paraId="71111F26" w14:textId="77777777" w:rsidR="00233795" w:rsidRPr="007C0386" w:rsidRDefault="00233795" w:rsidP="00233795">
      <w:pPr>
        <w:tabs>
          <w:tab w:val="left" w:pos="-720"/>
        </w:tabs>
        <w:suppressAutoHyphens/>
        <w:rPr>
          <w:rFonts w:ascii="Arial" w:hAnsi="Arial" w:cs="Arial"/>
          <w:color w:val="4F81BD" w:themeColor="accent1"/>
          <w:sz w:val="20"/>
          <w:szCs w:val="20"/>
          <w:rPrChange w:id="516" w:author="Carlos Ulloa" w:date="2022-03-04T11:33:00Z">
            <w:rPr>
              <w:rFonts w:ascii="Arial" w:hAnsi="Arial" w:cs="Arial"/>
              <w:sz w:val="20"/>
              <w:szCs w:val="20"/>
            </w:rPr>
          </w:rPrChange>
        </w:rPr>
      </w:pPr>
    </w:p>
    <w:p w14:paraId="38E4FAA1" w14:textId="77777777" w:rsidR="00233795" w:rsidRPr="007C0386" w:rsidRDefault="00233795" w:rsidP="00233795">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Change w:id="517" w:author="Carlos Ulloa" w:date="2022-03-04T11:33:00Z">
            <w:rPr>
              <w:rFonts w:ascii="Arial" w:hAnsi="Arial" w:cs="Arial"/>
              <w:sz w:val="20"/>
              <w:szCs w:val="20"/>
            </w:rPr>
          </w:rPrChange>
        </w:rPr>
        <w:t>La aislación de las líneas de refrigeración (succión y descarga), de acuerdo a las recomendaciones del fabricante de los equipos de climatización, es el uso de aislación tipo poliuretano goma  RUBATEX , closed Cell R-180 o similar. Todas las líneas de refrigeración que queden al exterior, deben estar con elemento para protección mecánica y protección UV, se recomienda disponer de forro metálico.</w:t>
      </w:r>
    </w:p>
    <w:p w14:paraId="38438491" w14:textId="77777777" w:rsidR="00C77BDB" w:rsidRPr="007C0386" w:rsidRDefault="00C77BDB" w:rsidP="00233795">
      <w:pPr>
        <w:tabs>
          <w:tab w:val="left" w:pos="-720"/>
        </w:tabs>
        <w:suppressAutoHyphens/>
        <w:rPr>
          <w:rFonts w:ascii="Arial" w:hAnsi="Arial" w:cs="Arial"/>
          <w:color w:val="4F81BD" w:themeColor="accent1"/>
          <w:sz w:val="20"/>
          <w:szCs w:val="20"/>
        </w:rPr>
      </w:pP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C77BDB" w:rsidRPr="007C0386" w14:paraId="63AC68E2" w14:textId="77777777" w:rsidTr="00C77BDB">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612A4"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22.6.1.5.1</w:t>
            </w:r>
          </w:p>
        </w:tc>
        <w:tc>
          <w:tcPr>
            <w:tcW w:w="6960" w:type="dxa"/>
            <w:tcBorders>
              <w:top w:val="single" w:sz="4" w:space="0" w:color="auto"/>
              <w:left w:val="nil"/>
              <w:bottom w:val="single" w:sz="4" w:space="0" w:color="auto"/>
              <w:right w:val="single" w:sz="4" w:space="0" w:color="auto"/>
            </w:tcBorders>
            <w:shd w:val="clear" w:color="auto" w:fill="auto"/>
            <w:noWrap/>
            <w:vAlign w:val="bottom"/>
            <w:hideMark/>
          </w:tcPr>
          <w:p w14:paraId="25F5D9AC"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Split Muro 9000 Btu/hr</w:t>
            </w:r>
          </w:p>
        </w:tc>
      </w:tr>
      <w:tr w:rsidR="00C77BDB" w:rsidRPr="007C0386" w14:paraId="78215C8F"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6840984A"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22.6.1.5.2</w:t>
            </w:r>
          </w:p>
        </w:tc>
        <w:tc>
          <w:tcPr>
            <w:tcW w:w="6960" w:type="dxa"/>
            <w:tcBorders>
              <w:top w:val="nil"/>
              <w:left w:val="nil"/>
              <w:bottom w:val="single" w:sz="4" w:space="0" w:color="auto"/>
              <w:right w:val="single" w:sz="4" w:space="0" w:color="auto"/>
            </w:tcBorders>
            <w:shd w:val="clear" w:color="auto" w:fill="auto"/>
            <w:noWrap/>
            <w:vAlign w:val="bottom"/>
            <w:hideMark/>
          </w:tcPr>
          <w:p w14:paraId="111F4832"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Split Cassette 9000 Btu/hr</w:t>
            </w:r>
          </w:p>
        </w:tc>
      </w:tr>
      <w:tr w:rsidR="00C77BDB" w:rsidRPr="007C0386" w14:paraId="4FAB3395"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2E8D535"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22.6.1.5.3</w:t>
            </w:r>
          </w:p>
        </w:tc>
        <w:tc>
          <w:tcPr>
            <w:tcW w:w="6960" w:type="dxa"/>
            <w:tcBorders>
              <w:top w:val="nil"/>
              <w:left w:val="nil"/>
              <w:bottom w:val="single" w:sz="4" w:space="0" w:color="auto"/>
              <w:right w:val="single" w:sz="4" w:space="0" w:color="auto"/>
            </w:tcBorders>
            <w:shd w:val="clear" w:color="auto" w:fill="auto"/>
            <w:noWrap/>
            <w:vAlign w:val="bottom"/>
            <w:hideMark/>
          </w:tcPr>
          <w:p w14:paraId="29482474"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Split Cassette 12000 Btu/hr</w:t>
            </w:r>
          </w:p>
        </w:tc>
      </w:tr>
      <w:tr w:rsidR="00C77BDB" w:rsidRPr="007C0386" w14:paraId="08E826A8" w14:textId="77777777" w:rsidTr="00C77BDB">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75E6B2DE" w14:textId="77777777" w:rsidR="00C77BDB" w:rsidRPr="007C0386" w:rsidRDefault="00C77BDB" w:rsidP="00C77BDB">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22.6.1.5.4</w:t>
            </w:r>
          </w:p>
        </w:tc>
        <w:tc>
          <w:tcPr>
            <w:tcW w:w="6960" w:type="dxa"/>
            <w:tcBorders>
              <w:top w:val="nil"/>
              <w:left w:val="nil"/>
              <w:bottom w:val="single" w:sz="4" w:space="0" w:color="auto"/>
              <w:right w:val="single" w:sz="4" w:space="0" w:color="auto"/>
            </w:tcBorders>
            <w:shd w:val="clear" w:color="auto" w:fill="auto"/>
            <w:noWrap/>
            <w:vAlign w:val="bottom"/>
            <w:hideMark/>
          </w:tcPr>
          <w:p w14:paraId="2E68E363" w14:textId="77777777" w:rsidR="00C77BDB" w:rsidRPr="007C0386" w:rsidRDefault="00C77BDB" w:rsidP="00C77BDB">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Split Cassette 15000 Btu/hr</w:t>
            </w:r>
          </w:p>
        </w:tc>
      </w:tr>
    </w:tbl>
    <w:p w14:paraId="114180A7" w14:textId="77777777" w:rsidR="00C77BDB" w:rsidRPr="007C0386" w:rsidRDefault="00C77BDB" w:rsidP="00233795">
      <w:pPr>
        <w:tabs>
          <w:tab w:val="left" w:pos="-720"/>
        </w:tabs>
        <w:suppressAutoHyphens/>
        <w:rPr>
          <w:rFonts w:ascii="Arial" w:hAnsi="Arial" w:cs="Arial"/>
          <w:color w:val="4F81BD" w:themeColor="accent1"/>
          <w:sz w:val="20"/>
          <w:szCs w:val="20"/>
          <w:rPrChange w:id="518" w:author="Carlos Ulloa" w:date="2022-03-04T11:33:00Z">
            <w:rPr>
              <w:rFonts w:ascii="Arial" w:hAnsi="Arial" w:cs="Arial"/>
              <w:sz w:val="20"/>
              <w:szCs w:val="20"/>
            </w:rPr>
          </w:rPrChange>
        </w:rPr>
      </w:pPr>
    </w:p>
    <w:p w14:paraId="436FB5D9" w14:textId="77777777" w:rsidR="00233795" w:rsidRPr="007C0386" w:rsidRDefault="00233795" w:rsidP="00233795">
      <w:pPr>
        <w:rPr>
          <w:rFonts w:ascii="Arial" w:hAnsi="Arial" w:cs="Arial"/>
          <w:color w:val="4F81BD" w:themeColor="accent1"/>
          <w:sz w:val="20"/>
          <w:szCs w:val="20"/>
          <w:rPrChange w:id="519" w:author="Carlos Ulloa" w:date="2022-03-04T11:33:00Z">
            <w:rPr>
              <w:rFonts w:ascii="Arial" w:hAnsi="Arial" w:cs="Arial"/>
              <w:sz w:val="20"/>
              <w:szCs w:val="20"/>
            </w:rPr>
          </w:rPrChange>
        </w:rPr>
      </w:pPr>
    </w:p>
    <w:p w14:paraId="2FA02AFD" w14:textId="77777777" w:rsidR="00233795" w:rsidRPr="007C0386" w:rsidRDefault="00233795" w:rsidP="003E7D60">
      <w:pPr>
        <w:pStyle w:val="Prrafodelista"/>
        <w:numPr>
          <w:ilvl w:val="2"/>
          <w:numId w:val="30"/>
        </w:numPr>
        <w:rPr>
          <w:rFonts w:ascii="Arial" w:hAnsi="Arial" w:cs="Arial"/>
          <w:b/>
          <w:color w:val="4F81BD" w:themeColor="accent1"/>
          <w:sz w:val="20"/>
          <w:szCs w:val="20"/>
          <w:u w:val="single"/>
          <w:lang w:val="es-ES"/>
          <w:rPrChange w:id="520" w:author="Carlos Ulloa" w:date="2022-03-04T11:33:00Z">
            <w:rPr>
              <w:rFonts w:ascii="Arial" w:hAnsi="Arial" w:cs="Arial"/>
              <w:b/>
              <w:sz w:val="20"/>
              <w:szCs w:val="20"/>
              <w:u w:val="single"/>
              <w:lang w:val="es-ES"/>
            </w:rPr>
          </w:rPrChange>
        </w:rPr>
      </w:pPr>
      <w:bookmarkStart w:id="521" w:name="_Toc300700921"/>
      <w:bookmarkStart w:id="522" w:name="_Toc301209171"/>
      <w:bookmarkStart w:id="523" w:name="_Toc301298605"/>
      <w:bookmarkStart w:id="524" w:name="_Toc301384730"/>
      <w:bookmarkStart w:id="525" w:name="_Toc5976596"/>
      <w:bookmarkStart w:id="526" w:name="_Toc26477345"/>
      <w:bookmarkEnd w:id="521"/>
      <w:bookmarkEnd w:id="522"/>
      <w:bookmarkEnd w:id="523"/>
      <w:bookmarkEnd w:id="524"/>
      <w:r w:rsidRPr="007C0386">
        <w:rPr>
          <w:rFonts w:ascii="Arial" w:hAnsi="Arial" w:cs="Arial"/>
          <w:b/>
          <w:color w:val="4F81BD" w:themeColor="accent1"/>
          <w:sz w:val="20"/>
          <w:szCs w:val="20"/>
          <w:u w:val="single"/>
          <w:lang w:val="es-ES"/>
          <w:rPrChange w:id="527" w:author="Carlos Ulloa" w:date="2022-03-04T11:33:00Z">
            <w:rPr>
              <w:rFonts w:ascii="Arial" w:eastAsia="Times New Roman" w:hAnsi="Arial" w:cs="Arial"/>
              <w:b/>
              <w:sz w:val="20"/>
              <w:szCs w:val="20"/>
              <w:u w:val="single"/>
              <w:lang w:val="es-ES" w:eastAsia="es-ES"/>
            </w:rPr>
          </w:rPrChange>
        </w:rPr>
        <w:t>MATERIALES.</w:t>
      </w:r>
      <w:bookmarkEnd w:id="525"/>
      <w:bookmarkEnd w:id="526"/>
    </w:p>
    <w:p w14:paraId="2E9DE7A1" w14:textId="77777777" w:rsidR="00F91D27" w:rsidRPr="007C0386" w:rsidRDefault="00F91D27" w:rsidP="00F91D27">
      <w:pPr>
        <w:rPr>
          <w:rFonts w:ascii="Arial" w:hAnsi="Arial" w:cs="Arial"/>
          <w:b/>
          <w:color w:val="4F81BD" w:themeColor="accent1"/>
          <w:sz w:val="20"/>
          <w:szCs w:val="20"/>
          <w:rPrChange w:id="528" w:author="Carlos Ulloa" w:date="2022-03-04T11:33:00Z">
            <w:rPr>
              <w:rFonts w:ascii="Arial" w:hAnsi="Arial" w:cs="Arial"/>
              <w:b/>
              <w:sz w:val="20"/>
              <w:szCs w:val="20"/>
            </w:rPr>
          </w:rPrChange>
        </w:rPr>
      </w:pPr>
    </w:p>
    <w:p w14:paraId="7ACBDC68"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529" w:author="Carlos Ulloa" w:date="2022-03-04T11:33:00Z">
            <w:rPr>
              <w:rFonts w:ascii="Arial" w:hAnsi="Arial" w:cs="Arial"/>
              <w:b/>
              <w:sz w:val="20"/>
              <w:szCs w:val="20"/>
              <w:u w:val="single"/>
              <w:lang w:val="es-ES"/>
            </w:rPr>
          </w:rPrChange>
        </w:rPr>
      </w:pPr>
      <w:bookmarkStart w:id="530" w:name="_Toc5976597"/>
      <w:bookmarkStart w:id="531" w:name="_Toc26477346"/>
      <w:r w:rsidRPr="007C0386">
        <w:rPr>
          <w:rFonts w:ascii="Arial" w:hAnsi="Arial" w:cs="Arial"/>
          <w:b/>
          <w:color w:val="4F81BD" w:themeColor="accent1"/>
          <w:sz w:val="20"/>
          <w:szCs w:val="20"/>
          <w:u w:val="single"/>
          <w:lang w:val="es-ES"/>
          <w:rPrChange w:id="532" w:author="Carlos Ulloa" w:date="2022-03-04T11:33:00Z">
            <w:rPr>
              <w:rFonts w:ascii="Arial" w:eastAsia="Times New Roman" w:hAnsi="Arial" w:cs="Arial"/>
              <w:b/>
              <w:sz w:val="20"/>
              <w:szCs w:val="20"/>
              <w:u w:val="single"/>
              <w:lang w:val="es-ES" w:eastAsia="es-ES"/>
            </w:rPr>
          </w:rPrChange>
        </w:rPr>
        <w:t>Ductos y soportes.</w:t>
      </w:r>
      <w:bookmarkEnd w:id="530"/>
      <w:bookmarkEnd w:id="531"/>
    </w:p>
    <w:p w14:paraId="79D38893" w14:textId="77777777" w:rsidR="00233795" w:rsidRPr="007C0386" w:rsidRDefault="00233795" w:rsidP="003E7D60">
      <w:pPr>
        <w:pStyle w:val="Prrafodelista"/>
        <w:numPr>
          <w:ilvl w:val="4"/>
          <w:numId w:val="30"/>
        </w:numPr>
        <w:rPr>
          <w:rFonts w:ascii="Arial" w:hAnsi="Arial" w:cs="Arial"/>
          <w:b/>
          <w:color w:val="4F81BD" w:themeColor="accent1"/>
          <w:sz w:val="20"/>
          <w:szCs w:val="20"/>
          <w:u w:val="single"/>
          <w:lang w:val="es-ES"/>
          <w:rPrChange w:id="533" w:author="Carlos Ulloa" w:date="2022-03-04T11:33:00Z">
            <w:rPr>
              <w:rFonts w:ascii="Arial" w:hAnsi="Arial" w:cs="Arial"/>
              <w:b/>
              <w:sz w:val="20"/>
              <w:szCs w:val="20"/>
              <w:u w:val="single"/>
              <w:lang w:val="es-ES"/>
            </w:rPr>
          </w:rPrChange>
        </w:rPr>
      </w:pPr>
      <w:bookmarkStart w:id="534" w:name="_Toc5976598"/>
      <w:bookmarkStart w:id="535" w:name="_Toc26477347"/>
      <w:r w:rsidRPr="007C0386">
        <w:rPr>
          <w:rFonts w:ascii="Arial" w:hAnsi="Arial" w:cs="Arial"/>
          <w:b/>
          <w:color w:val="4F81BD" w:themeColor="accent1"/>
          <w:sz w:val="20"/>
          <w:szCs w:val="20"/>
          <w:u w:val="single"/>
          <w:lang w:val="es-ES"/>
          <w:rPrChange w:id="536" w:author="Carlos Ulloa" w:date="2022-03-04T11:33:00Z">
            <w:rPr>
              <w:rFonts w:ascii="Arial" w:eastAsia="Times New Roman" w:hAnsi="Arial" w:cs="Arial"/>
              <w:b/>
              <w:sz w:val="20"/>
              <w:szCs w:val="20"/>
              <w:u w:val="single"/>
              <w:lang w:val="es-ES" w:eastAsia="es-ES"/>
            </w:rPr>
          </w:rPrChange>
        </w:rPr>
        <w:t>Ductos de acero galvanizado.</w:t>
      </w:r>
      <w:bookmarkEnd w:id="534"/>
      <w:bookmarkEnd w:id="535"/>
    </w:p>
    <w:p w14:paraId="432B66EA"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3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38" w:author="Carlos Ulloa" w:date="2022-03-04T11:33:00Z">
            <w:rPr>
              <w:rFonts w:ascii="Arial" w:hAnsi="Arial" w:cs="Arial"/>
              <w:sz w:val="20"/>
              <w:szCs w:val="20"/>
            </w:rPr>
          </w:rPrChange>
        </w:rPr>
        <w:t>a.</w:t>
      </w:r>
      <w:r w:rsidRPr="007C0386">
        <w:rPr>
          <w:rFonts w:ascii="Arial" w:hAnsi="Arial" w:cs="Arial"/>
          <w:color w:val="4F81BD" w:themeColor="accent1"/>
          <w:sz w:val="20"/>
          <w:szCs w:val="20"/>
          <w:rPrChange w:id="539" w:author="Carlos Ulloa" w:date="2022-03-04T11:33:00Z">
            <w:rPr>
              <w:rFonts w:ascii="Arial" w:hAnsi="Arial" w:cs="Arial"/>
              <w:sz w:val="20"/>
              <w:szCs w:val="20"/>
            </w:rPr>
          </w:rPrChange>
        </w:rPr>
        <w:tab/>
        <w:t>Se clasifican aquí los ductos de inyección, retorno, toma de aire exterior y extracción normal.</w:t>
      </w:r>
    </w:p>
    <w:p w14:paraId="7317EE0E"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4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41" w:author="Carlos Ulloa" w:date="2022-03-04T11:33:00Z">
            <w:rPr>
              <w:rFonts w:ascii="Arial" w:hAnsi="Arial" w:cs="Arial"/>
              <w:sz w:val="20"/>
              <w:szCs w:val="20"/>
            </w:rPr>
          </w:rPrChange>
        </w:rPr>
        <w:t>b.</w:t>
      </w:r>
      <w:r w:rsidRPr="007C0386">
        <w:rPr>
          <w:rFonts w:ascii="Arial" w:hAnsi="Arial" w:cs="Arial"/>
          <w:color w:val="4F81BD" w:themeColor="accent1"/>
          <w:sz w:val="20"/>
          <w:szCs w:val="20"/>
          <w:rPrChange w:id="542" w:author="Carlos Ulloa" w:date="2022-03-04T11:33:00Z">
            <w:rPr>
              <w:rFonts w:ascii="Arial" w:hAnsi="Arial" w:cs="Arial"/>
              <w:sz w:val="20"/>
              <w:szCs w:val="20"/>
            </w:rPr>
          </w:rPrChange>
        </w:rPr>
        <w:tab/>
        <w:t>Se confeccionarán en planchas de acero galvanizado.</w:t>
      </w:r>
    </w:p>
    <w:p w14:paraId="78148120"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4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44" w:author="Carlos Ulloa" w:date="2022-03-04T11:33:00Z">
            <w:rPr>
              <w:rFonts w:ascii="Arial" w:hAnsi="Arial" w:cs="Arial"/>
              <w:sz w:val="20"/>
              <w:szCs w:val="20"/>
            </w:rPr>
          </w:rPrChange>
        </w:rPr>
        <w:t>c.</w:t>
      </w:r>
      <w:r w:rsidRPr="007C0386">
        <w:rPr>
          <w:rFonts w:ascii="Arial" w:hAnsi="Arial" w:cs="Arial"/>
          <w:color w:val="4F81BD" w:themeColor="accent1"/>
          <w:sz w:val="20"/>
          <w:szCs w:val="20"/>
          <w:rPrChange w:id="545" w:author="Carlos Ulloa" w:date="2022-03-04T11:33:00Z">
            <w:rPr>
              <w:rFonts w:ascii="Arial" w:hAnsi="Arial" w:cs="Arial"/>
              <w:sz w:val="20"/>
              <w:szCs w:val="20"/>
            </w:rPr>
          </w:rPrChange>
        </w:rPr>
        <w:tab/>
        <w:t>Serán fabricados según norma SMACNA, la clasificación nominal corresponderá a Baja Presión, salvo indicación contraria.</w:t>
      </w:r>
    </w:p>
    <w:p w14:paraId="45AA9426"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4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47" w:author="Carlos Ulloa" w:date="2022-03-04T11:33:00Z">
            <w:rPr>
              <w:rFonts w:ascii="Arial" w:hAnsi="Arial" w:cs="Arial"/>
              <w:sz w:val="20"/>
              <w:szCs w:val="20"/>
            </w:rPr>
          </w:rPrChange>
        </w:rPr>
        <w:t>d.</w:t>
      </w:r>
      <w:r w:rsidRPr="007C0386">
        <w:rPr>
          <w:rFonts w:ascii="Arial" w:hAnsi="Arial" w:cs="Arial"/>
          <w:color w:val="4F81BD" w:themeColor="accent1"/>
          <w:sz w:val="20"/>
          <w:szCs w:val="20"/>
          <w:rPrChange w:id="548" w:author="Carlos Ulloa" w:date="2022-03-04T11:33:00Z">
            <w:rPr>
              <w:rFonts w:ascii="Arial" w:hAnsi="Arial" w:cs="Arial"/>
              <w:sz w:val="20"/>
              <w:szCs w:val="20"/>
            </w:rPr>
          </w:rPrChange>
        </w:rPr>
        <w:tab/>
        <w:t>Los cambios de dirección se realizarán con curvas de radio amplio como se muestra en planos, o mediante codos de ángulo vivo provistos de deflectores múltiples.</w:t>
      </w:r>
    </w:p>
    <w:p w14:paraId="3C024275"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4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50" w:author="Carlos Ulloa" w:date="2022-03-04T11:33:00Z">
            <w:rPr>
              <w:rFonts w:ascii="Arial" w:hAnsi="Arial" w:cs="Arial"/>
              <w:sz w:val="20"/>
              <w:szCs w:val="20"/>
            </w:rPr>
          </w:rPrChange>
        </w:rPr>
        <w:t>e.</w:t>
      </w:r>
      <w:r w:rsidRPr="007C0386">
        <w:rPr>
          <w:rFonts w:ascii="Arial" w:hAnsi="Arial" w:cs="Arial"/>
          <w:color w:val="4F81BD" w:themeColor="accent1"/>
          <w:sz w:val="20"/>
          <w:szCs w:val="20"/>
          <w:rPrChange w:id="551" w:author="Carlos Ulloa" w:date="2022-03-04T11:33:00Z">
            <w:rPr>
              <w:rFonts w:ascii="Arial" w:hAnsi="Arial" w:cs="Arial"/>
              <w:sz w:val="20"/>
              <w:szCs w:val="20"/>
            </w:rPr>
          </w:rPrChange>
        </w:rPr>
        <w:tab/>
        <w:t>En los ramales con 3 o más bocas, debe contemplarse templador regulador de caudal con manejo y fijación en cuadrante exterior, aunque no aparezca expresado en planos.</w:t>
      </w:r>
    </w:p>
    <w:p w14:paraId="3DBC5560"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5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53" w:author="Carlos Ulloa" w:date="2022-03-04T11:33:00Z">
            <w:rPr>
              <w:rFonts w:ascii="Arial" w:hAnsi="Arial" w:cs="Arial"/>
              <w:sz w:val="20"/>
              <w:szCs w:val="20"/>
            </w:rPr>
          </w:rPrChange>
        </w:rPr>
        <w:t>f.</w:t>
      </w:r>
      <w:r w:rsidRPr="007C0386">
        <w:rPr>
          <w:rFonts w:ascii="Arial" w:hAnsi="Arial" w:cs="Arial"/>
          <w:color w:val="4F81BD" w:themeColor="accent1"/>
          <w:sz w:val="20"/>
          <w:szCs w:val="20"/>
          <w:rPrChange w:id="554" w:author="Carlos Ulloa" w:date="2022-03-04T11:33:00Z">
            <w:rPr>
              <w:rFonts w:ascii="Arial" w:hAnsi="Arial" w:cs="Arial"/>
              <w:sz w:val="20"/>
              <w:szCs w:val="20"/>
            </w:rPr>
          </w:rPrChange>
        </w:rPr>
        <w:tab/>
        <w:t>En juntas de dilatación del edificio, se instalarán uniones flexibles de lona engomada o similar.</w:t>
      </w:r>
    </w:p>
    <w:p w14:paraId="7D2419AA"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5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56" w:author="Carlos Ulloa" w:date="2022-03-04T11:33:00Z">
            <w:rPr>
              <w:rFonts w:ascii="Arial" w:hAnsi="Arial" w:cs="Arial"/>
              <w:sz w:val="20"/>
              <w:szCs w:val="20"/>
            </w:rPr>
          </w:rPrChange>
        </w:rPr>
        <w:t>g.</w:t>
      </w:r>
      <w:r w:rsidRPr="007C0386">
        <w:rPr>
          <w:rFonts w:ascii="Arial" w:hAnsi="Arial" w:cs="Arial"/>
          <w:color w:val="4F81BD" w:themeColor="accent1"/>
          <w:sz w:val="20"/>
          <w:szCs w:val="20"/>
          <w:rPrChange w:id="557" w:author="Carlos Ulloa" w:date="2022-03-04T11:33:00Z">
            <w:rPr>
              <w:rFonts w:ascii="Arial" w:hAnsi="Arial" w:cs="Arial"/>
              <w:sz w:val="20"/>
              <w:szCs w:val="20"/>
            </w:rPr>
          </w:rPrChange>
        </w:rPr>
        <w:tab/>
        <w:t xml:space="preserve">Los ductos, curvas y otras piezas, se montarán con pares de soportes fabricados en acero plano 25 x </w:t>
      </w:r>
      <w:smartTag w:uri="urn:schemas-microsoft-com:office:smarttags" w:element="metricconverter">
        <w:smartTagPr>
          <w:attr w:name="ProductID" w:val="3 mm"/>
        </w:smartTagPr>
        <w:r w:rsidRPr="007C0386">
          <w:rPr>
            <w:rFonts w:ascii="Arial" w:hAnsi="Arial" w:cs="Arial"/>
            <w:color w:val="4F81BD" w:themeColor="accent1"/>
            <w:sz w:val="20"/>
            <w:szCs w:val="20"/>
            <w:rPrChange w:id="558" w:author="Carlos Ulloa" w:date="2022-03-04T11:33:00Z">
              <w:rPr>
                <w:rFonts w:ascii="Arial" w:hAnsi="Arial" w:cs="Arial"/>
                <w:sz w:val="20"/>
                <w:szCs w:val="20"/>
              </w:rPr>
            </w:rPrChange>
          </w:rPr>
          <w:t>3 mm</w:t>
        </w:r>
      </w:smartTag>
      <w:r w:rsidRPr="007C0386">
        <w:rPr>
          <w:rFonts w:ascii="Arial" w:hAnsi="Arial" w:cs="Arial"/>
          <w:color w:val="4F81BD" w:themeColor="accent1"/>
          <w:sz w:val="20"/>
          <w:szCs w:val="20"/>
          <w:rPrChange w:id="559" w:author="Carlos Ulloa" w:date="2022-03-04T11:33:00Z">
            <w:rPr>
              <w:rFonts w:ascii="Arial" w:hAnsi="Arial" w:cs="Arial"/>
              <w:sz w:val="20"/>
              <w:szCs w:val="20"/>
            </w:rPr>
          </w:rPrChange>
        </w:rPr>
        <w:t xml:space="preserve">, distanciados a </w:t>
      </w:r>
      <w:smartTag w:uri="urn:schemas-microsoft-com:office:smarttags" w:element="metricconverter">
        <w:smartTagPr>
          <w:attr w:name="ProductID" w:val="2400 mm"/>
        </w:smartTagPr>
        <w:r w:rsidRPr="007C0386">
          <w:rPr>
            <w:rFonts w:ascii="Arial" w:hAnsi="Arial" w:cs="Arial"/>
            <w:color w:val="4F81BD" w:themeColor="accent1"/>
            <w:sz w:val="20"/>
            <w:szCs w:val="20"/>
            <w:rPrChange w:id="560" w:author="Carlos Ulloa" w:date="2022-03-04T11:33:00Z">
              <w:rPr>
                <w:rFonts w:ascii="Arial" w:hAnsi="Arial" w:cs="Arial"/>
                <w:sz w:val="20"/>
                <w:szCs w:val="20"/>
              </w:rPr>
            </w:rPrChange>
          </w:rPr>
          <w:t>2400 mm</w:t>
        </w:r>
      </w:smartTag>
      <w:r w:rsidRPr="007C0386">
        <w:rPr>
          <w:rFonts w:ascii="Arial" w:hAnsi="Arial" w:cs="Arial"/>
          <w:color w:val="4F81BD" w:themeColor="accent1"/>
          <w:sz w:val="20"/>
          <w:szCs w:val="20"/>
          <w:rPrChange w:id="561" w:author="Carlos Ulloa" w:date="2022-03-04T11:33:00Z">
            <w:rPr>
              <w:rFonts w:ascii="Arial" w:hAnsi="Arial" w:cs="Arial"/>
              <w:sz w:val="20"/>
              <w:szCs w:val="20"/>
            </w:rPr>
          </w:rPrChange>
        </w:rPr>
        <w:t xml:space="preserve"> máximo y a lo menos en cada curva.</w:t>
      </w:r>
    </w:p>
    <w:p w14:paraId="6CF98E22"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6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63" w:author="Carlos Ulloa" w:date="2022-03-04T11:33:00Z">
            <w:rPr>
              <w:rFonts w:ascii="Arial" w:hAnsi="Arial" w:cs="Arial"/>
              <w:sz w:val="20"/>
              <w:szCs w:val="20"/>
            </w:rPr>
          </w:rPrChange>
        </w:rPr>
        <w:t>h.</w:t>
      </w:r>
      <w:r w:rsidRPr="007C0386">
        <w:rPr>
          <w:rFonts w:ascii="Arial" w:hAnsi="Arial" w:cs="Arial"/>
          <w:color w:val="4F81BD" w:themeColor="accent1"/>
          <w:sz w:val="20"/>
          <w:szCs w:val="20"/>
          <w:rPrChange w:id="564" w:author="Carlos Ulloa" w:date="2022-03-04T11:33:00Z">
            <w:rPr>
              <w:rFonts w:ascii="Arial" w:hAnsi="Arial" w:cs="Arial"/>
              <w:sz w:val="20"/>
              <w:szCs w:val="20"/>
            </w:rPr>
          </w:rPrChange>
        </w:rPr>
        <w:tab/>
        <w:t>Se anclarán a estructura mediante tarugos de expansión o soldados, según el caso.</w:t>
      </w:r>
    </w:p>
    <w:p w14:paraId="3CCEA676"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56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566" w:author="Carlos Ulloa" w:date="2022-03-04T11:33:00Z">
            <w:rPr>
              <w:rFonts w:ascii="Arial" w:hAnsi="Arial" w:cs="Arial"/>
              <w:sz w:val="20"/>
              <w:szCs w:val="20"/>
            </w:rPr>
          </w:rPrChange>
        </w:rPr>
        <w:t>i.</w:t>
      </w:r>
      <w:r w:rsidRPr="007C0386">
        <w:rPr>
          <w:rFonts w:ascii="Arial" w:hAnsi="Arial" w:cs="Arial"/>
          <w:color w:val="4F81BD" w:themeColor="accent1"/>
          <w:sz w:val="20"/>
          <w:szCs w:val="20"/>
          <w:rPrChange w:id="567" w:author="Carlos Ulloa" w:date="2022-03-04T11:33:00Z">
            <w:rPr>
              <w:rFonts w:ascii="Arial" w:hAnsi="Arial" w:cs="Arial"/>
              <w:sz w:val="20"/>
              <w:szCs w:val="20"/>
            </w:rPr>
          </w:rPrChange>
        </w:rPr>
        <w:tab/>
        <w:t xml:space="preserve">En caso de intemperie sobre cubierta, se apoyarán a ella mediante soportación similar a la anterior  pero de acero ángulo 30 x </w:t>
      </w:r>
      <w:smartTag w:uri="urn:schemas-microsoft-com:office:smarttags" w:element="metricconverter">
        <w:smartTagPr>
          <w:attr w:name="ProductID" w:val="3 mm"/>
        </w:smartTagPr>
        <w:r w:rsidRPr="007C0386">
          <w:rPr>
            <w:rFonts w:ascii="Arial" w:hAnsi="Arial" w:cs="Arial"/>
            <w:color w:val="4F81BD" w:themeColor="accent1"/>
            <w:sz w:val="20"/>
            <w:szCs w:val="20"/>
            <w:rPrChange w:id="568" w:author="Carlos Ulloa" w:date="2022-03-04T11:33:00Z">
              <w:rPr>
                <w:rFonts w:ascii="Arial" w:hAnsi="Arial" w:cs="Arial"/>
                <w:sz w:val="20"/>
                <w:szCs w:val="20"/>
              </w:rPr>
            </w:rPrChange>
          </w:rPr>
          <w:t>3 mm</w:t>
        </w:r>
      </w:smartTag>
      <w:r w:rsidRPr="007C0386">
        <w:rPr>
          <w:rFonts w:ascii="Arial" w:hAnsi="Arial" w:cs="Arial"/>
          <w:color w:val="4F81BD" w:themeColor="accent1"/>
          <w:sz w:val="20"/>
          <w:szCs w:val="20"/>
          <w:rPrChange w:id="569" w:author="Carlos Ulloa" w:date="2022-03-04T11:33:00Z">
            <w:rPr>
              <w:rFonts w:ascii="Arial" w:hAnsi="Arial" w:cs="Arial"/>
              <w:sz w:val="20"/>
              <w:szCs w:val="20"/>
            </w:rPr>
          </w:rPrChange>
        </w:rPr>
        <w:t>, fijados a techo con tornillos No. 10 cincados y con golilla de plomo.</w:t>
      </w:r>
    </w:p>
    <w:p w14:paraId="5ED4DD4C" w14:textId="77777777" w:rsidR="00233795" w:rsidRPr="007C0386" w:rsidRDefault="00233795" w:rsidP="00233795">
      <w:pPr>
        <w:tabs>
          <w:tab w:val="left" w:pos="-720"/>
        </w:tabs>
        <w:suppressAutoHyphens/>
        <w:spacing w:after="120"/>
        <w:ind w:right="1134"/>
        <w:rPr>
          <w:rFonts w:ascii="Arial" w:hAnsi="Arial" w:cs="Arial"/>
          <w:color w:val="4F81BD" w:themeColor="accent1"/>
          <w:sz w:val="20"/>
          <w:szCs w:val="20"/>
          <w:rPrChange w:id="570" w:author="Carlos Ulloa" w:date="2022-03-04T11:33:00Z">
            <w:rPr>
              <w:rFonts w:ascii="Arial" w:hAnsi="Arial" w:cs="Arial"/>
              <w:sz w:val="20"/>
              <w:szCs w:val="20"/>
            </w:rPr>
          </w:rPrChange>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1"/>
        <w:gridCol w:w="2289"/>
        <w:gridCol w:w="2120"/>
        <w:gridCol w:w="1766"/>
      </w:tblGrid>
      <w:tr w:rsidR="00A26C70" w:rsidRPr="007C0386" w14:paraId="3D40A657" w14:textId="77777777" w:rsidTr="00233795">
        <w:tc>
          <w:tcPr>
            <w:tcW w:w="3251" w:type="dxa"/>
            <w:vAlign w:val="center"/>
          </w:tcPr>
          <w:p w14:paraId="273AA40C" w14:textId="77777777" w:rsidR="00233795" w:rsidRPr="007C0386" w:rsidRDefault="00233795" w:rsidP="00233795">
            <w:pPr>
              <w:keepNext/>
              <w:rPr>
                <w:rFonts w:ascii="Arial" w:hAnsi="Arial" w:cs="Arial"/>
                <w:b/>
                <w:color w:val="4F81BD" w:themeColor="accent1"/>
                <w:spacing w:val="-3"/>
                <w:sz w:val="20"/>
                <w:szCs w:val="20"/>
                <w:rPrChange w:id="571"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572" w:author="Carlos Ulloa" w:date="2022-03-04T11:33:00Z">
                  <w:rPr>
                    <w:rFonts w:ascii="Arial" w:hAnsi="Arial" w:cs="Arial"/>
                    <w:b/>
                    <w:spacing w:val="-3"/>
                    <w:sz w:val="20"/>
                    <w:szCs w:val="20"/>
                  </w:rPr>
                </w:rPrChange>
              </w:rPr>
              <w:t>Ducto Rectangular Lado Mayor. mm.</w:t>
            </w:r>
          </w:p>
        </w:tc>
        <w:tc>
          <w:tcPr>
            <w:tcW w:w="2289" w:type="dxa"/>
            <w:vAlign w:val="center"/>
          </w:tcPr>
          <w:p w14:paraId="0FB4285E" w14:textId="77777777" w:rsidR="00233795" w:rsidRPr="007C0386" w:rsidRDefault="00233795" w:rsidP="00233795">
            <w:pPr>
              <w:keepNext/>
              <w:rPr>
                <w:rFonts w:ascii="Arial" w:hAnsi="Arial" w:cs="Arial"/>
                <w:b/>
                <w:color w:val="4F81BD" w:themeColor="accent1"/>
                <w:spacing w:val="-3"/>
                <w:sz w:val="20"/>
                <w:szCs w:val="20"/>
                <w:rPrChange w:id="573"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574" w:author="Carlos Ulloa" w:date="2022-03-04T11:33:00Z">
                  <w:rPr>
                    <w:rFonts w:ascii="Arial" w:hAnsi="Arial" w:cs="Arial"/>
                    <w:b/>
                    <w:spacing w:val="-3"/>
                    <w:sz w:val="20"/>
                    <w:szCs w:val="20"/>
                  </w:rPr>
                </w:rPrChange>
              </w:rPr>
              <w:t>Espesor de plancha. mm</w:t>
            </w:r>
          </w:p>
        </w:tc>
        <w:tc>
          <w:tcPr>
            <w:tcW w:w="2120" w:type="dxa"/>
            <w:vAlign w:val="center"/>
          </w:tcPr>
          <w:p w14:paraId="0D7D66FB" w14:textId="77777777" w:rsidR="00233795" w:rsidRPr="007C0386" w:rsidRDefault="00233795" w:rsidP="00233795">
            <w:pPr>
              <w:keepNext/>
              <w:rPr>
                <w:rFonts w:ascii="Arial" w:hAnsi="Arial" w:cs="Arial"/>
                <w:b/>
                <w:color w:val="4F81BD" w:themeColor="accent1"/>
                <w:spacing w:val="-3"/>
                <w:sz w:val="20"/>
                <w:szCs w:val="20"/>
                <w:rPrChange w:id="575"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576" w:author="Carlos Ulloa" w:date="2022-03-04T11:33:00Z">
                  <w:rPr>
                    <w:rFonts w:ascii="Arial" w:hAnsi="Arial" w:cs="Arial"/>
                    <w:b/>
                    <w:spacing w:val="-3"/>
                    <w:sz w:val="20"/>
                    <w:szCs w:val="20"/>
                  </w:rPr>
                </w:rPrChange>
              </w:rPr>
              <w:t>Ducto Redondo Diámetro. mm</w:t>
            </w:r>
          </w:p>
        </w:tc>
        <w:tc>
          <w:tcPr>
            <w:tcW w:w="1766" w:type="dxa"/>
            <w:vAlign w:val="center"/>
          </w:tcPr>
          <w:p w14:paraId="1EE473F1" w14:textId="77777777" w:rsidR="00233795" w:rsidRPr="007C0386" w:rsidRDefault="00233795" w:rsidP="00233795">
            <w:pPr>
              <w:keepNext/>
              <w:spacing w:after="120"/>
              <w:rPr>
                <w:rFonts w:ascii="Arial" w:hAnsi="Arial" w:cs="Arial"/>
                <w:b/>
                <w:color w:val="4F81BD" w:themeColor="accent1"/>
                <w:spacing w:val="-3"/>
                <w:sz w:val="20"/>
                <w:szCs w:val="20"/>
                <w:rPrChange w:id="577"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578" w:author="Carlos Ulloa" w:date="2022-03-04T11:33:00Z">
                  <w:rPr>
                    <w:rFonts w:ascii="Arial" w:hAnsi="Arial" w:cs="Arial"/>
                    <w:b/>
                    <w:spacing w:val="-3"/>
                    <w:sz w:val="20"/>
                    <w:szCs w:val="20"/>
                  </w:rPr>
                </w:rPrChange>
              </w:rPr>
              <w:t>Espesor de Plancha</w:t>
            </w:r>
          </w:p>
        </w:tc>
      </w:tr>
      <w:tr w:rsidR="00A26C70" w:rsidRPr="007C0386" w14:paraId="21DEA27D" w14:textId="77777777" w:rsidTr="00233795">
        <w:tc>
          <w:tcPr>
            <w:tcW w:w="3251" w:type="dxa"/>
            <w:vAlign w:val="center"/>
          </w:tcPr>
          <w:p w14:paraId="743A1D83" w14:textId="77777777" w:rsidR="00233795" w:rsidRPr="007C0386" w:rsidRDefault="00233795" w:rsidP="00233795">
            <w:pPr>
              <w:keepNext/>
              <w:rPr>
                <w:rFonts w:ascii="Arial" w:hAnsi="Arial" w:cs="Arial"/>
                <w:i/>
                <w:color w:val="4F81BD" w:themeColor="accent1"/>
                <w:spacing w:val="-3"/>
                <w:sz w:val="20"/>
                <w:szCs w:val="20"/>
                <w:rPrChange w:id="579"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80" w:author="Carlos Ulloa" w:date="2022-03-04T11:33:00Z">
                  <w:rPr>
                    <w:rFonts w:ascii="Arial" w:hAnsi="Arial" w:cs="Arial"/>
                    <w:i/>
                    <w:spacing w:val="-3"/>
                    <w:sz w:val="20"/>
                    <w:szCs w:val="20"/>
                  </w:rPr>
                </w:rPrChange>
              </w:rPr>
              <w:t>Hasta 300</w:t>
            </w:r>
          </w:p>
        </w:tc>
        <w:tc>
          <w:tcPr>
            <w:tcW w:w="2289" w:type="dxa"/>
            <w:vAlign w:val="center"/>
          </w:tcPr>
          <w:p w14:paraId="748B167C" w14:textId="77777777" w:rsidR="00233795" w:rsidRPr="007C0386" w:rsidRDefault="00233795" w:rsidP="00233795">
            <w:pPr>
              <w:keepNext/>
              <w:rPr>
                <w:rFonts w:ascii="Arial" w:hAnsi="Arial" w:cs="Arial"/>
                <w:i/>
                <w:color w:val="4F81BD" w:themeColor="accent1"/>
                <w:spacing w:val="-3"/>
                <w:sz w:val="20"/>
                <w:szCs w:val="20"/>
                <w:rPrChange w:id="581"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82" w:author="Carlos Ulloa" w:date="2022-03-04T11:33:00Z">
                  <w:rPr>
                    <w:rFonts w:ascii="Arial" w:hAnsi="Arial" w:cs="Arial"/>
                    <w:i/>
                    <w:spacing w:val="-3"/>
                    <w:sz w:val="20"/>
                    <w:szCs w:val="20"/>
                  </w:rPr>
                </w:rPrChange>
              </w:rPr>
              <w:t>0.5</w:t>
            </w:r>
          </w:p>
        </w:tc>
        <w:tc>
          <w:tcPr>
            <w:tcW w:w="2120" w:type="dxa"/>
            <w:vAlign w:val="center"/>
          </w:tcPr>
          <w:p w14:paraId="16EA8278" w14:textId="77777777" w:rsidR="00233795" w:rsidRPr="007C0386" w:rsidRDefault="00233795" w:rsidP="00233795">
            <w:pPr>
              <w:keepNext/>
              <w:rPr>
                <w:rFonts w:ascii="Arial" w:hAnsi="Arial" w:cs="Arial"/>
                <w:i/>
                <w:color w:val="4F81BD" w:themeColor="accent1"/>
                <w:spacing w:val="-3"/>
                <w:sz w:val="20"/>
                <w:szCs w:val="20"/>
                <w:rPrChange w:id="583"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84" w:author="Carlos Ulloa" w:date="2022-03-04T11:33:00Z">
                  <w:rPr>
                    <w:rFonts w:ascii="Arial" w:hAnsi="Arial" w:cs="Arial"/>
                    <w:i/>
                    <w:spacing w:val="-3"/>
                    <w:sz w:val="20"/>
                    <w:szCs w:val="20"/>
                  </w:rPr>
                </w:rPrChange>
              </w:rPr>
              <w:t>Hasta 300</w:t>
            </w:r>
          </w:p>
        </w:tc>
        <w:tc>
          <w:tcPr>
            <w:tcW w:w="1766" w:type="dxa"/>
            <w:vAlign w:val="center"/>
          </w:tcPr>
          <w:p w14:paraId="3D9BECF7" w14:textId="77777777" w:rsidR="00233795" w:rsidRPr="007C0386" w:rsidRDefault="00233795" w:rsidP="00233795">
            <w:pPr>
              <w:keepNext/>
              <w:rPr>
                <w:rFonts w:ascii="Arial" w:hAnsi="Arial" w:cs="Arial"/>
                <w:i/>
                <w:color w:val="4F81BD" w:themeColor="accent1"/>
                <w:spacing w:val="-3"/>
                <w:sz w:val="20"/>
                <w:szCs w:val="20"/>
                <w:rPrChange w:id="58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86" w:author="Carlos Ulloa" w:date="2022-03-04T11:33:00Z">
                  <w:rPr>
                    <w:rFonts w:ascii="Arial" w:hAnsi="Arial" w:cs="Arial"/>
                    <w:i/>
                    <w:spacing w:val="-3"/>
                    <w:sz w:val="20"/>
                    <w:szCs w:val="20"/>
                  </w:rPr>
                </w:rPrChange>
              </w:rPr>
              <w:t>0.5</w:t>
            </w:r>
          </w:p>
        </w:tc>
      </w:tr>
      <w:tr w:rsidR="00A26C70" w:rsidRPr="007C0386" w14:paraId="4BFF52E8" w14:textId="77777777" w:rsidTr="00233795">
        <w:tc>
          <w:tcPr>
            <w:tcW w:w="3251" w:type="dxa"/>
            <w:vAlign w:val="center"/>
          </w:tcPr>
          <w:p w14:paraId="750C5851" w14:textId="77777777" w:rsidR="00233795" w:rsidRPr="007C0386" w:rsidRDefault="00233795" w:rsidP="00233795">
            <w:pPr>
              <w:keepNext/>
              <w:rPr>
                <w:rFonts w:ascii="Arial" w:hAnsi="Arial" w:cs="Arial"/>
                <w:i/>
                <w:color w:val="4F81BD" w:themeColor="accent1"/>
                <w:spacing w:val="-3"/>
                <w:sz w:val="20"/>
                <w:szCs w:val="20"/>
                <w:rPrChange w:id="587" w:author="Carlos Ulloa" w:date="2022-03-04T11:33:00Z">
                  <w:rPr>
                    <w:rFonts w:ascii="Arial" w:hAnsi="Arial" w:cs="Arial"/>
                    <w:i/>
                    <w:spacing w:val="-3"/>
                    <w:sz w:val="20"/>
                    <w:szCs w:val="20"/>
                  </w:rPr>
                </w:rPrChange>
              </w:rPr>
            </w:pPr>
            <w:smartTag w:uri="urn:schemas-microsoft-com:office:smarttags" w:element="metricconverter">
              <w:smartTagPr>
                <w:attr w:name="ProductID" w:val="301 a"/>
              </w:smartTagPr>
              <w:r w:rsidRPr="007C0386">
                <w:rPr>
                  <w:rFonts w:ascii="Arial" w:hAnsi="Arial" w:cs="Arial"/>
                  <w:i/>
                  <w:color w:val="4F81BD" w:themeColor="accent1"/>
                  <w:spacing w:val="-3"/>
                  <w:sz w:val="20"/>
                  <w:szCs w:val="20"/>
                  <w:rPrChange w:id="588" w:author="Carlos Ulloa" w:date="2022-03-04T11:33:00Z">
                    <w:rPr>
                      <w:rFonts w:ascii="Arial" w:hAnsi="Arial" w:cs="Arial"/>
                      <w:i/>
                      <w:spacing w:val="-3"/>
                      <w:sz w:val="20"/>
                      <w:szCs w:val="20"/>
                    </w:rPr>
                  </w:rPrChange>
                </w:rPr>
                <w:t>301 a</w:t>
              </w:r>
            </w:smartTag>
            <w:r w:rsidRPr="007C0386">
              <w:rPr>
                <w:rFonts w:ascii="Arial" w:hAnsi="Arial" w:cs="Arial"/>
                <w:i/>
                <w:color w:val="4F81BD" w:themeColor="accent1"/>
                <w:spacing w:val="-3"/>
                <w:sz w:val="20"/>
                <w:szCs w:val="20"/>
                <w:rPrChange w:id="589" w:author="Carlos Ulloa" w:date="2022-03-04T11:33:00Z">
                  <w:rPr>
                    <w:rFonts w:ascii="Arial" w:hAnsi="Arial" w:cs="Arial"/>
                    <w:i/>
                    <w:spacing w:val="-3"/>
                    <w:sz w:val="20"/>
                    <w:szCs w:val="20"/>
                  </w:rPr>
                </w:rPrChange>
              </w:rPr>
              <w:t xml:space="preserve"> 750</w:t>
            </w:r>
          </w:p>
        </w:tc>
        <w:tc>
          <w:tcPr>
            <w:tcW w:w="2289" w:type="dxa"/>
            <w:vAlign w:val="center"/>
          </w:tcPr>
          <w:p w14:paraId="75A5237E" w14:textId="77777777" w:rsidR="00233795" w:rsidRPr="007C0386" w:rsidRDefault="00233795" w:rsidP="00233795">
            <w:pPr>
              <w:keepNext/>
              <w:rPr>
                <w:rFonts w:ascii="Arial" w:hAnsi="Arial" w:cs="Arial"/>
                <w:i/>
                <w:color w:val="4F81BD" w:themeColor="accent1"/>
                <w:spacing w:val="-3"/>
                <w:sz w:val="20"/>
                <w:szCs w:val="20"/>
                <w:rPrChange w:id="590"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91" w:author="Carlos Ulloa" w:date="2022-03-04T11:33:00Z">
                  <w:rPr>
                    <w:rFonts w:ascii="Arial" w:hAnsi="Arial" w:cs="Arial"/>
                    <w:i/>
                    <w:spacing w:val="-3"/>
                    <w:sz w:val="20"/>
                    <w:szCs w:val="20"/>
                  </w:rPr>
                </w:rPrChange>
              </w:rPr>
              <w:t>0.6</w:t>
            </w:r>
          </w:p>
        </w:tc>
        <w:tc>
          <w:tcPr>
            <w:tcW w:w="2120" w:type="dxa"/>
            <w:vAlign w:val="center"/>
          </w:tcPr>
          <w:p w14:paraId="5B4F9394" w14:textId="77777777" w:rsidR="00233795" w:rsidRPr="007C0386" w:rsidRDefault="00233795" w:rsidP="00233795">
            <w:pPr>
              <w:keepNext/>
              <w:rPr>
                <w:rFonts w:ascii="Arial" w:hAnsi="Arial" w:cs="Arial"/>
                <w:i/>
                <w:color w:val="4F81BD" w:themeColor="accent1"/>
                <w:spacing w:val="-3"/>
                <w:sz w:val="20"/>
                <w:szCs w:val="20"/>
                <w:rPrChange w:id="592" w:author="Carlos Ulloa" w:date="2022-03-04T11:33:00Z">
                  <w:rPr>
                    <w:rFonts w:ascii="Arial" w:hAnsi="Arial" w:cs="Arial"/>
                    <w:i/>
                    <w:spacing w:val="-3"/>
                    <w:sz w:val="20"/>
                    <w:szCs w:val="20"/>
                  </w:rPr>
                </w:rPrChange>
              </w:rPr>
            </w:pPr>
            <w:smartTag w:uri="urn:schemas-microsoft-com:office:smarttags" w:element="metricconverter">
              <w:smartTagPr>
                <w:attr w:name="ProductID" w:val="301 a"/>
              </w:smartTagPr>
              <w:r w:rsidRPr="007C0386">
                <w:rPr>
                  <w:rFonts w:ascii="Arial" w:hAnsi="Arial" w:cs="Arial"/>
                  <w:i/>
                  <w:color w:val="4F81BD" w:themeColor="accent1"/>
                  <w:spacing w:val="-3"/>
                  <w:sz w:val="20"/>
                  <w:szCs w:val="20"/>
                  <w:rPrChange w:id="593" w:author="Carlos Ulloa" w:date="2022-03-04T11:33:00Z">
                    <w:rPr>
                      <w:rFonts w:ascii="Arial" w:hAnsi="Arial" w:cs="Arial"/>
                      <w:i/>
                      <w:spacing w:val="-3"/>
                      <w:sz w:val="20"/>
                      <w:szCs w:val="20"/>
                    </w:rPr>
                  </w:rPrChange>
                </w:rPr>
                <w:t>301 a</w:t>
              </w:r>
            </w:smartTag>
            <w:r w:rsidRPr="007C0386">
              <w:rPr>
                <w:rFonts w:ascii="Arial" w:hAnsi="Arial" w:cs="Arial"/>
                <w:i/>
                <w:color w:val="4F81BD" w:themeColor="accent1"/>
                <w:spacing w:val="-3"/>
                <w:sz w:val="20"/>
                <w:szCs w:val="20"/>
                <w:rPrChange w:id="594" w:author="Carlos Ulloa" w:date="2022-03-04T11:33:00Z">
                  <w:rPr>
                    <w:rFonts w:ascii="Arial" w:hAnsi="Arial" w:cs="Arial"/>
                    <w:i/>
                    <w:spacing w:val="-3"/>
                    <w:sz w:val="20"/>
                    <w:szCs w:val="20"/>
                  </w:rPr>
                </w:rPrChange>
              </w:rPr>
              <w:t xml:space="preserve"> 550</w:t>
            </w:r>
          </w:p>
        </w:tc>
        <w:tc>
          <w:tcPr>
            <w:tcW w:w="1766" w:type="dxa"/>
            <w:vAlign w:val="center"/>
          </w:tcPr>
          <w:p w14:paraId="16DD89E2" w14:textId="77777777" w:rsidR="00233795" w:rsidRPr="007C0386" w:rsidRDefault="00233795" w:rsidP="00233795">
            <w:pPr>
              <w:keepNext/>
              <w:rPr>
                <w:rFonts w:ascii="Arial" w:hAnsi="Arial" w:cs="Arial"/>
                <w:i/>
                <w:color w:val="4F81BD" w:themeColor="accent1"/>
                <w:spacing w:val="-3"/>
                <w:sz w:val="20"/>
                <w:szCs w:val="20"/>
                <w:rPrChange w:id="59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596" w:author="Carlos Ulloa" w:date="2022-03-04T11:33:00Z">
                  <w:rPr>
                    <w:rFonts w:ascii="Arial" w:hAnsi="Arial" w:cs="Arial"/>
                    <w:i/>
                    <w:spacing w:val="-3"/>
                    <w:sz w:val="20"/>
                    <w:szCs w:val="20"/>
                  </w:rPr>
                </w:rPrChange>
              </w:rPr>
              <w:t>0.6</w:t>
            </w:r>
          </w:p>
        </w:tc>
      </w:tr>
      <w:tr w:rsidR="00A26C70" w:rsidRPr="007C0386" w14:paraId="4D58FDC1" w14:textId="77777777" w:rsidTr="00233795">
        <w:tc>
          <w:tcPr>
            <w:tcW w:w="3251" w:type="dxa"/>
            <w:vAlign w:val="center"/>
          </w:tcPr>
          <w:p w14:paraId="1D1C63C7" w14:textId="77777777" w:rsidR="00233795" w:rsidRPr="007C0386" w:rsidRDefault="00233795" w:rsidP="00233795">
            <w:pPr>
              <w:keepNext/>
              <w:rPr>
                <w:rFonts w:ascii="Arial" w:hAnsi="Arial" w:cs="Arial"/>
                <w:i/>
                <w:color w:val="4F81BD" w:themeColor="accent1"/>
                <w:spacing w:val="-3"/>
                <w:sz w:val="20"/>
                <w:szCs w:val="20"/>
                <w:rPrChange w:id="597" w:author="Carlos Ulloa" w:date="2022-03-04T11:33:00Z">
                  <w:rPr>
                    <w:rFonts w:ascii="Arial" w:hAnsi="Arial" w:cs="Arial"/>
                    <w:i/>
                    <w:spacing w:val="-3"/>
                    <w:sz w:val="20"/>
                    <w:szCs w:val="20"/>
                  </w:rPr>
                </w:rPrChange>
              </w:rPr>
            </w:pPr>
            <w:smartTag w:uri="urn:schemas-microsoft-com:office:smarttags" w:element="metricconverter">
              <w:smartTagPr>
                <w:attr w:name="ProductID" w:val="751 a"/>
              </w:smartTagPr>
              <w:r w:rsidRPr="007C0386">
                <w:rPr>
                  <w:rFonts w:ascii="Arial" w:hAnsi="Arial" w:cs="Arial"/>
                  <w:i/>
                  <w:color w:val="4F81BD" w:themeColor="accent1"/>
                  <w:spacing w:val="-3"/>
                  <w:sz w:val="20"/>
                  <w:szCs w:val="20"/>
                  <w:rPrChange w:id="598" w:author="Carlos Ulloa" w:date="2022-03-04T11:33:00Z">
                    <w:rPr>
                      <w:rFonts w:ascii="Arial" w:hAnsi="Arial" w:cs="Arial"/>
                      <w:i/>
                      <w:spacing w:val="-3"/>
                      <w:sz w:val="20"/>
                      <w:szCs w:val="20"/>
                    </w:rPr>
                  </w:rPrChange>
                </w:rPr>
                <w:t>751 a</w:t>
              </w:r>
            </w:smartTag>
            <w:r w:rsidRPr="007C0386">
              <w:rPr>
                <w:rFonts w:ascii="Arial" w:hAnsi="Arial" w:cs="Arial"/>
                <w:i/>
                <w:color w:val="4F81BD" w:themeColor="accent1"/>
                <w:spacing w:val="-3"/>
                <w:sz w:val="20"/>
                <w:szCs w:val="20"/>
                <w:rPrChange w:id="599" w:author="Carlos Ulloa" w:date="2022-03-04T11:33:00Z">
                  <w:rPr>
                    <w:rFonts w:ascii="Arial" w:hAnsi="Arial" w:cs="Arial"/>
                    <w:i/>
                    <w:spacing w:val="-3"/>
                    <w:sz w:val="20"/>
                    <w:szCs w:val="20"/>
                  </w:rPr>
                </w:rPrChange>
              </w:rPr>
              <w:t xml:space="preserve"> 1.350</w:t>
            </w:r>
          </w:p>
        </w:tc>
        <w:tc>
          <w:tcPr>
            <w:tcW w:w="2289" w:type="dxa"/>
            <w:vAlign w:val="center"/>
          </w:tcPr>
          <w:p w14:paraId="652C866F" w14:textId="77777777" w:rsidR="00233795" w:rsidRPr="007C0386" w:rsidRDefault="00233795" w:rsidP="00233795">
            <w:pPr>
              <w:keepNext/>
              <w:rPr>
                <w:rFonts w:ascii="Arial" w:hAnsi="Arial" w:cs="Arial"/>
                <w:i/>
                <w:color w:val="4F81BD" w:themeColor="accent1"/>
                <w:spacing w:val="-3"/>
                <w:sz w:val="20"/>
                <w:szCs w:val="20"/>
                <w:rPrChange w:id="600"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01" w:author="Carlos Ulloa" w:date="2022-03-04T11:33:00Z">
                  <w:rPr>
                    <w:rFonts w:ascii="Arial" w:hAnsi="Arial" w:cs="Arial"/>
                    <w:i/>
                    <w:spacing w:val="-3"/>
                    <w:sz w:val="20"/>
                    <w:szCs w:val="20"/>
                  </w:rPr>
                </w:rPrChange>
              </w:rPr>
              <w:t>0.8</w:t>
            </w:r>
          </w:p>
        </w:tc>
        <w:tc>
          <w:tcPr>
            <w:tcW w:w="2120" w:type="dxa"/>
            <w:vAlign w:val="center"/>
          </w:tcPr>
          <w:p w14:paraId="782E328D" w14:textId="77777777" w:rsidR="00233795" w:rsidRPr="007C0386" w:rsidRDefault="00233795" w:rsidP="00233795">
            <w:pPr>
              <w:keepNext/>
              <w:rPr>
                <w:rFonts w:ascii="Arial" w:hAnsi="Arial" w:cs="Arial"/>
                <w:i/>
                <w:color w:val="4F81BD" w:themeColor="accent1"/>
                <w:spacing w:val="-3"/>
                <w:sz w:val="20"/>
                <w:szCs w:val="20"/>
                <w:rPrChange w:id="602" w:author="Carlos Ulloa" w:date="2022-03-04T11:33:00Z">
                  <w:rPr>
                    <w:rFonts w:ascii="Arial" w:hAnsi="Arial" w:cs="Arial"/>
                    <w:i/>
                    <w:spacing w:val="-3"/>
                    <w:sz w:val="20"/>
                    <w:szCs w:val="20"/>
                  </w:rPr>
                </w:rPrChange>
              </w:rPr>
            </w:pPr>
            <w:smartTag w:uri="urn:schemas-microsoft-com:office:smarttags" w:element="metricconverter">
              <w:smartTagPr>
                <w:attr w:name="ProductID" w:val="551 a"/>
              </w:smartTagPr>
              <w:r w:rsidRPr="007C0386">
                <w:rPr>
                  <w:rFonts w:ascii="Arial" w:hAnsi="Arial" w:cs="Arial"/>
                  <w:i/>
                  <w:color w:val="4F81BD" w:themeColor="accent1"/>
                  <w:spacing w:val="-3"/>
                  <w:sz w:val="20"/>
                  <w:szCs w:val="20"/>
                  <w:rPrChange w:id="603" w:author="Carlos Ulloa" w:date="2022-03-04T11:33:00Z">
                    <w:rPr>
                      <w:rFonts w:ascii="Arial" w:hAnsi="Arial" w:cs="Arial"/>
                      <w:i/>
                      <w:spacing w:val="-3"/>
                      <w:sz w:val="20"/>
                      <w:szCs w:val="20"/>
                    </w:rPr>
                  </w:rPrChange>
                </w:rPr>
                <w:t>551 a</w:t>
              </w:r>
            </w:smartTag>
            <w:r w:rsidRPr="007C0386">
              <w:rPr>
                <w:rFonts w:ascii="Arial" w:hAnsi="Arial" w:cs="Arial"/>
                <w:i/>
                <w:color w:val="4F81BD" w:themeColor="accent1"/>
                <w:spacing w:val="-3"/>
                <w:sz w:val="20"/>
                <w:szCs w:val="20"/>
                <w:rPrChange w:id="604" w:author="Carlos Ulloa" w:date="2022-03-04T11:33:00Z">
                  <w:rPr>
                    <w:rFonts w:ascii="Arial" w:hAnsi="Arial" w:cs="Arial"/>
                    <w:i/>
                    <w:spacing w:val="-3"/>
                    <w:sz w:val="20"/>
                    <w:szCs w:val="20"/>
                  </w:rPr>
                </w:rPrChange>
              </w:rPr>
              <w:t xml:space="preserve"> 900</w:t>
            </w:r>
          </w:p>
        </w:tc>
        <w:tc>
          <w:tcPr>
            <w:tcW w:w="1766" w:type="dxa"/>
            <w:vAlign w:val="center"/>
          </w:tcPr>
          <w:p w14:paraId="1F565073" w14:textId="77777777" w:rsidR="00233795" w:rsidRPr="007C0386" w:rsidRDefault="00233795" w:rsidP="00233795">
            <w:pPr>
              <w:keepNext/>
              <w:rPr>
                <w:rFonts w:ascii="Arial" w:hAnsi="Arial" w:cs="Arial"/>
                <w:i/>
                <w:color w:val="4F81BD" w:themeColor="accent1"/>
                <w:spacing w:val="-3"/>
                <w:sz w:val="20"/>
                <w:szCs w:val="20"/>
                <w:rPrChange w:id="60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06" w:author="Carlos Ulloa" w:date="2022-03-04T11:33:00Z">
                  <w:rPr>
                    <w:rFonts w:ascii="Arial" w:hAnsi="Arial" w:cs="Arial"/>
                    <w:i/>
                    <w:spacing w:val="-3"/>
                    <w:sz w:val="20"/>
                    <w:szCs w:val="20"/>
                  </w:rPr>
                </w:rPrChange>
              </w:rPr>
              <w:t>0.8</w:t>
            </w:r>
          </w:p>
        </w:tc>
      </w:tr>
      <w:tr w:rsidR="00A26C70" w:rsidRPr="007C0386" w14:paraId="2B64C60E" w14:textId="77777777" w:rsidTr="00233795">
        <w:tc>
          <w:tcPr>
            <w:tcW w:w="3251" w:type="dxa"/>
            <w:vAlign w:val="center"/>
          </w:tcPr>
          <w:p w14:paraId="6A0BB4DF" w14:textId="77777777" w:rsidR="00233795" w:rsidRPr="007C0386" w:rsidRDefault="00233795" w:rsidP="00233795">
            <w:pPr>
              <w:keepNext/>
              <w:rPr>
                <w:rFonts w:ascii="Arial" w:hAnsi="Arial" w:cs="Arial"/>
                <w:i/>
                <w:color w:val="4F81BD" w:themeColor="accent1"/>
                <w:spacing w:val="-3"/>
                <w:sz w:val="20"/>
                <w:szCs w:val="20"/>
                <w:rPrChange w:id="607" w:author="Carlos Ulloa" w:date="2022-03-04T11:33:00Z">
                  <w:rPr>
                    <w:rFonts w:ascii="Arial" w:hAnsi="Arial" w:cs="Arial"/>
                    <w:i/>
                    <w:spacing w:val="-3"/>
                    <w:sz w:val="20"/>
                    <w:szCs w:val="20"/>
                  </w:rPr>
                </w:rPrChange>
              </w:rPr>
            </w:pPr>
            <w:smartTag w:uri="urn:schemas-microsoft-com:office:smarttags" w:element="metricconverter">
              <w:smartTagPr>
                <w:attr w:name="ProductID" w:val="1.351 a"/>
              </w:smartTagPr>
              <w:r w:rsidRPr="007C0386">
                <w:rPr>
                  <w:rFonts w:ascii="Arial" w:hAnsi="Arial" w:cs="Arial"/>
                  <w:i/>
                  <w:color w:val="4F81BD" w:themeColor="accent1"/>
                  <w:spacing w:val="-3"/>
                  <w:sz w:val="20"/>
                  <w:szCs w:val="20"/>
                  <w:rPrChange w:id="608" w:author="Carlos Ulloa" w:date="2022-03-04T11:33:00Z">
                    <w:rPr>
                      <w:rFonts w:ascii="Arial" w:hAnsi="Arial" w:cs="Arial"/>
                      <w:i/>
                      <w:spacing w:val="-3"/>
                      <w:sz w:val="20"/>
                      <w:szCs w:val="20"/>
                    </w:rPr>
                  </w:rPrChange>
                </w:rPr>
                <w:t>1.351 a</w:t>
              </w:r>
            </w:smartTag>
            <w:r w:rsidRPr="007C0386">
              <w:rPr>
                <w:rFonts w:ascii="Arial" w:hAnsi="Arial" w:cs="Arial"/>
                <w:i/>
                <w:color w:val="4F81BD" w:themeColor="accent1"/>
                <w:spacing w:val="-3"/>
                <w:sz w:val="20"/>
                <w:szCs w:val="20"/>
                <w:rPrChange w:id="609" w:author="Carlos Ulloa" w:date="2022-03-04T11:33:00Z">
                  <w:rPr>
                    <w:rFonts w:ascii="Arial" w:hAnsi="Arial" w:cs="Arial"/>
                    <w:i/>
                    <w:spacing w:val="-3"/>
                    <w:sz w:val="20"/>
                    <w:szCs w:val="20"/>
                  </w:rPr>
                </w:rPrChange>
              </w:rPr>
              <w:t xml:space="preserve"> 2.100</w:t>
            </w:r>
          </w:p>
        </w:tc>
        <w:tc>
          <w:tcPr>
            <w:tcW w:w="2289" w:type="dxa"/>
            <w:vAlign w:val="center"/>
          </w:tcPr>
          <w:p w14:paraId="5E26AE18" w14:textId="77777777" w:rsidR="00233795" w:rsidRPr="007C0386" w:rsidRDefault="00233795" w:rsidP="00233795">
            <w:pPr>
              <w:keepNext/>
              <w:rPr>
                <w:rFonts w:ascii="Arial" w:hAnsi="Arial" w:cs="Arial"/>
                <w:i/>
                <w:color w:val="4F81BD" w:themeColor="accent1"/>
                <w:spacing w:val="-3"/>
                <w:sz w:val="20"/>
                <w:szCs w:val="20"/>
                <w:rPrChange w:id="610"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11" w:author="Carlos Ulloa" w:date="2022-03-04T11:33:00Z">
                  <w:rPr>
                    <w:rFonts w:ascii="Arial" w:hAnsi="Arial" w:cs="Arial"/>
                    <w:i/>
                    <w:spacing w:val="-3"/>
                    <w:sz w:val="20"/>
                    <w:szCs w:val="20"/>
                  </w:rPr>
                </w:rPrChange>
              </w:rPr>
              <w:t>1.0</w:t>
            </w:r>
          </w:p>
        </w:tc>
        <w:tc>
          <w:tcPr>
            <w:tcW w:w="2120" w:type="dxa"/>
            <w:vAlign w:val="center"/>
          </w:tcPr>
          <w:p w14:paraId="0CF1BBD1" w14:textId="77777777" w:rsidR="00233795" w:rsidRPr="007C0386" w:rsidRDefault="00233795" w:rsidP="00233795">
            <w:pPr>
              <w:keepNext/>
              <w:rPr>
                <w:rFonts w:ascii="Arial" w:hAnsi="Arial" w:cs="Arial"/>
                <w:i/>
                <w:color w:val="4F81BD" w:themeColor="accent1"/>
                <w:spacing w:val="-3"/>
                <w:sz w:val="20"/>
                <w:szCs w:val="20"/>
                <w:rPrChange w:id="612" w:author="Carlos Ulloa" w:date="2022-03-04T11:33:00Z">
                  <w:rPr>
                    <w:rFonts w:ascii="Arial" w:hAnsi="Arial" w:cs="Arial"/>
                    <w:i/>
                    <w:spacing w:val="-3"/>
                    <w:sz w:val="20"/>
                    <w:szCs w:val="20"/>
                  </w:rPr>
                </w:rPrChange>
              </w:rPr>
            </w:pPr>
            <w:smartTag w:uri="urn:schemas-microsoft-com:office:smarttags" w:element="metricconverter">
              <w:smartTagPr>
                <w:attr w:name="ProductID" w:val="901 a"/>
              </w:smartTagPr>
              <w:r w:rsidRPr="007C0386">
                <w:rPr>
                  <w:rFonts w:ascii="Arial" w:hAnsi="Arial" w:cs="Arial"/>
                  <w:i/>
                  <w:color w:val="4F81BD" w:themeColor="accent1"/>
                  <w:spacing w:val="-3"/>
                  <w:sz w:val="20"/>
                  <w:szCs w:val="20"/>
                  <w:rPrChange w:id="613" w:author="Carlos Ulloa" w:date="2022-03-04T11:33:00Z">
                    <w:rPr>
                      <w:rFonts w:ascii="Arial" w:hAnsi="Arial" w:cs="Arial"/>
                      <w:i/>
                      <w:spacing w:val="-3"/>
                      <w:sz w:val="20"/>
                      <w:szCs w:val="20"/>
                    </w:rPr>
                  </w:rPrChange>
                </w:rPr>
                <w:t>901 a</w:t>
              </w:r>
            </w:smartTag>
            <w:r w:rsidRPr="007C0386">
              <w:rPr>
                <w:rFonts w:ascii="Arial" w:hAnsi="Arial" w:cs="Arial"/>
                <w:i/>
                <w:color w:val="4F81BD" w:themeColor="accent1"/>
                <w:spacing w:val="-3"/>
                <w:sz w:val="20"/>
                <w:szCs w:val="20"/>
                <w:rPrChange w:id="614" w:author="Carlos Ulloa" w:date="2022-03-04T11:33:00Z">
                  <w:rPr>
                    <w:rFonts w:ascii="Arial" w:hAnsi="Arial" w:cs="Arial"/>
                    <w:i/>
                    <w:spacing w:val="-3"/>
                    <w:sz w:val="20"/>
                    <w:szCs w:val="20"/>
                  </w:rPr>
                </w:rPrChange>
              </w:rPr>
              <w:t xml:space="preserve"> 1.250</w:t>
            </w:r>
          </w:p>
        </w:tc>
        <w:tc>
          <w:tcPr>
            <w:tcW w:w="1766" w:type="dxa"/>
            <w:vAlign w:val="center"/>
          </w:tcPr>
          <w:p w14:paraId="30BF0663" w14:textId="77777777" w:rsidR="00233795" w:rsidRPr="007C0386" w:rsidRDefault="00233795" w:rsidP="00233795">
            <w:pPr>
              <w:keepNext/>
              <w:rPr>
                <w:rFonts w:ascii="Arial" w:hAnsi="Arial" w:cs="Arial"/>
                <w:i/>
                <w:color w:val="4F81BD" w:themeColor="accent1"/>
                <w:spacing w:val="-3"/>
                <w:sz w:val="20"/>
                <w:szCs w:val="20"/>
                <w:rPrChange w:id="61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16" w:author="Carlos Ulloa" w:date="2022-03-04T11:33:00Z">
                  <w:rPr>
                    <w:rFonts w:ascii="Arial" w:hAnsi="Arial" w:cs="Arial"/>
                    <w:i/>
                    <w:spacing w:val="-3"/>
                    <w:sz w:val="20"/>
                    <w:szCs w:val="20"/>
                  </w:rPr>
                </w:rPrChange>
              </w:rPr>
              <w:t>1.0</w:t>
            </w:r>
          </w:p>
        </w:tc>
      </w:tr>
      <w:tr w:rsidR="00A26C70" w:rsidRPr="007C0386" w14:paraId="0603BB61" w14:textId="77777777" w:rsidTr="00233795">
        <w:tc>
          <w:tcPr>
            <w:tcW w:w="3251" w:type="dxa"/>
            <w:vAlign w:val="center"/>
          </w:tcPr>
          <w:p w14:paraId="540EC281" w14:textId="77777777" w:rsidR="00233795" w:rsidRPr="007C0386" w:rsidRDefault="00233795" w:rsidP="00233795">
            <w:pPr>
              <w:keepNext/>
              <w:rPr>
                <w:rFonts w:ascii="Arial" w:hAnsi="Arial" w:cs="Arial"/>
                <w:i/>
                <w:color w:val="4F81BD" w:themeColor="accent1"/>
                <w:spacing w:val="-3"/>
                <w:sz w:val="20"/>
                <w:szCs w:val="20"/>
                <w:rPrChange w:id="617"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18" w:author="Carlos Ulloa" w:date="2022-03-04T11:33:00Z">
                  <w:rPr>
                    <w:rFonts w:ascii="Arial" w:hAnsi="Arial" w:cs="Arial"/>
                    <w:i/>
                    <w:spacing w:val="-3"/>
                    <w:sz w:val="20"/>
                    <w:szCs w:val="20"/>
                  </w:rPr>
                </w:rPrChange>
              </w:rPr>
              <w:t>2.101 y mayor</w:t>
            </w:r>
          </w:p>
        </w:tc>
        <w:tc>
          <w:tcPr>
            <w:tcW w:w="2289" w:type="dxa"/>
            <w:vAlign w:val="center"/>
          </w:tcPr>
          <w:p w14:paraId="5548AA46" w14:textId="77777777" w:rsidR="00233795" w:rsidRPr="007C0386" w:rsidRDefault="00233795" w:rsidP="00233795">
            <w:pPr>
              <w:keepNext/>
              <w:rPr>
                <w:rFonts w:ascii="Arial" w:hAnsi="Arial" w:cs="Arial"/>
                <w:i/>
                <w:color w:val="4F81BD" w:themeColor="accent1"/>
                <w:spacing w:val="-3"/>
                <w:sz w:val="20"/>
                <w:szCs w:val="20"/>
                <w:rPrChange w:id="619"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20" w:author="Carlos Ulloa" w:date="2022-03-04T11:33:00Z">
                  <w:rPr>
                    <w:rFonts w:ascii="Arial" w:hAnsi="Arial" w:cs="Arial"/>
                    <w:i/>
                    <w:spacing w:val="-3"/>
                    <w:sz w:val="20"/>
                    <w:szCs w:val="20"/>
                  </w:rPr>
                </w:rPrChange>
              </w:rPr>
              <w:t>1.2</w:t>
            </w:r>
          </w:p>
        </w:tc>
        <w:tc>
          <w:tcPr>
            <w:tcW w:w="2120" w:type="dxa"/>
            <w:vAlign w:val="center"/>
          </w:tcPr>
          <w:p w14:paraId="5FB93058" w14:textId="77777777" w:rsidR="00233795" w:rsidRPr="007C0386" w:rsidRDefault="00233795" w:rsidP="00233795">
            <w:pPr>
              <w:keepNext/>
              <w:rPr>
                <w:rFonts w:ascii="Arial" w:hAnsi="Arial" w:cs="Arial"/>
                <w:i/>
                <w:color w:val="4F81BD" w:themeColor="accent1"/>
                <w:spacing w:val="-3"/>
                <w:sz w:val="20"/>
                <w:szCs w:val="20"/>
                <w:rPrChange w:id="621" w:author="Carlos Ulloa" w:date="2022-03-04T11:33:00Z">
                  <w:rPr>
                    <w:rFonts w:ascii="Arial" w:hAnsi="Arial" w:cs="Arial"/>
                    <w:i/>
                    <w:spacing w:val="-3"/>
                    <w:sz w:val="20"/>
                    <w:szCs w:val="20"/>
                  </w:rPr>
                </w:rPrChange>
              </w:rPr>
            </w:pPr>
            <w:smartTag w:uri="urn:schemas-microsoft-com:office:smarttags" w:element="metricconverter">
              <w:smartTagPr>
                <w:attr w:name="ProductID" w:val="1.251 a"/>
              </w:smartTagPr>
              <w:r w:rsidRPr="007C0386">
                <w:rPr>
                  <w:rFonts w:ascii="Arial" w:hAnsi="Arial" w:cs="Arial"/>
                  <w:i/>
                  <w:color w:val="4F81BD" w:themeColor="accent1"/>
                  <w:spacing w:val="-3"/>
                  <w:sz w:val="20"/>
                  <w:szCs w:val="20"/>
                  <w:rPrChange w:id="622" w:author="Carlos Ulloa" w:date="2022-03-04T11:33:00Z">
                    <w:rPr>
                      <w:rFonts w:ascii="Arial" w:hAnsi="Arial" w:cs="Arial"/>
                      <w:i/>
                      <w:spacing w:val="-3"/>
                      <w:sz w:val="20"/>
                      <w:szCs w:val="20"/>
                    </w:rPr>
                  </w:rPrChange>
                </w:rPr>
                <w:t>1.251 a</w:t>
              </w:r>
            </w:smartTag>
            <w:r w:rsidRPr="007C0386">
              <w:rPr>
                <w:rFonts w:ascii="Arial" w:hAnsi="Arial" w:cs="Arial"/>
                <w:i/>
                <w:color w:val="4F81BD" w:themeColor="accent1"/>
                <w:spacing w:val="-3"/>
                <w:sz w:val="20"/>
                <w:szCs w:val="20"/>
                <w:rPrChange w:id="623" w:author="Carlos Ulloa" w:date="2022-03-04T11:33:00Z">
                  <w:rPr>
                    <w:rFonts w:ascii="Arial" w:hAnsi="Arial" w:cs="Arial"/>
                    <w:i/>
                    <w:spacing w:val="-3"/>
                    <w:sz w:val="20"/>
                    <w:szCs w:val="20"/>
                  </w:rPr>
                </w:rPrChange>
              </w:rPr>
              <w:t xml:space="preserve"> 1.500</w:t>
            </w:r>
          </w:p>
        </w:tc>
        <w:tc>
          <w:tcPr>
            <w:tcW w:w="1766" w:type="dxa"/>
            <w:vAlign w:val="center"/>
          </w:tcPr>
          <w:p w14:paraId="5E8095E8" w14:textId="77777777" w:rsidR="00233795" w:rsidRPr="007C0386" w:rsidRDefault="00233795" w:rsidP="00233795">
            <w:pPr>
              <w:keepNext/>
              <w:rPr>
                <w:rFonts w:ascii="Arial" w:hAnsi="Arial" w:cs="Arial"/>
                <w:i/>
                <w:color w:val="4F81BD" w:themeColor="accent1"/>
                <w:spacing w:val="-3"/>
                <w:sz w:val="20"/>
                <w:szCs w:val="20"/>
                <w:rPrChange w:id="624"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25" w:author="Carlos Ulloa" w:date="2022-03-04T11:33:00Z">
                  <w:rPr>
                    <w:rFonts w:ascii="Arial" w:hAnsi="Arial" w:cs="Arial"/>
                    <w:i/>
                    <w:spacing w:val="-3"/>
                    <w:sz w:val="20"/>
                    <w:szCs w:val="20"/>
                  </w:rPr>
                </w:rPrChange>
              </w:rPr>
              <w:t>1.2</w:t>
            </w:r>
          </w:p>
        </w:tc>
      </w:tr>
    </w:tbl>
    <w:p w14:paraId="58382066" w14:textId="77777777" w:rsidR="00233795" w:rsidRPr="007C0386" w:rsidRDefault="00233795" w:rsidP="00233795">
      <w:pPr>
        <w:keepNext/>
        <w:rPr>
          <w:rFonts w:ascii="Arial" w:hAnsi="Arial" w:cs="Arial"/>
          <w:b/>
          <w:color w:val="4F81BD" w:themeColor="accent1"/>
          <w:spacing w:val="-3"/>
          <w:sz w:val="20"/>
          <w:szCs w:val="20"/>
          <w:rPrChange w:id="626"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627" w:author="Carlos Ulloa" w:date="2022-03-04T11:33:00Z">
            <w:rPr>
              <w:rFonts w:ascii="Arial" w:hAnsi="Arial" w:cs="Arial"/>
              <w:b/>
              <w:spacing w:val="-3"/>
              <w:sz w:val="20"/>
              <w:szCs w:val="20"/>
            </w:rPr>
          </w:rPrChange>
        </w:rPr>
        <w:t>TABLA Nº1</w:t>
      </w:r>
    </w:p>
    <w:p w14:paraId="7C3FD0AD" w14:textId="77777777" w:rsidR="00233795" w:rsidRPr="007C0386" w:rsidRDefault="00233795" w:rsidP="00233795">
      <w:pPr>
        <w:keepNext/>
        <w:rPr>
          <w:rFonts w:ascii="Arial" w:hAnsi="Arial" w:cs="Arial"/>
          <w:b/>
          <w:color w:val="4F81BD" w:themeColor="accent1"/>
          <w:spacing w:val="-3"/>
          <w:sz w:val="20"/>
          <w:szCs w:val="20"/>
          <w:rPrChange w:id="628" w:author="Carlos Ulloa" w:date="2022-03-04T11:33:00Z">
            <w:rPr>
              <w:rFonts w:ascii="Arial" w:hAnsi="Arial" w:cs="Arial"/>
              <w:b/>
              <w:spacing w:val="-3"/>
              <w:sz w:val="20"/>
              <w:szCs w:val="20"/>
            </w:rPr>
          </w:rPrChang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0"/>
        <w:gridCol w:w="2772"/>
        <w:gridCol w:w="2963"/>
      </w:tblGrid>
      <w:tr w:rsidR="00A26C70" w:rsidRPr="007C0386" w14:paraId="1F142E55" w14:textId="77777777" w:rsidTr="00233795">
        <w:trPr>
          <w:jc w:val="center"/>
        </w:trPr>
        <w:tc>
          <w:tcPr>
            <w:tcW w:w="0" w:type="auto"/>
            <w:vAlign w:val="center"/>
          </w:tcPr>
          <w:p w14:paraId="37358511" w14:textId="77777777" w:rsidR="00233795" w:rsidRPr="007C0386" w:rsidRDefault="00233795" w:rsidP="00233795">
            <w:pPr>
              <w:keepNext/>
              <w:rPr>
                <w:rFonts w:ascii="Arial" w:hAnsi="Arial" w:cs="Arial"/>
                <w:b/>
                <w:i/>
                <w:color w:val="4F81BD" w:themeColor="accent1"/>
                <w:spacing w:val="-3"/>
                <w:sz w:val="20"/>
                <w:szCs w:val="20"/>
                <w:rPrChange w:id="629" w:author="Carlos Ulloa" w:date="2022-03-04T11:33:00Z">
                  <w:rPr>
                    <w:rFonts w:ascii="Arial" w:hAnsi="Arial" w:cs="Arial"/>
                    <w:b/>
                    <w:i/>
                    <w:spacing w:val="-3"/>
                    <w:sz w:val="20"/>
                    <w:szCs w:val="20"/>
                  </w:rPr>
                </w:rPrChange>
              </w:rPr>
            </w:pPr>
            <w:r w:rsidRPr="007C0386">
              <w:rPr>
                <w:rFonts w:ascii="Arial" w:hAnsi="Arial" w:cs="Arial"/>
                <w:b/>
                <w:i/>
                <w:color w:val="4F81BD" w:themeColor="accent1"/>
                <w:spacing w:val="-3"/>
                <w:sz w:val="20"/>
                <w:szCs w:val="20"/>
                <w:rPrChange w:id="630" w:author="Carlos Ulloa" w:date="2022-03-04T11:33:00Z">
                  <w:rPr>
                    <w:rFonts w:ascii="Arial" w:hAnsi="Arial" w:cs="Arial"/>
                    <w:b/>
                    <w:i/>
                    <w:spacing w:val="-3"/>
                    <w:sz w:val="20"/>
                    <w:szCs w:val="20"/>
                  </w:rPr>
                </w:rPrChange>
              </w:rPr>
              <w:t>Lado Mayor. mm.</w:t>
            </w:r>
          </w:p>
        </w:tc>
        <w:tc>
          <w:tcPr>
            <w:tcW w:w="0" w:type="auto"/>
            <w:vAlign w:val="center"/>
          </w:tcPr>
          <w:p w14:paraId="1B3EBFB6" w14:textId="77777777" w:rsidR="00233795" w:rsidRPr="007C0386" w:rsidRDefault="00233795" w:rsidP="00233795">
            <w:pPr>
              <w:keepNext/>
              <w:rPr>
                <w:rFonts w:ascii="Arial" w:hAnsi="Arial" w:cs="Arial"/>
                <w:b/>
                <w:i/>
                <w:color w:val="4F81BD" w:themeColor="accent1"/>
                <w:spacing w:val="-3"/>
                <w:sz w:val="20"/>
                <w:szCs w:val="20"/>
                <w:rPrChange w:id="631" w:author="Carlos Ulloa" w:date="2022-03-04T11:33:00Z">
                  <w:rPr>
                    <w:rFonts w:ascii="Arial" w:hAnsi="Arial" w:cs="Arial"/>
                    <w:b/>
                    <w:i/>
                    <w:spacing w:val="-3"/>
                    <w:sz w:val="20"/>
                    <w:szCs w:val="20"/>
                  </w:rPr>
                </w:rPrChange>
              </w:rPr>
            </w:pPr>
            <w:r w:rsidRPr="007C0386">
              <w:rPr>
                <w:rFonts w:ascii="Arial" w:hAnsi="Arial" w:cs="Arial"/>
                <w:b/>
                <w:i/>
                <w:color w:val="4F81BD" w:themeColor="accent1"/>
                <w:spacing w:val="-3"/>
                <w:sz w:val="20"/>
                <w:szCs w:val="20"/>
                <w:rPrChange w:id="632" w:author="Carlos Ulloa" w:date="2022-03-04T11:33:00Z">
                  <w:rPr>
                    <w:rFonts w:ascii="Arial" w:hAnsi="Arial" w:cs="Arial"/>
                    <w:b/>
                    <w:i/>
                    <w:spacing w:val="-3"/>
                    <w:sz w:val="20"/>
                    <w:szCs w:val="20"/>
                  </w:rPr>
                </w:rPrChange>
              </w:rPr>
              <w:t>Unión transversal</w:t>
            </w:r>
          </w:p>
        </w:tc>
        <w:tc>
          <w:tcPr>
            <w:tcW w:w="2963" w:type="dxa"/>
            <w:vAlign w:val="center"/>
          </w:tcPr>
          <w:p w14:paraId="514D571F" w14:textId="77777777" w:rsidR="00233795" w:rsidRPr="007C0386" w:rsidRDefault="00233795" w:rsidP="00233795">
            <w:pPr>
              <w:keepNext/>
              <w:rPr>
                <w:rFonts w:ascii="Arial" w:hAnsi="Arial" w:cs="Arial"/>
                <w:b/>
                <w:i/>
                <w:color w:val="4F81BD" w:themeColor="accent1"/>
                <w:spacing w:val="-3"/>
                <w:sz w:val="20"/>
                <w:szCs w:val="20"/>
                <w:rPrChange w:id="633" w:author="Carlos Ulloa" w:date="2022-03-04T11:33:00Z">
                  <w:rPr>
                    <w:rFonts w:ascii="Arial" w:hAnsi="Arial" w:cs="Arial"/>
                    <w:b/>
                    <w:i/>
                    <w:spacing w:val="-3"/>
                    <w:sz w:val="20"/>
                    <w:szCs w:val="20"/>
                  </w:rPr>
                </w:rPrChange>
              </w:rPr>
            </w:pPr>
            <w:r w:rsidRPr="007C0386">
              <w:rPr>
                <w:rFonts w:ascii="Arial" w:hAnsi="Arial" w:cs="Arial"/>
                <w:b/>
                <w:i/>
                <w:color w:val="4F81BD" w:themeColor="accent1"/>
                <w:spacing w:val="-3"/>
                <w:sz w:val="20"/>
                <w:szCs w:val="20"/>
                <w:rPrChange w:id="634" w:author="Carlos Ulloa" w:date="2022-03-04T11:33:00Z">
                  <w:rPr>
                    <w:rFonts w:ascii="Arial" w:hAnsi="Arial" w:cs="Arial"/>
                    <w:b/>
                    <w:i/>
                    <w:spacing w:val="-3"/>
                    <w:sz w:val="20"/>
                    <w:szCs w:val="20"/>
                  </w:rPr>
                </w:rPrChange>
              </w:rPr>
              <w:t>Suspensión</w:t>
            </w:r>
          </w:p>
        </w:tc>
      </w:tr>
      <w:tr w:rsidR="00A26C70" w:rsidRPr="007C0386" w14:paraId="5421398D" w14:textId="77777777" w:rsidTr="00233795">
        <w:trPr>
          <w:jc w:val="center"/>
        </w:trPr>
        <w:tc>
          <w:tcPr>
            <w:tcW w:w="0" w:type="auto"/>
            <w:vAlign w:val="center"/>
          </w:tcPr>
          <w:p w14:paraId="64424633" w14:textId="77777777" w:rsidR="00233795" w:rsidRPr="007C0386" w:rsidRDefault="00233795" w:rsidP="00233795">
            <w:pPr>
              <w:keepNext/>
              <w:rPr>
                <w:rFonts w:ascii="Arial" w:hAnsi="Arial" w:cs="Arial"/>
                <w:i/>
                <w:color w:val="4F81BD" w:themeColor="accent1"/>
                <w:spacing w:val="-3"/>
                <w:sz w:val="20"/>
                <w:szCs w:val="20"/>
                <w:rPrChange w:id="63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36" w:author="Carlos Ulloa" w:date="2022-03-04T11:33:00Z">
                  <w:rPr>
                    <w:rFonts w:ascii="Arial" w:hAnsi="Arial" w:cs="Arial"/>
                    <w:i/>
                    <w:spacing w:val="-3"/>
                    <w:sz w:val="20"/>
                    <w:szCs w:val="20"/>
                  </w:rPr>
                </w:rPrChange>
              </w:rPr>
              <w:t>Hasta 300</w:t>
            </w:r>
          </w:p>
        </w:tc>
        <w:tc>
          <w:tcPr>
            <w:tcW w:w="0" w:type="auto"/>
            <w:vAlign w:val="center"/>
          </w:tcPr>
          <w:p w14:paraId="5D8BEBC4" w14:textId="77777777" w:rsidR="00233795" w:rsidRPr="007C0386" w:rsidRDefault="00233795" w:rsidP="00233795">
            <w:pPr>
              <w:keepNext/>
              <w:rPr>
                <w:rFonts w:ascii="Arial" w:hAnsi="Arial" w:cs="Arial"/>
                <w:i/>
                <w:color w:val="4F81BD" w:themeColor="accent1"/>
                <w:spacing w:val="-3"/>
                <w:sz w:val="20"/>
                <w:szCs w:val="20"/>
                <w:rPrChange w:id="637"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38" w:author="Carlos Ulloa" w:date="2022-03-04T11:33:00Z">
                  <w:rPr>
                    <w:rFonts w:ascii="Arial" w:hAnsi="Arial" w:cs="Arial"/>
                    <w:i/>
                    <w:spacing w:val="-3"/>
                    <w:sz w:val="20"/>
                    <w:szCs w:val="20"/>
                  </w:rPr>
                </w:rPrChange>
              </w:rPr>
              <w:t>Bayeta</w:t>
            </w:r>
          </w:p>
        </w:tc>
        <w:tc>
          <w:tcPr>
            <w:tcW w:w="2963" w:type="dxa"/>
            <w:vAlign w:val="center"/>
          </w:tcPr>
          <w:p w14:paraId="5BE0A4DA" w14:textId="77777777" w:rsidR="00233795" w:rsidRPr="007C0386" w:rsidRDefault="00233795" w:rsidP="00233795">
            <w:pPr>
              <w:keepNext/>
              <w:rPr>
                <w:rFonts w:ascii="Arial" w:hAnsi="Arial" w:cs="Arial"/>
                <w:i/>
                <w:color w:val="4F81BD" w:themeColor="accent1"/>
                <w:spacing w:val="-3"/>
                <w:sz w:val="20"/>
                <w:szCs w:val="20"/>
                <w:rPrChange w:id="639"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40" w:author="Carlos Ulloa" w:date="2022-03-04T11:33:00Z">
                  <w:rPr>
                    <w:rFonts w:ascii="Arial" w:hAnsi="Arial" w:cs="Arial"/>
                    <w:i/>
                    <w:spacing w:val="-3"/>
                    <w:sz w:val="20"/>
                    <w:szCs w:val="20"/>
                  </w:rPr>
                </w:rPrChange>
              </w:rPr>
              <w:t>Pletina 25x2 mm.</w:t>
            </w:r>
          </w:p>
        </w:tc>
      </w:tr>
      <w:tr w:rsidR="00A26C70" w:rsidRPr="007C0386" w14:paraId="5AB97C30" w14:textId="77777777" w:rsidTr="00233795">
        <w:trPr>
          <w:jc w:val="center"/>
        </w:trPr>
        <w:tc>
          <w:tcPr>
            <w:tcW w:w="0" w:type="auto"/>
            <w:vAlign w:val="center"/>
          </w:tcPr>
          <w:p w14:paraId="19A9C7D1" w14:textId="77777777" w:rsidR="00233795" w:rsidRPr="007C0386" w:rsidRDefault="00233795" w:rsidP="00233795">
            <w:pPr>
              <w:keepNext/>
              <w:rPr>
                <w:rFonts w:ascii="Arial" w:hAnsi="Arial" w:cs="Arial"/>
                <w:i/>
                <w:color w:val="4F81BD" w:themeColor="accent1"/>
                <w:spacing w:val="-3"/>
                <w:sz w:val="20"/>
                <w:szCs w:val="20"/>
                <w:rPrChange w:id="641" w:author="Carlos Ulloa" w:date="2022-03-04T11:33:00Z">
                  <w:rPr>
                    <w:rFonts w:ascii="Arial" w:hAnsi="Arial" w:cs="Arial"/>
                    <w:i/>
                    <w:spacing w:val="-3"/>
                    <w:sz w:val="20"/>
                    <w:szCs w:val="20"/>
                  </w:rPr>
                </w:rPrChange>
              </w:rPr>
            </w:pPr>
            <w:smartTag w:uri="urn:schemas-microsoft-com:office:smarttags" w:element="metricconverter">
              <w:smartTagPr>
                <w:attr w:name="ProductID" w:val="350 a"/>
              </w:smartTagPr>
              <w:r w:rsidRPr="007C0386">
                <w:rPr>
                  <w:rFonts w:ascii="Arial" w:hAnsi="Arial" w:cs="Arial"/>
                  <w:i/>
                  <w:color w:val="4F81BD" w:themeColor="accent1"/>
                  <w:spacing w:val="-3"/>
                  <w:sz w:val="20"/>
                  <w:szCs w:val="20"/>
                  <w:rPrChange w:id="642" w:author="Carlos Ulloa" w:date="2022-03-04T11:33:00Z">
                    <w:rPr>
                      <w:rFonts w:ascii="Arial" w:hAnsi="Arial" w:cs="Arial"/>
                      <w:i/>
                      <w:spacing w:val="-3"/>
                      <w:sz w:val="20"/>
                      <w:szCs w:val="20"/>
                    </w:rPr>
                  </w:rPrChange>
                </w:rPr>
                <w:t>350 a</w:t>
              </w:r>
            </w:smartTag>
            <w:r w:rsidRPr="007C0386">
              <w:rPr>
                <w:rFonts w:ascii="Arial" w:hAnsi="Arial" w:cs="Arial"/>
                <w:i/>
                <w:color w:val="4F81BD" w:themeColor="accent1"/>
                <w:spacing w:val="-3"/>
                <w:sz w:val="20"/>
                <w:szCs w:val="20"/>
                <w:rPrChange w:id="643" w:author="Carlos Ulloa" w:date="2022-03-04T11:33:00Z">
                  <w:rPr>
                    <w:rFonts w:ascii="Arial" w:hAnsi="Arial" w:cs="Arial"/>
                    <w:i/>
                    <w:spacing w:val="-3"/>
                    <w:sz w:val="20"/>
                    <w:szCs w:val="20"/>
                  </w:rPr>
                </w:rPrChange>
              </w:rPr>
              <w:t xml:space="preserve"> 600</w:t>
            </w:r>
          </w:p>
        </w:tc>
        <w:tc>
          <w:tcPr>
            <w:tcW w:w="0" w:type="auto"/>
            <w:vAlign w:val="center"/>
          </w:tcPr>
          <w:p w14:paraId="21635E7D" w14:textId="77777777" w:rsidR="00233795" w:rsidRPr="007C0386" w:rsidRDefault="00233795" w:rsidP="00233795">
            <w:pPr>
              <w:keepNext/>
              <w:rPr>
                <w:rFonts w:ascii="Arial" w:hAnsi="Arial" w:cs="Arial"/>
                <w:i/>
                <w:color w:val="4F81BD" w:themeColor="accent1"/>
                <w:spacing w:val="-3"/>
                <w:sz w:val="20"/>
                <w:szCs w:val="20"/>
                <w:rPrChange w:id="644"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45" w:author="Carlos Ulloa" w:date="2022-03-04T11:33:00Z">
                  <w:rPr>
                    <w:rFonts w:ascii="Arial" w:hAnsi="Arial" w:cs="Arial"/>
                    <w:i/>
                    <w:spacing w:val="-3"/>
                    <w:sz w:val="20"/>
                    <w:szCs w:val="20"/>
                  </w:rPr>
                </w:rPrChange>
              </w:rPr>
              <w:t>Marco de plancha</w:t>
            </w:r>
          </w:p>
        </w:tc>
        <w:tc>
          <w:tcPr>
            <w:tcW w:w="2963" w:type="dxa"/>
            <w:vAlign w:val="center"/>
          </w:tcPr>
          <w:p w14:paraId="7C2CB8C6" w14:textId="77777777" w:rsidR="00233795" w:rsidRPr="007C0386" w:rsidRDefault="00233795" w:rsidP="00233795">
            <w:pPr>
              <w:keepNext/>
              <w:rPr>
                <w:rFonts w:ascii="Arial" w:hAnsi="Arial" w:cs="Arial"/>
                <w:i/>
                <w:color w:val="4F81BD" w:themeColor="accent1"/>
                <w:spacing w:val="-3"/>
                <w:sz w:val="20"/>
                <w:szCs w:val="20"/>
                <w:rPrChange w:id="646"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47" w:author="Carlos Ulloa" w:date="2022-03-04T11:33:00Z">
                  <w:rPr>
                    <w:rFonts w:ascii="Arial" w:hAnsi="Arial" w:cs="Arial"/>
                    <w:i/>
                    <w:spacing w:val="-3"/>
                    <w:sz w:val="20"/>
                    <w:szCs w:val="20"/>
                  </w:rPr>
                </w:rPrChange>
              </w:rPr>
              <w:t>Pletina 25x2 mm.</w:t>
            </w:r>
          </w:p>
        </w:tc>
      </w:tr>
      <w:tr w:rsidR="00A26C70" w:rsidRPr="007C0386" w14:paraId="5FE5FF8B" w14:textId="77777777" w:rsidTr="00233795">
        <w:trPr>
          <w:jc w:val="center"/>
        </w:trPr>
        <w:tc>
          <w:tcPr>
            <w:tcW w:w="0" w:type="auto"/>
            <w:vAlign w:val="center"/>
          </w:tcPr>
          <w:p w14:paraId="18DE2BCF" w14:textId="77777777" w:rsidR="00233795" w:rsidRPr="007C0386" w:rsidRDefault="00233795" w:rsidP="00233795">
            <w:pPr>
              <w:keepNext/>
              <w:rPr>
                <w:rFonts w:ascii="Arial" w:hAnsi="Arial" w:cs="Arial"/>
                <w:i/>
                <w:color w:val="4F81BD" w:themeColor="accent1"/>
                <w:spacing w:val="-3"/>
                <w:sz w:val="20"/>
                <w:szCs w:val="20"/>
                <w:rPrChange w:id="648" w:author="Carlos Ulloa" w:date="2022-03-04T11:33:00Z">
                  <w:rPr>
                    <w:rFonts w:ascii="Arial" w:hAnsi="Arial" w:cs="Arial"/>
                    <w:i/>
                    <w:spacing w:val="-3"/>
                    <w:sz w:val="20"/>
                    <w:szCs w:val="20"/>
                  </w:rPr>
                </w:rPrChange>
              </w:rPr>
            </w:pPr>
            <w:smartTag w:uri="urn:schemas-microsoft-com:office:smarttags" w:element="metricconverter">
              <w:smartTagPr>
                <w:attr w:name="ProductID" w:val="650 a"/>
              </w:smartTagPr>
              <w:r w:rsidRPr="007C0386">
                <w:rPr>
                  <w:rFonts w:ascii="Arial" w:hAnsi="Arial" w:cs="Arial"/>
                  <w:i/>
                  <w:color w:val="4F81BD" w:themeColor="accent1"/>
                  <w:spacing w:val="-3"/>
                  <w:sz w:val="20"/>
                  <w:szCs w:val="20"/>
                  <w:rPrChange w:id="649" w:author="Carlos Ulloa" w:date="2022-03-04T11:33:00Z">
                    <w:rPr>
                      <w:rFonts w:ascii="Arial" w:hAnsi="Arial" w:cs="Arial"/>
                      <w:i/>
                      <w:spacing w:val="-3"/>
                      <w:sz w:val="20"/>
                      <w:szCs w:val="20"/>
                    </w:rPr>
                  </w:rPrChange>
                </w:rPr>
                <w:t>650 a</w:t>
              </w:r>
            </w:smartTag>
            <w:r w:rsidRPr="007C0386">
              <w:rPr>
                <w:rFonts w:ascii="Arial" w:hAnsi="Arial" w:cs="Arial"/>
                <w:i/>
                <w:color w:val="4F81BD" w:themeColor="accent1"/>
                <w:spacing w:val="-3"/>
                <w:sz w:val="20"/>
                <w:szCs w:val="20"/>
                <w:rPrChange w:id="650" w:author="Carlos Ulloa" w:date="2022-03-04T11:33:00Z">
                  <w:rPr>
                    <w:rFonts w:ascii="Arial" w:hAnsi="Arial" w:cs="Arial"/>
                    <w:i/>
                    <w:spacing w:val="-3"/>
                    <w:sz w:val="20"/>
                    <w:szCs w:val="20"/>
                  </w:rPr>
                </w:rPrChange>
              </w:rPr>
              <w:t xml:space="preserve"> 900</w:t>
            </w:r>
          </w:p>
        </w:tc>
        <w:tc>
          <w:tcPr>
            <w:tcW w:w="0" w:type="auto"/>
            <w:vAlign w:val="center"/>
          </w:tcPr>
          <w:p w14:paraId="1E436D08" w14:textId="77777777" w:rsidR="00233795" w:rsidRPr="007C0386" w:rsidRDefault="00233795" w:rsidP="00233795">
            <w:pPr>
              <w:keepNext/>
              <w:rPr>
                <w:rFonts w:ascii="Arial" w:hAnsi="Arial" w:cs="Arial"/>
                <w:i/>
                <w:color w:val="4F81BD" w:themeColor="accent1"/>
                <w:spacing w:val="-3"/>
                <w:sz w:val="20"/>
                <w:szCs w:val="20"/>
                <w:rPrChange w:id="651"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52" w:author="Carlos Ulloa" w:date="2022-03-04T11:33:00Z">
                  <w:rPr>
                    <w:rFonts w:ascii="Arial" w:hAnsi="Arial" w:cs="Arial"/>
                    <w:i/>
                    <w:spacing w:val="-3"/>
                    <w:sz w:val="20"/>
                    <w:szCs w:val="20"/>
                  </w:rPr>
                </w:rPrChange>
              </w:rPr>
              <w:t>Marco de Fe ángulo 25x3 mm.</w:t>
            </w:r>
          </w:p>
        </w:tc>
        <w:tc>
          <w:tcPr>
            <w:tcW w:w="2963" w:type="dxa"/>
            <w:vAlign w:val="center"/>
          </w:tcPr>
          <w:p w14:paraId="1BBA94AA" w14:textId="77777777" w:rsidR="00233795" w:rsidRPr="007C0386" w:rsidRDefault="00233795" w:rsidP="00233795">
            <w:pPr>
              <w:keepNext/>
              <w:rPr>
                <w:rFonts w:ascii="Arial" w:hAnsi="Arial" w:cs="Arial"/>
                <w:i/>
                <w:color w:val="4F81BD" w:themeColor="accent1"/>
                <w:spacing w:val="-3"/>
                <w:sz w:val="20"/>
                <w:szCs w:val="20"/>
                <w:rPrChange w:id="653"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54" w:author="Carlos Ulloa" w:date="2022-03-04T11:33:00Z">
                  <w:rPr>
                    <w:rFonts w:ascii="Arial" w:hAnsi="Arial" w:cs="Arial"/>
                    <w:i/>
                    <w:spacing w:val="-3"/>
                    <w:sz w:val="20"/>
                    <w:szCs w:val="20"/>
                  </w:rPr>
                </w:rPrChange>
              </w:rPr>
              <w:t>Fe ángulo 30x30x3 mm.</w:t>
            </w:r>
          </w:p>
        </w:tc>
      </w:tr>
      <w:tr w:rsidR="00A26C70" w:rsidRPr="007C0386" w14:paraId="469E1429" w14:textId="77777777" w:rsidTr="00233795">
        <w:trPr>
          <w:jc w:val="center"/>
        </w:trPr>
        <w:tc>
          <w:tcPr>
            <w:tcW w:w="0" w:type="auto"/>
            <w:vAlign w:val="center"/>
          </w:tcPr>
          <w:p w14:paraId="158963C5" w14:textId="77777777" w:rsidR="00233795" w:rsidRPr="007C0386" w:rsidRDefault="00233795" w:rsidP="00233795">
            <w:pPr>
              <w:keepNext/>
              <w:rPr>
                <w:rFonts w:ascii="Arial" w:hAnsi="Arial" w:cs="Arial"/>
                <w:i/>
                <w:color w:val="4F81BD" w:themeColor="accent1"/>
                <w:spacing w:val="-3"/>
                <w:sz w:val="20"/>
                <w:szCs w:val="20"/>
                <w:rPrChange w:id="655"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56" w:author="Carlos Ulloa" w:date="2022-03-04T11:33:00Z">
                  <w:rPr>
                    <w:rFonts w:ascii="Arial" w:hAnsi="Arial" w:cs="Arial"/>
                    <w:i/>
                    <w:spacing w:val="-3"/>
                    <w:sz w:val="20"/>
                    <w:szCs w:val="20"/>
                  </w:rPr>
                </w:rPrChange>
              </w:rPr>
              <w:t>950 y mayor</w:t>
            </w:r>
          </w:p>
        </w:tc>
        <w:tc>
          <w:tcPr>
            <w:tcW w:w="0" w:type="auto"/>
            <w:vAlign w:val="center"/>
          </w:tcPr>
          <w:p w14:paraId="52C54219" w14:textId="77777777" w:rsidR="00233795" w:rsidRPr="007C0386" w:rsidRDefault="00233795" w:rsidP="00233795">
            <w:pPr>
              <w:keepNext/>
              <w:rPr>
                <w:rFonts w:ascii="Arial" w:hAnsi="Arial" w:cs="Arial"/>
                <w:i/>
                <w:color w:val="4F81BD" w:themeColor="accent1"/>
                <w:spacing w:val="-3"/>
                <w:sz w:val="20"/>
                <w:szCs w:val="20"/>
                <w:rPrChange w:id="657"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58" w:author="Carlos Ulloa" w:date="2022-03-04T11:33:00Z">
                  <w:rPr>
                    <w:rFonts w:ascii="Arial" w:hAnsi="Arial" w:cs="Arial"/>
                    <w:i/>
                    <w:spacing w:val="-3"/>
                    <w:sz w:val="20"/>
                    <w:szCs w:val="20"/>
                  </w:rPr>
                </w:rPrChange>
              </w:rPr>
              <w:t>Marco de Fe ángulo 40x3 mm.</w:t>
            </w:r>
          </w:p>
        </w:tc>
        <w:tc>
          <w:tcPr>
            <w:tcW w:w="2963" w:type="dxa"/>
            <w:vAlign w:val="center"/>
          </w:tcPr>
          <w:p w14:paraId="7485A87F" w14:textId="77777777" w:rsidR="00233795" w:rsidRPr="007C0386" w:rsidRDefault="00233795" w:rsidP="00233795">
            <w:pPr>
              <w:keepNext/>
              <w:rPr>
                <w:rFonts w:ascii="Arial" w:hAnsi="Arial" w:cs="Arial"/>
                <w:i/>
                <w:color w:val="4F81BD" w:themeColor="accent1"/>
                <w:spacing w:val="-3"/>
                <w:sz w:val="20"/>
                <w:szCs w:val="20"/>
                <w:rPrChange w:id="659" w:author="Carlos Ulloa" w:date="2022-03-04T11:33:00Z">
                  <w:rPr>
                    <w:rFonts w:ascii="Arial" w:hAnsi="Arial" w:cs="Arial"/>
                    <w:i/>
                    <w:spacing w:val="-3"/>
                    <w:sz w:val="20"/>
                    <w:szCs w:val="20"/>
                  </w:rPr>
                </w:rPrChange>
              </w:rPr>
            </w:pPr>
            <w:r w:rsidRPr="007C0386">
              <w:rPr>
                <w:rFonts w:ascii="Arial" w:hAnsi="Arial" w:cs="Arial"/>
                <w:i/>
                <w:color w:val="4F81BD" w:themeColor="accent1"/>
                <w:spacing w:val="-3"/>
                <w:sz w:val="20"/>
                <w:szCs w:val="20"/>
                <w:rPrChange w:id="660" w:author="Carlos Ulloa" w:date="2022-03-04T11:33:00Z">
                  <w:rPr>
                    <w:rFonts w:ascii="Arial" w:hAnsi="Arial" w:cs="Arial"/>
                    <w:i/>
                    <w:spacing w:val="-3"/>
                    <w:sz w:val="20"/>
                    <w:szCs w:val="20"/>
                  </w:rPr>
                </w:rPrChange>
              </w:rPr>
              <w:t>Fe ángulo 30x30x3 mm.</w:t>
            </w:r>
          </w:p>
        </w:tc>
      </w:tr>
    </w:tbl>
    <w:p w14:paraId="397844D5" w14:textId="77777777" w:rsidR="00233795" w:rsidRPr="007C0386" w:rsidRDefault="00233795" w:rsidP="00233795">
      <w:pPr>
        <w:keepNext/>
        <w:rPr>
          <w:rFonts w:ascii="Arial" w:hAnsi="Arial" w:cs="Arial"/>
          <w:b/>
          <w:color w:val="4F81BD" w:themeColor="accent1"/>
          <w:spacing w:val="-3"/>
          <w:sz w:val="20"/>
          <w:szCs w:val="20"/>
          <w:rPrChange w:id="661" w:author="Carlos Ulloa" w:date="2022-03-04T11:33:00Z">
            <w:rPr>
              <w:rFonts w:ascii="Arial" w:hAnsi="Arial" w:cs="Arial"/>
              <w:b/>
              <w:spacing w:val="-3"/>
              <w:sz w:val="20"/>
              <w:szCs w:val="20"/>
            </w:rPr>
          </w:rPrChange>
        </w:rPr>
      </w:pPr>
      <w:r w:rsidRPr="007C0386">
        <w:rPr>
          <w:rFonts w:ascii="Arial" w:hAnsi="Arial" w:cs="Arial"/>
          <w:b/>
          <w:color w:val="4F81BD" w:themeColor="accent1"/>
          <w:spacing w:val="-3"/>
          <w:sz w:val="20"/>
          <w:szCs w:val="20"/>
          <w:rPrChange w:id="662" w:author="Carlos Ulloa" w:date="2022-03-04T11:33:00Z">
            <w:rPr>
              <w:rFonts w:ascii="Arial" w:hAnsi="Arial" w:cs="Arial"/>
              <w:b/>
              <w:spacing w:val="-3"/>
              <w:sz w:val="20"/>
              <w:szCs w:val="20"/>
            </w:rPr>
          </w:rPrChange>
        </w:rPr>
        <w:t>TABLA Nº2</w:t>
      </w:r>
    </w:p>
    <w:p w14:paraId="55F57459" w14:textId="77777777" w:rsidR="00233795" w:rsidRPr="007C0386" w:rsidRDefault="00233795" w:rsidP="00233795">
      <w:pPr>
        <w:rPr>
          <w:rFonts w:ascii="Arial" w:hAnsi="Arial" w:cs="Arial"/>
          <w:color w:val="4F81BD" w:themeColor="accent1"/>
          <w:sz w:val="20"/>
          <w:szCs w:val="20"/>
          <w:rPrChange w:id="66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64" w:author="Carlos Ulloa" w:date="2022-03-04T11:33:00Z">
            <w:rPr>
              <w:rFonts w:ascii="Arial" w:hAnsi="Arial" w:cs="Arial"/>
              <w:sz w:val="20"/>
              <w:szCs w:val="20"/>
            </w:rPr>
          </w:rPrChange>
        </w:rPr>
        <w:tab/>
      </w:r>
    </w:p>
    <w:p w14:paraId="447D536C" w14:textId="77777777" w:rsidR="00233795" w:rsidRPr="007C0386" w:rsidRDefault="00233795" w:rsidP="00233795">
      <w:pPr>
        <w:rPr>
          <w:rFonts w:ascii="Arial" w:hAnsi="Arial" w:cs="Arial"/>
          <w:color w:val="4F81BD" w:themeColor="accent1"/>
          <w:sz w:val="20"/>
          <w:szCs w:val="20"/>
          <w:rPrChange w:id="665" w:author="Carlos Ulloa" w:date="2022-03-04T11:33:00Z">
            <w:rPr>
              <w:rFonts w:ascii="Arial" w:hAnsi="Arial" w:cs="Arial"/>
              <w:sz w:val="20"/>
              <w:szCs w:val="20"/>
            </w:rPr>
          </w:rPrChange>
        </w:rPr>
      </w:pPr>
    </w:p>
    <w:p w14:paraId="16F62EF4"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666" w:author="Carlos Ulloa" w:date="2022-03-04T11:33:00Z">
            <w:rPr>
              <w:rFonts w:ascii="Arial" w:hAnsi="Arial" w:cs="Arial"/>
              <w:b/>
              <w:sz w:val="20"/>
              <w:szCs w:val="20"/>
              <w:u w:val="single"/>
              <w:lang w:val="es-ES"/>
            </w:rPr>
          </w:rPrChange>
        </w:rPr>
      </w:pPr>
      <w:bookmarkStart w:id="667" w:name="_Toc5976599"/>
      <w:bookmarkStart w:id="668" w:name="_Toc26477348"/>
      <w:bookmarkStart w:id="669" w:name="_Toc264476671"/>
      <w:r w:rsidRPr="007C0386">
        <w:rPr>
          <w:rFonts w:ascii="Arial" w:hAnsi="Arial" w:cs="Arial"/>
          <w:b/>
          <w:color w:val="4F81BD" w:themeColor="accent1"/>
          <w:sz w:val="20"/>
          <w:szCs w:val="20"/>
          <w:u w:val="single"/>
          <w:lang w:val="es-ES"/>
          <w:rPrChange w:id="670" w:author="Carlos Ulloa" w:date="2022-03-04T11:33:00Z">
            <w:rPr>
              <w:rFonts w:ascii="Arial" w:eastAsia="Times New Roman" w:hAnsi="Arial" w:cs="Arial"/>
              <w:b/>
              <w:sz w:val="20"/>
              <w:szCs w:val="20"/>
              <w:u w:val="single"/>
              <w:lang w:val="es-ES" w:eastAsia="es-ES"/>
            </w:rPr>
          </w:rPrChange>
        </w:rPr>
        <w:t>Rejillas y difusores.</w:t>
      </w:r>
      <w:bookmarkEnd w:id="667"/>
      <w:bookmarkEnd w:id="668"/>
    </w:p>
    <w:p w14:paraId="7D73FC83" w14:textId="77777777" w:rsidR="00233795" w:rsidRPr="007C0386" w:rsidRDefault="00233795" w:rsidP="00233795">
      <w:pPr>
        <w:tabs>
          <w:tab w:val="left" w:pos="-720"/>
          <w:tab w:val="left" w:pos="9639"/>
        </w:tabs>
        <w:suppressAutoHyphens/>
        <w:ind w:right="-142"/>
        <w:rPr>
          <w:rFonts w:ascii="Arial" w:hAnsi="Arial" w:cs="Arial"/>
          <w:color w:val="4F81BD" w:themeColor="accent1"/>
          <w:sz w:val="20"/>
          <w:szCs w:val="20"/>
          <w:rPrChange w:id="67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72" w:author="Carlos Ulloa" w:date="2022-03-04T11:33:00Z">
            <w:rPr>
              <w:rFonts w:ascii="Arial" w:hAnsi="Arial" w:cs="Arial"/>
              <w:sz w:val="20"/>
              <w:szCs w:val="20"/>
            </w:rPr>
          </w:rPrChange>
        </w:rPr>
        <w:t>Todos los elementos tanto de impulsión como retorno y extracción, deberán ir provistos de los mecanismos necesarios para regulación de aire, montaje, etc.</w:t>
      </w:r>
    </w:p>
    <w:p w14:paraId="65AB1E6E" w14:textId="77777777" w:rsidR="00233795" w:rsidRPr="007C0386" w:rsidRDefault="00233795" w:rsidP="00233795">
      <w:pPr>
        <w:tabs>
          <w:tab w:val="left" w:pos="-720"/>
        </w:tabs>
        <w:suppressAutoHyphens/>
        <w:rPr>
          <w:rFonts w:ascii="Arial" w:hAnsi="Arial" w:cs="Arial"/>
          <w:color w:val="4F81BD" w:themeColor="accent1"/>
          <w:sz w:val="20"/>
          <w:szCs w:val="20"/>
          <w:rPrChange w:id="67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74" w:author="Carlos Ulloa" w:date="2022-03-04T11:33:00Z">
            <w:rPr>
              <w:rFonts w:ascii="Arial" w:hAnsi="Arial" w:cs="Arial"/>
              <w:sz w:val="20"/>
              <w:szCs w:val="20"/>
            </w:rPr>
          </w:rPrChange>
        </w:rPr>
        <w:t>Junto con cada elemento terminal se suministrarán los marcos metálicos o madera, clips o tornillos, varillas o angulares de sujeción y en general todos aquellos accesorios necesarios para que el elemento quede recibido perfectamente al medio soporte como al conducto.</w:t>
      </w:r>
    </w:p>
    <w:p w14:paraId="70BB5114" w14:textId="77777777" w:rsidR="00233795" w:rsidRPr="007C0386" w:rsidRDefault="00233795" w:rsidP="00233795">
      <w:pPr>
        <w:tabs>
          <w:tab w:val="left" w:pos="-720"/>
        </w:tabs>
        <w:suppressAutoHyphens/>
        <w:rPr>
          <w:rFonts w:ascii="Arial" w:hAnsi="Arial" w:cs="Arial"/>
          <w:color w:val="4F81BD" w:themeColor="accent1"/>
          <w:sz w:val="20"/>
          <w:szCs w:val="20"/>
          <w:rPrChange w:id="67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76" w:author="Carlos Ulloa" w:date="2022-03-04T11:33:00Z">
            <w:rPr>
              <w:rFonts w:ascii="Arial" w:hAnsi="Arial" w:cs="Arial"/>
              <w:sz w:val="20"/>
              <w:szCs w:val="20"/>
            </w:rPr>
          </w:rPrChange>
        </w:rPr>
        <w:t>También será competencia del instalador la perfecta alineación y asiento de cada unidad sobre paredes y techos. A la entrega de la obra el instalador habrá realizado la regulación de caudal unitaria por elemento, presentando planos donde se indiquen los caudales obtenidos.</w:t>
      </w:r>
    </w:p>
    <w:p w14:paraId="5D22546A"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7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78" w:author="Carlos Ulloa" w:date="2022-03-04T11:33:00Z">
            <w:rPr>
              <w:rFonts w:ascii="Arial" w:hAnsi="Arial" w:cs="Arial"/>
              <w:sz w:val="20"/>
              <w:szCs w:val="20"/>
            </w:rPr>
          </w:rPrChange>
        </w:rPr>
        <w:t>La I.T.O podrá verificar en cualquier momento la veracidad de los datos aportados, siendo responsabilidad del instalador aportar los medios técnicos y humanos necesarios.</w:t>
      </w:r>
    </w:p>
    <w:p w14:paraId="090D52EF"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7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0" w:author="Carlos Ulloa" w:date="2022-03-04T11:33:00Z">
            <w:rPr>
              <w:rFonts w:ascii="Arial" w:hAnsi="Arial" w:cs="Arial"/>
              <w:sz w:val="20"/>
              <w:szCs w:val="20"/>
            </w:rPr>
          </w:rPrChange>
        </w:rPr>
        <w:t>Los elementos de distribución, una vez comprobado su correcto montaje deberán protegerse en su parte exterior con papel adhesivo al marco, de forma que se impida la entrada de polvo, escombros así como se evite el dañado accidental de su superficie.</w:t>
      </w:r>
    </w:p>
    <w:p w14:paraId="5F3347EE"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8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2" w:author="Carlos Ulloa" w:date="2022-03-04T11:33:00Z">
            <w:rPr>
              <w:rFonts w:ascii="Arial" w:hAnsi="Arial" w:cs="Arial"/>
              <w:sz w:val="20"/>
              <w:szCs w:val="20"/>
            </w:rPr>
          </w:rPrChange>
        </w:rPr>
        <w:t>El material de distribución de aire cumplirá las especificaciones de proyecto en cuanto a situación, alcance, velocidad residual, niveles sonoros, acabados del material, etc.</w:t>
      </w:r>
    </w:p>
    <w:p w14:paraId="4D5B5CA3" w14:textId="77777777" w:rsidR="00233795" w:rsidRPr="007C0386" w:rsidRDefault="00233795" w:rsidP="00233795">
      <w:pPr>
        <w:tabs>
          <w:tab w:val="left" w:pos="-720"/>
          <w:tab w:val="left" w:pos="9639"/>
        </w:tabs>
        <w:suppressAutoHyphens/>
        <w:spacing w:after="120"/>
        <w:rPr>
          <w:rFonts w:ascii="Arial" w:hAnsi="Arial" w:cs="Arial"/>
          <w:color w:val="4F81BD" w:themeColor="accent1"/>
          <w:sz w:val="20"/>
          <w:szCs w:val="20"/>
          <w:rPrChange w:id="68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4" w:author="Carlos Ulloa" w:date="2022-03-04T11:33:00Z">
            <w:rPr>
              <w:rFonts w:ascii="Arial" w:hAnsi="Arial" w:cs="Arial"/>
              <w:sz w:val="20"/>
              <w:szCs w:val="20"/>
            </w:rPr>
          </w:rPrChange>
        </w:rPr>
        <w:t>Para los difusores el máximo alcance no podrá ser superior a la media de la altura de montaje del difusor respecto al suelo del local.</w:t>
      </w:r>
    </w:p>
    <w:p w14:paraId="44FDB7A0"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8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6" w:author="Carlos Ulloa" w:date="2022-03-04T11:33:00Z">
            <w:rPr>
              <w:rFonts w:ascii="Arial" w:hAnsi="Arial" w:cs="Arial"/>
              <w:sz w:val="20"/>
              <w:szCs w:val="20"/>
            </w:rPr>
          </w:rPrChange>
        </w:rPr>
        <w:t>El alcance de las rejillas deberá ser equivalente a ¾ de la longitud de la habitación o espacio a tratar.</w:t>
      </w:r>
    </w:p>
    <w:p w14:paraId="547A49DE"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8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688" w:author="Carlos Ulloa" w:date="2022-03-04T11:33:00Z">
            <w:rPr>
              <w:rFonts w:ascii="Arial" w:hAnsi="Arial" w:cs="Arial"/>
              <w:sz w:val="20"/>
              <w:szCs w:val="20"/>
            </w:rPr>
          </w:rPrChange>
        </w:rPr>
        <w:t>Los niveles sonoros y velocidad residual deberán cumplir la normativa correspondiente, así como las prescripciones particulares descritas en el presente documento para los diferentes elementos a utilizar.</w:t>
      </w:r>
    </w:p>
    <w:bookmarkEnd w:id="669"/>
    <w:p w14:paraId="7270B432"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689" w:author="Carlos Ulloa" w:date="2022-03-04T11:33:00Z">
            <w:rPr>
              <w:rFonts w:ascii="Arial" w:hAnsi="Arial" w:cs="Arial"/>
              <w:sz w:val="20"/>
              <w:szCs w:val="20"/>
            </w:rPr>
          </w:rPrChange>
        </w:rPr>
      </w:pPr>
    </w:p>
    <w:p w14:paraId="68BDC73D" w14:textId="77777777" w:rsidR="00233795" w:rsidRPr="007C0386" w:rsidRDefault="00233795" w:rsidP="003E7D60">
      <w:pPr>
        <w:pStyle w:val="Prrafodelista"/>
        <w:numPr>
          <w:ilvl w:val="4"/>
          <w:numId w:val="30"/>
        </w:numPr>
        <w:rPr>
          <w:rFonts w:ascii="Arial" w:hAnsi="Arial" w:cs="Arial"/>
          <w:b/>
          <w:color w:val="4F81BD" w:themeColor="accent1"/>
          <w:sz w:val="20"/>
          <w:szCs w:val="20"/>
          <w:u w:val="single"/>
          <w:lang w:val="es-ES"/>
          <w:rPrChange w:id="690" w:author="Carlos Ulloa" w:date="2022-03-04T11:33:00Z">
            <w:rPr>
              <w:rFonts w:ascii="Arial" w:hAnsi="Arial" w:cs="Arial"/>
              <w:b/>
              <w:sz w:val="20"/>
              <w:szCs w:val="20"/>
              <w:u w:val="single"/>
              <w:lang w:val="es-ES"/>
            </w:rPr>
          </w:rPrChange>
        </w:rPr>
      </w:pPr>
      <w:bookmarkStart w:id="691" w:name="_Toc239827229"/>
      <w:bookmarkStart w:id="692" w:name="_Toc264476672"/>
      <w:bookmarkStart w:id="693" w:name="_Toc378168924"/>
      <w:bookmarkStart w:id="694" w:name="_Toc5976600"/>
      <w:bookmarkStart w:id="695" w:name="_Toc26477349"/>
      <w:r w:rsidRPr="007C0386">
        <w:rPr>
          <w:rFonts w:ascii="Arial" w:hAnsi="Arial" w:cs="Arial"/>
          <w:b/>
          <w:color w:val="4F81BD" w:themeColor="accent1"/>
          <w:sz w:val="20"/>
          <w:szCs w:val="20"/>
          <w:u w:val="single"/>
          <w:lang w:val="es-ES"/>
          <w:rPrChange w:id="696" w:author="Carlos Ulloa" w:date="2022-03-04T11:33:00Z">
            <w:rPr>
              <w:rFonts w:ascii="Arial" w:eastAsia="Times New Roman" w:hAnsi="Arial" w:cs="Arial"/>
              <w:b/>
              <w:sz w:val="20"/>
              <w:szCs w:val="20"/>
              <w:u w:val="single"/>
              <w:lang w:val="es-ES" w:eastAsia="es-ES"/>
            </w:rPr>
          </w:rPrChange>
        </w:rPr>
        <w:t xml:space="preserve">Rejillas de </w:t>
      </w:r>
      <w:bookmarkEnd w:id="691"/>
      <w:bookmarkEnd w:id="692"/>
      <w:r w:rsidR="00E14257" w:rsidRPr="007C0386">
        <w:rPr>
          <w:rFonts w:ascii="Arial" w:hAnsi="Arial" w:cs="Arial"/>
          <w:b/>
          <w:color w:val="4F81BD" w:themeColor="accent1"/>
          <w:sz w:val="20"/>
          <w:szCs w:val="20"/>
          <w:u w:val="single"/>
          <w:lang w:val="es-ES"/>
          <w:rPrChange w:id="697" w:author="Carlos Ulloa" w:date="2022-03-04T11:33:00Z">
            <w:rPr>
              <w:rFonts w:ascii="Arial" w:eastAsia="Times New Roman" w:hAnsi="Arial" w:cs="Arial"/>
              <w:b/>
              <w:sz w:val="20"/>
              <w:szCs w:val="20"/>
              <w:u w:val="single"/>
              <w:lang w:val="es-ES" w:eastAsia="es-ES"/>
            </w:rPr>
          </w:rPrChange>
        </w:rPr>
        <w:t>Extracción</w:t>
      </w:r>
      <w:r w:rsidRPr="007C0386">
        <w:rPr>
          <w:rFonts w:ascii="Arial" w:hAnsi="Arial" w:cs="Arial"/>
          <w:b/>
          <w:color w:val="4F81BD" w:themeColor="accent1"/>
          <w:sz w:val="20"/>
          <w:szCs w:val="20"/>
          <w:u w:val="single"/>
          <w:lang w:val="es-ES"/>
          <w:rPrChange w:id="698" w:author="Carlos Ulloa" w:date="2022-03-04T11:33:00Z">
            <w:rPr>
              <w:rFonts w:ascii="Arial" w:eastAsia="Times New Roman" w:hAnsi="Arial" w:cs="Arial"/>
              <w:b/>
              <w:sz w:val="20"/>
              <w:szCs w:val="20"/>
              <w:u w:val="single"/>
              <w:lang w:val="es-ES" w:eastAsia="es-ES"/>
            </w:rPr>
          </w:rPrChange>
        </w:rPr>
        <w:t>.</w:t>
      </w:r>
      <w:bookmarkEnd w:id="693"/>
      <w:bookmarkEnd w:id="694"/>
      <w:bookmarkEnd w:id="695"/>
    </w:p>
    <w:p w14:paraId="539170B6" w14:textId="77777777" w:rsidR="00233795" w:rsidRPr="007C0386" w:rsidRDefault="00233795" w:rsidP="00233795">
      <w:pPr>
        <w:tabs>
          <w:tab w:val="left" w:pos="-720"/>
        </w:tabs>
        <w:suppressAutoHyphens/>
        <w:spacing w:after="120"/>
        <w:rPr>
          <w:ins w:id="699" w:author="Carlos Ulloa" w:date="2022-03-04T11:30:00Z"/>
          <w:rFonts w:ascii="Arial" w:hAnsi="Arial" w:cs="Arial"/>
          <w:color w:val="4F81BD" w:themeColor="accent1"/>
          <w:sz w:val="20"/>
          <w:szCs w:val="20"/>
          <w:rPrChange w:id="700" w:author="Carlos Ulloa" w:date="2022-03-04T11:33:00Z">
            <w:rPr>
              <w:ins w:id="701" w:author="Carlos Ulloa" w:date="2022-03-04T11:30:00Z"/>
              <w:rFonts w:ascii="Arial" w:hAnsi="Arial" w:cs="Arial"/>
              <w:sz w:val="20"/>
              <w:szCs w:val="20"/>
            </w:rPr>
          </w:rPrChange>
        </w:rPr>
      </w:pPr>
      <w:r w:rsidRPr="007C0386">
        <w:rPr>
          <w:rFonts w:ascii="Arial" w:hAnsi="Arial" w:cs="Arial"/>
          <w:color w:val="4F81BD" w:themeColor="accent1"/>
          <w:sz w:val="20"/>
          <w:szCs w:val="20"/>
          <w:rPrChange w:id="702" w:author="Carlos Ulloa" w:date="2022-03-04T11:33:00Z">
            <w:rPr>
              <w:rFonts w:ascii="Arial" w:hAnsi="Arial" w:cs="Arial"/>
              <w:sz w:val="20"/>
              <w:szCs w:val="20"/>
            </w:rPr>
          </w:rPrChange>
        </w:rPr>
        <w:t xml:space="preserve">Cada una con templador de hojas paralelas fabricadas en fierro negro. Confeccionada en plancha de fierro negro esmaltado </w:t>
      </w:r>
      <w:r w:rsidRPr="007C0386">
        <w:rPr>
          <w:rFonts w:ascii="Arial" w:hAnsi="Arial" w:cs="Arial"/>
          <w:b/>
          <w:color w:val="4F81BD" w:themeColor="accent1"/>
          <w:sz w:val="20"/>
          <w:szCs w:val="20"/>
          <w:rPrChange w:id="703" w:author="Carlos Ulloa" w:date="2022-03-04T11:33:00Z">
            <w:rPr>
              <w:rFonts w:ascii="Arial" w:hAnsi="Arial" w:cs="Arial"/>
              <w:b/>
              <w:sz w:val="20"/>
              <w:szCs w:val="20"/>
            </w:rPr>
          </w:rPrChange>
        </w:rPr>
        <w:t xml:space="preserve">de terminación de color </w:t>
      </w:r>
      <w:r w:rsidR="00E14257" w:rsidRPr="007C0386">
        <w:rPr>
          <w:rFonts w:ascii="Arial" w:hAnsi="Arial" w:cs="Arial"/>
          <w:b/>
          <w:color w:val="4F81BD" w:themeColor="accent1"/>
          <w:sz w:val="20"/>
          <w:szCs w:val="20"/>
          <w:rPrChange w:id="704" w:author="Carlos Ulloa" w:date="2022-03-04T11:33:00Z">
            <w:rPr>
              <w:rFonts w:ascii="Arial" w:hAnsi="Arial" w:cs="Arial"/>
              <w:b/>
              <w:sz w:val="20"/>
              <w:szCs w:val="20"/>
            </w:rPr>
          </w:rPrChange>
        </w:rPr>
        <w:t>blanco</w:t>
      </w:r>
      <w:r w:rsidRPr="007C0386">
        <w:rPr>
          <w:rFonts w:ascii="Arial" w:hAnsi="Arial" w:cs="Arial"/>
          <w:color w:val="4F81BD" w:themeColor="accent1"/>
          <w:sz w:val="20"/>
          <w:szCs w:val="20"/>
          <w:rPrChange w:id="705" w:author="Carlos Ulloa" w:date="2022-03-04T11:33:00Z">
            <w:rPr>
              <w:rFonts w:ascii="Arial" w:hAnsi="Arial" w:cs="Arial"/>
              <w:sz w:val="20"/>
              <w:szCs w:val="20"/>
            </w:rPr>
          </w:rPrChange>
        </w:rPr>
        <w:t>. Podrán ser de fabricación nacional.</w:t>
      </w:r>
    </w:p>
    <w:p w14:paraId="0D9DD222" w14:textId="77777777" w:rsidR="00A26C70" w:rsidRPr="007C0386" w:rsidRDefault="00A26C70" w:rsidP="00233795">
      <w:pPr>
        <w:tabs>
          <w:tab w:val="left" w:pos="-720"/>
        </w:tabs>
        <w:suppressAutoHyphens/>
        <w:spacing w:after="120"/>
        <w:rPr>
          <w:rFonts w:ascii="Arial" w:hAnsi="Arial" w:cs="Arial"/>
          <w:color w:val="4F81BD" w:themeColor="accent1"/>
          <w:sz w:val="20"/>
          <w:szCs w:val="20"/>
          <w:rPrChange w:id="706" w:author="Carlos Ulloa" w:date="2022-03-04T11:33:00Z">
            <w:rPr>
              <w:rFonts w:ascii="Arial" w:hAnsi="Arial" w:cs="Arial"/>
              <w:sz w:val="20"/>
              <w:szCs w:val="20"/>
            </w:rPr>
          </w:rPrChange>
        </w:rPr>
      </w:pPr>
    </w:p>
    <w:p w14:paraId="7A9317EC" w14:textId="77777777" w:rsidR="00E14257" w:rsidRPr="007C0386" w:rsidRDefault="00E14257" w:rsidP="00E14257">
      <w:pPr>
        <w:pStyle w:val="Prrafodelista"/>
        <w:numPr>
          <w:ilvl w:val="4"/>
          <w:numId w:val="30"/>
        </w:numPr>
        <w:rPr>
          <w:rFonts w:ascii="Arial" w:hAnsi="Arial" w:cs="Arial"/>
          <w:b/>
          <w:color w:val="4F81BD" w:themeColor="accent1"/>
          <w:sz w:val="20"/>
          <w:szCs w:val="20"/>
          <w:u w:val="single"/>
          <w:lang w:val="es-ES"/>
          <w:rPrChange w:id="707" w:author="Carlos Ulloa" w:date="2022-03-04T11:33:00Z">
            <w:rPr>
              <w:rFonts w:ascii="Arial" w:hAnsi="Arial" w:cs="Arial"/>
              <w:b/>
              <w:sz w:val="20"/>
              <w:szCs w:val="20"/>
              <w:u w:val="single"/>
              <w:lang w:val="es-ES"/>
            </w:rPr>
          </w:rPrChange>
        </w:rPr>
      </w:pPr>
      <w:r w:rsidRPr="007C0386">
        <w:rPr>
          <w:rFonts w:ascii="Arial" w:hAnsi="Arial" w:cs="Arial"/>
          <w:b/>
          <w:color w:val="4F81BD" w:themeColor="accent1"/>
          <w:sz w:val="20"/>
          <w:szCs w:val="20"/>
          <w:u w:val="single"/>
          <w:lang w:val="es-ES"/>
          <w:rPrChange w:id="708" w:author="Carlos Ulloa" w:date="2022-03-04T11:33:00Z">
            <w:rPr>
              <w:rFonts w:ascii="Arial" w:eastAsia="Times New Roman" w:hAnsi="Arial" w:cs="Arial"/>
              <w:b/>
              <w:sz w:val="20"/>
              <w:szCs w:val="20"/>
              <w:u w:val="single"/>
              <w:lang w:val="es-ES" w:eastAsia="es-ES"/>
            </w:rPr>
          </w:rPrChange>
        </w:rPr>
        <w:t>Rejillas de Inyección.</w:t>
      </w:r>
    </w:p>
    <w:p w14:paraId="7809B410" w14:textId="77777777" w:rsidR="00E14257" w:rsidRPr="007C0386" w:rsidRDefault="00E14257" w:rsidP="00233795">
      <w:pPr>
        <w:tabs>
          <w:tab w:val="left" w:pos="-720"/>
        </w:tabs>
        <w:suppressAutoHyphens/>
        <w:spacing w:after="120"/>
        <w:rPr>
          <w:ins w:id="709" w:author="Carlos Ulloa" w:date="2022-03-04T11:30:00Z"/>
          <w:rFonts w:ascii="Arial" w:hAnsi="Arial" w:cs="Arial"/>
          <w:color w:val="4F81BD" w:themeColor="accent1"/>
          <w:sz w:val="20"/>
          <w:szCs w:val="20"/>
          <w:rPrChange w:id="710" w:author="Carlos Ulloa" w:date="2022-03-04T11:33:00Z">
            <w:rPr>
              <w:ins w:id="711" w:author="Carlos Ulloa" w:date="2022-03-04T11:30:00Z"/>
              <w:rFonts w:ascii="Arial" w:hAnsi="Arial" w:cs="Arial"/>
              <w:sz w:val="20"/>
              <w:szCs w:val="20"/>
            </w:rPr>
          </w:rPrChange>
        </w:rPr>
      </w:pPr>
      <w:r w:rsidRPr="007C0386">
        <w:rPr>
          <w:rFonts w:ascii="Arial" w:hAnsi="Arial" w:cs="Arial"/>
          <w:color w:val="4F81BD" w:themeColor="accent1"/>
          <w:sz w:val="20"/>
          <w:szCs w:val="20"/>
          <w:rPrChange w:id="712" w:author="Carlos Ulloa" w:date="2022-03-04T11:33:00Z">
            <w:rPr>
              <w:rFonts w:ascii="Arial" w:hAnsi="Arial" w:cs="Arial"/>
              <w:sz w:val="20"/>
              <w:szCs w:val="20"/>
            </w:rPr>
          </w:rPrChange>
        </w:rPr>
        <w:t xml:space="preserve">Cada una con templador de hojas paralelas fabricadas en fierro negro. Confeccionada en plancha de fierro negro esmaltado </w:t>
      </w:r>
      <w:r w:rsidRPr="007C0386">
        <w:rPr>
          <w:rFonts w:ascii="Arial" w:hAnsi="Arial" w:cs="Arial"/>
          <w:b/>
          <w:color w:val="4F81BD" w:themeColor="accent1"/>
          <w:sz w:val="20"/>
          <w:szCs w:val="20"/>
          <w:rPrChange w:id="713" w:author="Carlos Ulloa" w:date="2022-03-04T11:33:00Z">
            <w:rPr>
              <w:rFonts w:ascii="Arial" w:hAnsi="Arial" w:cs="Arial"/>
              <w:b/>
              <w:sz w:val="20"/>
              <w:szCs w:val="20"/>
            </w:rPr>
          </w:rPrChange>
        </w:rPr>
        <w:t>de terminación de color blanco</w:t>
      </w:r>
      <w:r w:rsidRPr="007C0386">
        <w:rPr>
          <w:rFonts w:ascii="Arial" w:hAnsi="Arial" w:cs="Arial"/>
          <w:color w:val="4F81BD" w:themeColor="accent1"/>
          <w:sz w:val="20"/>
          <w:szCs w:val="20"/>
          <w:rPrChange w:id="714" w:author="Carlos Ulloa" w:date="2022-03-04T11:33:00Z">
            <w:rPr>
              <w:rFonts w:ascii="Arial" w:hAnsi="Arial" w:cs="Arial"/>
              <w:sz w:val="20"/>
              <w:szCs w:val="20"/>
            </w:rPr>
          </w:rPrChange>
        </w:rPr>
        <w:t>. Podrán ser de fabricación nacional.</w:t>
      </w:r>
    </w:p>
    <w:p w14:paraId="274DC96B" w14:textId="77777777" w:rsidR="00A26C70" w:rsidRPr="007C0386" w:rsidRDefault="00A26C70" w:rsidP="00233795">
      <w:pPr>
        <w:tabs>
          <w:tab w:val="left" w:pos="-720"/>
        </w:tabs>
        <w:suppressAutoHyphens/>
        <w:spacing w:after="120"/>
        <w:rPr>
          <w:rFonts w:ascii="Arial" w:hAnsi="Arial" w:cs="Arial"/>
          <w:color w:val="4F81BD" w:themeColor="accent1"/>
          <w:sz w:val="20"/>
          <w:szCs w:val="20"/>
          <w:rPrChange w:id="715" w:author="Carlos Ulloa" w:date="2022-03-04T11:33:00Z">
            <w:rPr>
              <w:rFonts w:ascii="Arial" w:hAnsi="Arial" w:cs="Arial"/>
              <w:sz w:val="20"/>
              <w:szCs w:val="20"/>
            </w:rPr>
          </w:rPrChange>
        </w:rPr>
      </w:pPr>
    </w:p>
    <w:p w14:paraId="6E34CE3B" w14:textId="77777777" w:rsidR="00233795" w:rsidRPr="007C0386" w:rsidRDefault="00233795" w:rsidP="003E7D60">
      <w:pPr>
        <w:pStyle w:val="Prrafodelista"/>
        <w:numPr>
          <w:ilvl w:val="4"/>
          <w:numId w:val="30"/>
        </w:numPr>
        <w:rPr>
          <w:rFonts w:ascii="Arial" w:hAnsi="Arial" w:cs="Arial"/>
          <w:b/>
          <w:color w:val="4F81BD" w:themeColor="accent1"/>
          <w:sz w:val="20"/>
          <w:szCs w:val="20"/>
          <w:u w:val="single"/>
          <w:lang w:val="es-ES"/>
          <w:rPrChange w:id="716" w:author="Carlos Ulloa" w:date="2022-03-04T11:33:00Z">
            <w:rPr>
              <w:rFonts w:ascii="Arial" w:hAnsi="Arial" w:cs="Arial"/>
              <w:b/>
              <w:sz w:val="20"/>
              <w:szCs w:val="20"/>
              <w:u w:val="single"/>
              <w:lang w:val="es-ES"/>
            </w:rPr>
          </w:rPrChange>
        </w:rPr>
      </w:pPr>
      <w:bookmarkStart w:id="717" w:name="_Toc5976601"/>
      <w:bookmarkStart w:id="718" w:name="_Toc26477350"/>
      <w:r w:rsidRPr="007C0386">
        <w:rPr>
          <w:rFonts w:ascii="Arial" w:hAnsi="Arial" w:cs="Arial"/>
          <w:b/>
          <w:color w:val="4F81BD" w:themeColor="accent1"/>
          <w:sz w:val="20"/>
          <w:szCs w:val="20"/>
          <w:u w:val="single"/>
          <w:lang w:val="es-ES"/>
          <w:rPrChange w:id="719" w:author="Carlos Ulloa" w:date="2022-03-04T11:33:00Z">
            <w:rPr>
              <w:rFonts w:ascii="Arial" w:eastAsia="Times New Roman" w:hAnsi="Arial" w:cs="Arial"/>
              <w:b/>
              <w:sz w:val="20"/>
              <w:szCs w:val="20"/>
              <w:u w:val="single"/>
              <w:lang w:val="es-ES" w:eastAsia="es-ES"/>
            </w:rPr>
          </w:rPrChange>
        </w:rPr>
        <w:t>Difusores de inyección</w:t>
      </w:r>
      <w:bookmarkEnd w:id="717"/>
      <w:bookmarkEnd w:id="718"/>
    </w:p>
    <w:p w14:paraId="7AD8AEC2" w14:textId="77777777" w:rsidR="00233795" w:rsidRPr="007C0386" w:rsidRDefault="00233795" w:rsidP="00233795">
      <w:pPr>
        <w:tabs>
          <w:tab w:val="left" w:pos="-720"/>
        </w:tabs>
        <w:suppressAutoHyphens/>
        <w:spacing w:after="120"/>
        <w:rPr>
          <w:ins w:id="720" w:author="Carlos Ulloa" w:date="2022-03-04T11:30:00Z"/>
          <w:rFonts w:ascii="Arial" w:hAnsi="Arial" w:cs="Arial"/>
          <w:color w:val="4F81BD" w:themeColor="accent1"/>
          <w:sz w:val="20"/>
          <w:szCs w:val="20"/>
          <w:rPrChange w:id="721" w:author="Carlos Ulloa" w:date="2022-03-04T11:33:00Z">
            <w:rPr>
              <w:ins w:id="722" w:author="Carlos Ulloa" w:date="2022-03-04T11:30:00Z"/>
              <w:rFonts w:ascii="Arial" w:hAnsi="Arial" w:cs="Arial"/>
              <w:sz w:val="20"/>
              <w:szCs w:val="20"/>
            </w:rPr>
          </w:rPrChange>
        </w:rPr>
      </w:pPr>
      <w:r w:rsidRPr="007C0386">
        <w:rPr>
          <w:rFonts w:ascii="Arial" w:hAnsi="Arial" w:cs="Arial"/>
          <w:color w:val="4F81BD" w:themeColor="accent1"/>
          <w:sz w:val="20"/>
          <w:szCs w:val="20"/>
          <w:rPrChange w:id="723" w:author="Carlos Ulloa" w:date="2022-03-04T11:33:00Z">
            <w:rPr>
              <w:rFonts w:ascii="Arial" w:hAnsi="Arial" w:cs="Arial"/>
              <w:sz w:val="20"/>
              <w:szCs w:val="20"/>
            </w:rPr>
          </w:rPrChange>
        </w:rPr>
        <w:t xml:space="preserve">Se utilizarán difusores de aire rectangulares importados o nacional. De las dimensiones indicadas en los planos de color blanco, contaran todos con su respectivo templador regulador de caudal.  </w:t>
      </w:r>
    </w:p>
    <w:p w14:paraId="65B53618" w14:textId="77777777" w:rsidR="00A26C70" w:rsidRPr="007C0386" w:rsidRDefault="00A26C70" w:rsidP="00233795">
      <w:pPr>
        <w:tabs>
          <w:tab w:val="left" w:pos="-720"/>
        </w:tabs>
        <w:suppressAutoHyphens/>
        <w:spacing w:after="120"/>
        <w:rPr>
          <w:rFonts w:ascii="Arial" w:hAnsi="Arial" w:cs="Arial"/>
          <w:color w:val="4F81BD" w:themeColor="accent1"/>
          <w:sz w:val="20"/>
          <w:szCs w:val="20"/>
          <w:rPrChange w:id="724" w:author="Carlos Ulloa" w:date="2022-03-04T11:33:00Z">
            <w:rPr>
              <w:rFonts w:ascii="Arial" w:hAnsi="Arial" w:cs="Arial"/>
              <w:sz w:val="20"/>
              <w:szCs w:val="20"/>
            </w:rPr>
          </w:rPrChange>
        </w:rPr>
      </w:pPr>
    </w:p>
    <w:p w14:paraId="73E92D07" w14:textId="77777777" w:rsidR="00233795" w:rsidRPr="007C0386" w:rsidRDefault="00233795" w:rsidP="003E7D60">
      <w:pPr>
        <w:pStyle w:val="Prrafodelista"/>
        <w:numPr>
          <w:ilvl w:val="4"/>
          <w:numId w:val="30"/>
        </w:numPr>
        <w:rPr>
          <w:rFonts w:ascii="Arial" w:hAnsi="Arial" w:cs="Arial"/>
          <w:b/>
          <w:color w:val="4F81BD" w:themeColor="accent1"/>
          <w:sz w:val="20"/>
          <w:szCs w:val="20"/>
          <w:u w:val="single"/>
          <w:lang w:val="es-ES"/>
          <w:rPrChange w:id="725" w:author="Carlos Ulloa" w:date="2022-03-04T11:33:00Z">
            <w:rPr>
              <w:rFonts w:ascii="Arial" w:hAnsi="Arial" w:cs="Arial"/>
              <w:b/>
              <w:sz w:val="20"/>
              <w:szCs w:val="20"/>
              <w:u w:val="single"/>
              <w:lang w:val="es-ES"/>
            </w:rPr>
          </w:rPrChange>
        </w:rPr>
      </w:pPr>
      <w:bookmarkStart w:id="726" w:name="_Toc239827230"/>
      <w:bookmarkStart w:id="727" w:name="_Toc264476674"/>
      <w:bookmarkStart w:id="728" w:name="_Toc378168927"/>
      <w:bookmarkStart w:id="729" w:name="_Toc5976602"/>
      <w:bookmarkStart w:id="730" w:name="_Toc26477351"/>
      <w:r w:rsidRPr="007C0386">
        <w:rPr>
          <w:rFonts w:ascii="Arial" w:hAnsi="Arial" w:cs="Arial"/>
          <w:b/>
          <w:color w:val="4F81BD" w:themeColor="accent1"/>
          <w:sz w:val="20"/>
          <w:szCs w:val="20"/>
          <w:u w:val="single"/>
          <w:lang w:val="es-ES"/>
          <w:rPrChange w:id="731" w:author="Carlos Ulloa" w:date="2022-03-04T11:33:00Z">
            <w:rPr>
              <w:rFonts w:ascii="Arial" w:eastAsia="Times New Roman" w:hAnsi="Arial" w:cs="Arial"/>
              <w:b/>
              <w:sz w:val="20"/>
              <w:szCs w:val="20"/>
              <w:u w:val="single"/>
              <w:lang w:val="es-ES" w:eastAsia="es-ES"/>
            </w:rPr>
          </w:rPrChange>
        </w:rPr>
        <w:t>Celosías</w:t>
      </w:r>
      <w:bookmarkEnd w:id="726"/>
      <w:bookmarkEnd w:id="727"/>
      <w:bookmarkEnd w:id="728"/>
      <w:bookmarkEnd w:id="729"/>
      <w:bookmarkEnd w:id="730"/>
    </w:p>
    <w:p w14:paraId="53715E7A" w14:textId="77777777" w:rsidR="00233795" w:rsidRPr="007C0386" w:rsidRDefault="00233795" w:rsidP="00233795">
      <w:pPr>
        <w:tabs>
          <w:tab w:val="left" w:pos="-720"/>
        </w:tabs>
        <w:suppressAutoHyphens/>
        <w:spacing w:after="120"/>
        <w:rPr>
          <w:rFonts w:ascii="Arial" w:hAnsi="Arial" w:cs="Arial"/>
          <w:b/>
          <w:color w:val="4F81BD" w:themeColor="accent1"/>
          <w:sz w:val="20"/>
          <w:szCs w:val="20"/>
          <w:rPrChange w:id="732" w:author="Carlos Ulloa" w:date="2022-03-04T11:33:00Z">
            <w:rPr>
              <w:rFonts w:ascii="Arial" w:hAnsi="Arial" w:cs="Arial"/>
              <w:b/>
              <w:sz w:val="20"/>
              <w:szCs w:val="20"/>
            </w:rPr>
          </w:rPrChange>
        </w:rPr>
      </w:pPr>
      <w:r w:rsidRPr="007C0386">
        <w:rPr>
          <w:rFonts w:ascii="Arial" w:hAnsi="Arial" w:cs="Arial"/>
          <w:color w:val="4F81BD" w:themeColor="accent1"/>
          <w:sz w:val="20"/>
          <w:szCs w:val="20"/>
          <w:rPrChange w:id="733" w:author="Carlos Ulloa" w:date="2022-03-04T11:33:00Z">
            <w:rPr>
              <w:rFonts w:ascii="Arial" w:hAnsi="Arial" w:cs="Arial"/>
              <w:sz w:val="20"/>
              <w:szCs w:val="20"/>
            </w:rPr>
          </w:rPrChange>
        </w:rPr>
        <w:t>Para el traspaso de aire, irán incorporados en las puertas y muros y serán proporcionadas por la obra.</w:t>
      </w:r>
    </w:p>
    <w:p w14:paraId="3F424EC1" w14:textId="77777777" w:rsidR="00233795" w:rsidRPr="007C0386" w:rsidRDefault="00233795" w:rsidP="003E7D60">
      <w:pPr>
        <w:pStyle w:val="Prrafodelista"/>
        <w:numPr>
          <w:ilvl w:val="4"/>
          <w:numId w:val="30"/>
        </w:numPr>
        <w:rPr>
          <w:rFonts w:ascii="Arial" w:hAnsi="Arial" w:cs="Arial"/>
          <w:b/>
          <w:color w:val="4F81BD" w:themeColor="accent1"/>
          <w:sz w:val="20"/>
          <w:szCs w:val="20"/>
          <w:u w:val="single"/>
          <w:lang w:val="es-ES"/>
          <w:rPrChange w:id="734" w:author="Carlos Ulloa" w:date="2022-03-04T11:33:00Z">
            <w:rPr>
              <w:rFonts w:ascii="Arial" w:hAnsi="Arial" w:cs="Arial"/>
              <w:b/>
              <w:sz w:val="20"/>
              <w:szCs w:val="20"/>
              <w:u w:val="single"/>
              <w:lang w:val="es-ES"/>
            </w:rPr>
          </w:rPrChange>
        </w:rPr>
      </w:pPr>
      <w:bookmarkStart w:id="735" w:name="_Toc239827232"/>
      <w:bookmarkStart w:id="736" w:name="_Toc264476676"/>
      <w:bookmarkStart w:id="737" w:name="_Toc378168929"/>
      <w:bookmarkStart w:id="738" w:name="_Toc5976603"/>
      <w:bookmarkStart w:id="739" w:name="_Toc26477352"/>
      <w:r w:rsidRPr="007C0386">
        <w:rPr>
          <w:rFonts w:ascii="Arial" w:hAnsi="Arial" w:cs="Arial"/>
          <w:b/>
          <w:color w:val="4F81BD" w:themeColor="accent1"/>
          <w:sz w:val="20"/>
          <w:szCs w:val="20"/>
          <w:u w:val="single"/>
          <w:lang w:val="es-ES"/>
          <w:rPrChange w:id="740" w:author="Carlos Ulloa" w:date="2022-03-04T11:33:00Z">
            <w:rPr>
              <w:rFonts w:ascii="Arial" w:eastAsia="Times New Roman" w:hAnsi="Arial" w:cs="Arial"/>
              <w:b/>
              <w:sz w:val="20"/>
              <w:szCs w:val="20"/>
              <w:u w:val="single"/>
              <w:lang w:val="es-ES" w:eastAsia="es-ES"/>
            </w:rPr>
          </w:rPrChange>
        </w:rPr>
        <w:t>Templadores Reguladores de Caudal</w:t>
      </w:r>
      <w:bookmarkEnd w:id="735"/>
      <w:bookmarkEnd w:id="736"/>
      <w:bookmarkEnd w:id="737"/>
      <w:bookmarkEnd w:id="738"/>
      <w:bookmarkEnd w:id="739"/>
    </w:p>
    <w:p w14:paraId="6DD4132F" w14:textId="5E728E67" w:rsidR="00233795" w:rsidRPr="007C0386" w:rsidRDefault="00233795" w:rsidP="00233795">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Change w:id="741" w:author="Carlos Ulloa" w:date="2022-03-04T11:33:00Z">
            <w:rPr>
              <w:rFonts w:ascii="Arial" w:hAnsi="Arial" w:cs="Arial"/>
              <w:sz w:val="20"/>
              <w:szCs w:val="20"/>
            </w:rPr>
          </w:rPrChange>
        </w:rPr>
        <w:t xml:space="preserve">Como concepto general se persigue contar con la factibilidad de regulación manual, en toda bifurcación o conjunción de flujos de tres o más bocas, </w:t>
      </w:r>
      <w:r w:rsidRPr="007C0386">
        <w:rPr>
          <w:rFonts w:ascii="Arial" w:hAnsi="Arial" w:cs="Arial"/>
          <w:b/>
          <w:color w:val="4F81BD" w:themeColor="accent1"/>
          <w:sz w:val="20"/>
          <w:szCs w:val="20"/>
          <w:rPrChange w:id="742" w:author="Carlos Ulloa" w:date="2022-03-04T11:33:00Z">
            <w:rPr>
              <w:rFonts w:ascii="Arial" w:hAnsi="Arial" w:cs="Arial"/>
              <w:b/>
              <w:sz w:val="20"/>
              <w:szCs w:val="20"/>
            </w:rPr>
          </w:rPrChange>
        </w:rPr>
        <w:t>aunque no esté expresado en planos</w:t>
      </w:r>
      <w:r w:rsidRPr="007C0386">
        <w:rPr>
          <w:rFonts w:ascii="Arial" w:hAnsi="Arial" w:cs="Arial"/>
          <w:color w:val="4F81BD" w:themeColor="accent1"/>
          <w:sz w:val="20"/>
          <w:szCs w:val="20"/>
          <w:rPrChange w:id="743" w:author="Carlos Ulloa" w:date="2022-03-04T11:33:00Z">
            <w:rPr>
              <w:rFonts w:ascii="Arial" w:hAnsi="Arial" w:cs="Arial"/>
              <w:sz w:val="20"/>
              <w:szCs w:val="20"/>
            </w:rPr>
          </w:rPrChange>
        </w:rPr>
        <w:t xml:space="preserve">. El instalador debe tomar la precaución de instalar estos para efectos de regulación y balanceo del sistema. </w:t>
      </w:r>
    </w:p>
    <w:p w14:paraId="6BCDE8EC" w14:textId="556D87F7" w:rsidR="00446F83" w:rsidRPr="007C0386" w:rsidRDefault="00446F83" w:rsidP="00233795">
      <w:pPr>
        <w:tabs>
          <w:tab w:val="left" w:pos="-720"/>
        </w:tabs>
        <w:suppressAutoHyphens/>
        <w:rPr>
          <w:rFonts w:ascii="Arial" w:hAnsi="Arial" w:cs="Arial"/>
          <w:color w:val="4F81BD" w:themeColor="accent1"/>
          <w:sz w:val="20"/>
          <w:szCs w:val="20"/>
        </w:rPr>
      </w:pPr>
    </w:p>
    <w:p w14:paraId="06A0220B" w14:textId="79556AF9" w:rsidR="00446F83" w:rsidRPr="007C0386" w:rsidRDefault="00446F83" w:rsidP="00446F83">
      <w:pPr>
        <w:pStyle w:val="Prrafodelista"/>
        <w:numPr>
          <w:ilvl w:val="4"/>
          <w:numId w:val="30"/>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Templadores corta fuegos y anti humos.</w:t>
      </w:r>
    </w:p>
    <w:p w14:paraId="4846C3A8" w14:textId="007FF4E6"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Se proyectan templadores cortafuegos, los cuales serán instalados en todos los ductos que horizontales se encuentren con verticales dentro de shaft. Serán confeccionados en marco de acero galvanizado y álabes diseñados de manera de asegurar un total ajuste con su marco. Se accionamiento será mediante resorte-fusible.</w:t>
      </w:r>
    </w:p>
    <w:p w14:paraId="5DCCDEB1"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a.</w:t>
      </w:r>
      <w:r w:rsidRPr="007C0386">
        <w:rPr>
          <w:rFonts w:ascii="Arial" w:hAnsi="Arial" w:cs="Arial"/>
          <w:color w:val="4F81BD" w:themeColor="accent1"/>
          <w:sz w:val="20"/>
          <w:szCs w:val="20"/>
        </w:rPr>
        <w:tab/>
        <w:t>Como concepto aplicados en: ductos generales en su penetración a los diversos pisos; muros antifuegos definidos por Arquitectura; ductos de extracción de campanas grasas.</w:t>
      </w:r>
    </w:p>
    <w:p w14:paraId="17882444"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b.</w:t>
      </w:r>
      <w:r w:rsidRPr="007C0386">
        <w:rPr>
          <w:rFonts w:ascii="Arial" w:hAnsi="Arial" w:cs="Arial"/>
          <w:color w:val="4F81BD" w:themeColor="accent1"/>
          <w:sz w:val="20"/>
          <w:szCs w:val="20"/>
        </w:rPr>
        <w:tab/>
        <w:t>Serán del tipo simple hoja o multihojas (según tamaño de la sección), con dimensiones que aparecen en planos.</w:t>
      </w:r>
    </w:p>
    <w:p w14:paraId="5CE3F0C2"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c.</w:t>
      </w:r>
      <w:r w:rsidRPr="007C0386">
        <w:rPr>
          <w:rFonts w:ascii="Arial" w:hAnsi="Arial" w:cs="Arial"/>
          <w:color w:val="4F81BD" w:themeColor="accent1"/>
          <w:sz w:val="20"/>
          <w:szCs w:val="20"/>
        </w:rPr>
        <w:tab/>
        <w:t>Serán accionados por el derretimiento de un elemento fusible; tendrán una clasificación de resistencia al fuego de 1.5 horas según norma UL 555.</w:t>
      </w:r>
    </w:p>
    <w:p w14:paraId="2F983B30"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d.</w:t>
      </w:r>
      <w:r w:rsidRPr="007C0386">
        <w:rPr>
          <w:rFonts w:ascii="Arial" w:hAnsi="Arial" w:cs="Arial"/>
          <w:color w:val="4F81BD" w:themeColor="accent1"/>
          <w:sz w:val="20"/>
          <w:szCs w:val="20"/>
        </w:rPr>
        <w:tab/>
        <w:t>Podrán ser marca GREENHECK, TROX, o similar aprobado.</w:t>
      </w:r>
    </w:p>
    <w:p w14:paraId="7E236BD0"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e.</w:t>
      </w:r>
      <w:r w:rsidRPr="007C0386">
        <w:rPr>
          <w:rFonts w:ascii="Arial" w:hAnsi="Arial" w:cs="Arial"/>
          <w:color w:val="4F81BD" w:themeColor="accent1"/>
          <w:sz w:val="20"/>
          <w:szCs w:val="20"/>
        </w:rPr>
        <w:tab/>
        <w:t>Contarán con bastidor estructural de acero galvanizado o negro de 1.5 mm mín. con sección canal de 18 mm ala mín. y 50 a150 mm alma, con 2 escuadras esquineras para rigidez.</w:t>
      </w:r>
    </w:p>
    <w:p w14:paraId="2FEC006D"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f.</w:t>
      </w:r>
      <w:r w:rsidRPr="007C0386">
        <w:rPr>
          <w:rFonts w:ascii="Arial" w:hAnsi="Arial" w:cs="Arial"/>
          <w:color w:val="4F81BD" w:themeColor="accent1"/>
          <w:sz w:val="20"/>
          <w:szCs w:val="20"/>
        </w:rPr>
        <w:tab/>
        <w:t>La(s) hoja(s) será(n) de acero galvanizado o negro en 1.5 mm mín., con pliegue en sus filos longitudinales para perfecto ajuste y con traslape de 25 mm mínimo.</w:t>
      </w:r>
    </w:p>
    <w:p w14:paraId="0BD924CD"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g.</w:t>
      </w:r>
      <w:r w:rsidRPr="007C0386">
        <w:rPr>
          <w:rFonts w:ascii="Arial" w:hAnsi="Arial" w:cs="Arial"/>
          <w:color w:val="4F81BD" w:themeColor="accent1"/>
          <w:sz w:val="20"/>
          <w:szCs w:val="20"/>
        </w:rPr>
        <w:tab/>
        <w:t>Tendrán: topes de cierre perimetral de acero negro angular 18 mm ala por 1.5 mm mín.; ejes vástagos de acero negro en 12 mm diámetro o 10 mm mín. cuadrado; bujes de bronce; manejo / contrapeso de acero negro macizo 25 x 25 mm; lámina resorte para fijación en posición cerrado.</w:t>
      </w:r>
    </w:p>
    <w:p w14:paraId="24657FBA"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h.</w:t>
      </w:r>
      <w:r w:rsidRPr="007C0386">
        <w:rPr>
          <w:rFonts w:ascii="Arial" w:hAnsi="Arial" w:cs="Arial"/>
          <w:color w:val="4F81BD" w:themeColor="accent1"/>
          <w:sz w:val="20"/>
          <w:szCs w:val="20"/>
        </w:rPr>
        <w:tab/>
        <w:t>Todas las partes de acero negro se terminarán con 2 manos de antióxido y exteriormente se aplicarán 2 manos de esmalte.</w:t>
      </w:r>
    </w:p>
    <w:p w14:paraId="64E1BF56"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i.</w:t>
      </w:r>
      <w:r w:rsidRPr="007C0386">
        <w:rPr>
          <w:rFonts w:ascii="Arial" w:hAnsi="Arial" w:cs="Arial"/>
          <w:color w:val="4F81BD" w:themeColor="accent1"/>
          <w:sz w:val="20"/>
          <w:szCs w:val="20"/>
        </w:rPr>
        <w:tab/>
        <w:t>Se dotarán de los siguientes elementos accesorios: puerta de registro contigua al templador y señalética para identificar la ubicación de él, por la Obra; elemento fusible reemplazable.</w:t>
      </w:r>
    </w:p>
    <w:p w14:paraId="43762BFF" w14:textId="77777777" w:rsidR="00446F83" w:rsidRPr="007C0386" w:rsidRDefault="00446F83" w:rsidP="00446F83">
      <w:pPr>
        <w:tabs>
          <w:tab w:val="left" w:pos="-720"/>
        </w:tabs>
        <w:suppressAutoHyphens/>
        <w:rPr>
          <w:rFonts w:ascii="Arial" w:hAnsi="Arial" w:cs="Arial"/>
          <w:color w:val="4F81BD" w:themeColor="accent1"/>
          <w:sz w:val="20"/>
          <w:szCs w:val="20"/>
        </w:rPr>
      </w:pPr>
      <w:r w:rsidRPr="007C0386">
        <w:rPr>
          <w:rFonts w:ascii="Arial" w:hAnsi="Arial" w:cs="Arial"/>
          <w:color w:val="4F81BD" w:themeColor="accent1"/>
          <w:sz w:val="20"/>
          <w:szCs w:val="20"/>
        </w:rPr>
        <w:t>j.</w:t>
      </w:r>
      <w:r w:rsidRPr="007C0386">
        <w:rPr>
          <w:rFonts w:ascii="Arial" w:hAnsi="Arial" w:cs="Arial"/>
          <w:color w:val="4F81BD" w:themeColor="accent1"/>
          <w:sz w:val="20"/>
          <w:szCs w:val="20"/>
        </w:rPr>
        <w:tab/>
        <w:t xml:space="preserve">El elemento reemplazable tendrá un punto de fusión en el rango de 71 a75 ºC. </w:t>
      </w:r>
    </w:p>
    <w:p w14:paraId="6605EDAA" w14:textId="2782A2BD" w:rsidR="00446F83" w:rsidRPr="007C0386" w:rsidRDefault="00446F83" w:rsidP="00446F83">
      <w:pPr>
        <w:tabs>
          <w:tab w:val="left" w:pos="-720"/>
        </w:tabs>
        <w:suppressAutoHyphens/>
        <w:rPr>
          <w:rFonts w:ascii="Arial" w:hAnsi="Arial" w:cs="Arial"/>
          <w:color w:val="4F81BD" w:themeColor="accent1"/>
          <w:sz w:val="20"/>
          <w:szCs w:val="20"/>
          <w:rPrChange w:id="744" w:author="Carlos Ulloa" w:date="2022-03-04T11:33:00Z">
            <w:rPr>
              <w:rFonts w:ascii="Arial" w:hAnsi="Arial" w:cs="Arial"/>
              <w:sz w:val="20"/>
              <w:szCs w:val="20"/>
            </w:rPr>
          </w:rPrChange>
        </w:rPr>
      </w:pPr>
      <w:r w:rsidRPr="007C0386">
        <w:rPr>
          <w:rFonts w:ascii="Arial" w:hAnsi="Arial" w:cs="Arial"/>
          <w:color w:val="4F81BD" w:themeColor="accent1"/>
          <w:sz w:val="20"/>
          <w:szCs w:val="20"/>
        </w:rPr>
        <w:t>k.</w:t>
      </w:r>
      <w:r w:rsidRPr="007C0386">
        <w:rPr>
          <w:rFonts w:ascii="Arial" w:hAnsi="Arial" w:cs="Arial"/>
          <w:color w:val="4F81BD" w:themeColor="accent1"/>
          <w:sz w:val="20"/>
          <w:szCs w:val="20"/>
        </w:rPr>
        <w:tab/>
        <w:t>Los TCF se ubicarán dentro o inmediatamente adyacentes al paramento constructivo resistente al fuego con el que estén trabajando; si esto no fuere posible físicamente, el ducto de unión entre templador y paramento constructivo tendrá cobertura resistente al fuego de similar clasificación, por la Obra.</w:t>
      </w:r>
    </w:p>
    <w:p w14:paraId="7BF0E071" w14:textId="77777777" w:rsidR="00233795" w:rsidRPr="007C0386" w:rsidRDefault="00233795" w:rsidP="00233795">
      <w:pPr>
        <w:tabs>
          <w:tab w:val="left" w:pos="-720"/>
        </w:tabs>
        <w:suppressAutoHyphens/>
        <w:spacing w:after="120"/>
        <w:rPr>
          <w:rFonts w:ascii="Arial" w:hAnsi="Arial" w:cs="Arial"/>
          <w:b/>
          <w:color w:val="4F81BD" w:themeColor="accent1"/>
          <w:sz w:val="20"/>
          <w:szCs w:val="20"/>
          <w:rPrChange w:id="745" w:author="Carlos Ulloa" w:date="2022-03-04T11:33:00Z">
            <w:rPr>
              <w:rFonts w:ascii="Arial" w:hAnsi="Arial" w:cs="Arial"/>
              <w:b/>
              <w:sz w:val="20"/>
              <w:szCs w:val="20"/>
            </w:rPr>
          </w:rPrChange>
        </w:rPr>
      </w:pPr>
    </w:p>
    <w:p w14:paraId="62DF3E51" w14:textId="77777777" w:rsidR="00233795" w:rsidRPr="007C0386" w:rsidRDefault="00233795" w:rsidP="003E7D60">
      <w:pPr>
        <w:pStyle w:val="Prrafodelista"/>
        <w:numPr>
          <w:ilvl w:val="2"/>
          <w:numId w:val="30"/>
        </w:numPr>
        <w:rPr>
          <w:rFonts w:ascii="Arial" w:hAnsi="Arial" w:cs="Arial"/>
          <w:b/>
          <w:color w:val="4F81BD" w:themeColor="accent1"/>
          <w:sz w:val="20"/>
          <w:szCs w:val="20"/>
          <w:u w:val="single"/>
          <w:lang w:val="es-ES"/>
          <w:rPrChange w:id="746" w:author="Carlos Ulloa" w:date="2022-03-04T11:33:00Z">
            <w:rPr>
              <w:rFonts w:ascii="Arial" w:hAnsi="Arial" w:cs="Arial"/>
              <w:b/>
              <w:sz w:val="20"/>
              <w:szCs w:val="20"/>
              <w:u w:val="single"/>
              <w:lang w:val="es-ES"/>
            </w:rPr>
          </w:rPrChange>
        </w:rPr>
      </w:pPr>
      <w:bookmarkStart w:id="747" w:name="_Toc5976604"/>
      <w:bookmarkStart w:id="748" w:name="_Toc26477353"/>
      <w:r w:rsidRPr="007C0386">
        <w:rPr>
          <w:rFonts w:ascii="Arial" w:hAnsi="Arial" w:cs="Arial"/>
          <w:b/>
          <w:color w:val="4F81BD" w:themeColor="accent1"/>
          <w:sz w:val="20"/>
          <w:szCs w:val="20"/>
          <w:u w:val="single"/>
          <w:lang w:val="es-ES"/>
          <w:rPrChange w:id="749" w:author="Carlos Ulloa" w:date="2022-03-04T11:33:00Z">
            <w:rPr>
              <w:rFonts w:ascii="Arial" w:eastAsia="Times New Roman" w:hAnsi="Arial" w:cs="Arial"/>
              <w:b/>
              <w:sz w:val="20"/>
              <w:szCs w:val="20"/>
              <w:u w:val="single"/>
              <w:lang w:val="es-ES" w:eastAsia="es-ES"/>
            </w:rPr>
          </w:rPrChange>
        </w:rPr>
        <w:t>Cañerías y Tuberías.</w:t>
      </w:r>
      <w:bookmarkEnd w:id="747"/>
      <w:bookmarkEnd w:id="748"/>
    </w:p>
    <w:p w14:paraId="29669F97"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5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51" w:author="Carlos Ulloa" w:date="2022-03-04T11:33:00Z">
            <w:rPr>
              <w:rFonts w:ascii="Arial" w:hAnsi="Arial" w:cs="Arial"/>
              <w:sz w:val="20"/>
              <w:szCs w:val="20"/>
            </w:rPr>
          </w:rPrChange>
        </w:rPr>
        <w:t>Esta especificación cubre todo el sistema de cañerías.</w:t>
      </w:r>
    </w:p>
    <w:p w14:paraId="6105287D"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752" w:author="Carlos Ulloa" w:date="2022-03-04T11:33:00Z">
            <w:rPr>
              <w:rFonts w:ascii="Arial" w:hAnsi="Arial" w:cs="Arial"/>
              <w:b/>
              <w:sz w:val="20"/>
              <w:szCs w:val="20"/>
              <w:u w:val="single"/>
              <w:lang w:val="es-ES"/>
            </w:rPr>
          </w:rPrChange>
        </w:rPr>
      </w:pPr>
      <w:bookmarkStart w:id="753" w:name="_Toc5976605"/>
      <w:bookmarkStart w:id="754" w:name="_Toc26477354"/>
      <w:r w:rsidRPr="007C0386">
        <w:rPr>
          <w:rFonts w:ascii="Arial" w:hAnsi="Arial" w:cs="Arial"/>
          <w:b/>
          <w:color w:val="4F81BD" w:themeColor="accent1"/>
          <w:sz w:val="20"/>
          <w:szCs w:val="20"/>
          <w:u w:val="single"/>
          <w:lang w:val="es-ES"/>
          <w:rPrChange w:id="755" w:author="Carlos Ulloa" w:date="2022-03-04T11:33:00Z">
            <w:rPr>
              <w:rFonts w:ascii="Arial" w:eastAsia="Times New Roman" w:hAnsi="Arial" w:cs="Arial"/>
              <w:b/>
              <w:sz w:val="20"/>
              <w:szCs w:val="20"/>
              <w:u w:val="single"/>
              <w:lang w:val="es-ES" w:eastAsia="es-ES"/>
            </w:rPr>
          </w:rPrChange>
        </w:rPr>
        <w:t>Cañerias de acero.</w:t>
      </w:r>
      <w:bookmarkEnd w:id="753"/>
      <w:bookmarkEnd w:id="754"/>
    </w:p>
    <w:p w14:paraId="1DEF2BF0"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56" w:author="Carlos Ulloa" w:date="2022-03-04T11:33:00Z">
            <w:rPr>
              <w:rFonts w:ascii="Arial" w:hAnsi="Arial" w:cs="Arial"/>
              <w:sz w:val="20"/>
              <w:szCs w:val="20"/>
            </w:rPr>
          </w:rPrChange>
        </w:rPr>
      </w:pPr>
      <w:bookmarkStart w:id="757" w:name="_Toc360037236"/>
      <w:r w:rsidRPr="007C0386">
        <w:rPr>
          <w:rFonts w:ascii="Arial" w:hAnsi="Arial" w:cs="Arial"/>
          <w:color w:val="4F81BD" w:themeColor="accent1"/>
          <w:sz w:val="20"/>
          <w:szCs w:val="20"/>
          <w:rPrChange w:id="758" w:author="Carlos Ulloa" w:date="2022-03-04T11:33:00Z">
            <w:rPr>
              <w:rFonts w:ascii="Arial" w:hAnsi="Arial" w:cs="Arial"/>
              <w:sz w:val="20"/>
              <w:szCs w:val="20"/>
            </w:rPr>
          </w:rPrChange>
        </w:rPr>
        <w:t>Cañerías de acero negro ASTM A53, Sch 40, grado A. En las uniones entre cañerías se usará soldadura oxiacetilénica norma ASTM 17 para diámetros desde 1/2" hasta 2" y para diámetros desde 21/2" hacia arriba solo se usará soldadura eléctrica. Los electrodos usados deberán cumplir con la norma ASTM E6011.</w:t>
      </w:r>
    </w:p>
    <w:p w14:paraId="7B755892"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5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60" w:author="Carlos Ulloa" w:date="2022-03-04T11:33:00Z">
            <w:rPr>
              <w:rFonts w:ascii="Arial" w:hAnsi="Arial" w:cs="Arial"/>
              <w:sz w:val="20"/>
              <w:szCs w:val="20"/>
            </w:rPr>
          </w:rPrChange>
        </w:rPr>
        <w:t>Todas las conexiones a los equipos o a válvulas, deberán contar con uniones americanas o flanches de acero que faciliten el desarme. Las uniones roscadas podrán usarse en diámetros menores o iguales a 21/2". Sobre estos diámetros deberán usarse uniones con flanches de acero y empaquetadura de goma neopreno con tela o klingerit.</w:t>
      </w:r>
    </w:p>
    <w:p w14:paraId="5FD3D6B1"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6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62" w:author="Carlos Ulloa" w:date="2022-03-04T11:33:00Z">
            <w:rPr>
              <w:rFonts w:ascii="Arial" w:hAnsi="Arial" w:cs="Arial"/>
              <w:sz w:val="20"/>
              <w:szCs w:val="20"/>
            </w:rPr>
          </w:rPrChange>
        </w:rPr>
        <w:t>Las cañerías de acero negro deberán ser desoxidadas y pintadas con dos manos de anticorrosivo de distinto color, antes de ser aisladas. Las cañerías deben ser aisladas térmicamente de acuerdo con punto 5.4, y las cañerías que queden expuestas a ambiente exterior deben contar con forro metálico con espesor de 0.4 mm.</w:t>
      </w:r>
    </w:p>
    <w:p w14:paraId="5CE035AA" w14:textId="77777777" w:rsidR="00233795" w:rsidRPr="007C0386" w:rsidRDefault="00233795" w:rsidP="00233795">
      <w:pPr>
        <w:tabs>
          <w:tab w:val="left" w:pos="-720"/>
        </w:tabs>
        <w:suppressAutoHyphens/>
        <w:spacing w:after="120"/>
        <w:rPr>
          <w:rFonts w:ascii="Arial" w:hAnsi="Arial" w:cs="Arial"/>
          <w:color w:val="4F81BD" w:themeColor="accent1"/>
          <w:sz w:val="20"/>
          <w:szCs w:val="20"/>
        </w:rPr>
      </w:pPr>
      <w:r w:rsidRPr="007C0386">
        <w:rPr>
          <w:rFonts w:ascii="Arial" w:hAnsi="Arial" w:cs="Arial"/>
          <w:color w:val="4F81BD" w:themeColor="accent1"/>
          <w:sz w:val="20"/>
          <w:szCs w:val="20"/>
          <w:rPrChange w:id="763" w:author="Carlos Ulloa" w:date="2022-03-04T11:33:00Z">
            <w:rPr>
              <w:rFonts w:ascii="Arial" w:hAnsi="Arial" w:cs="Arial"/>
              <w:sz w:val="20"/>
              <w:szCs w:val="20"/>
            </w:rPr>
          </w:rPrChange>
        </w:rPr>
        <w:t>Las red de cañerías deben ser probadas hidráulicamente a 1.5 veces la presión de trabajo.</w:t>
      </w: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1F55E5" w:rsidRPr="007C0386" w14:paraId="5E55245E" w14:textId="77777777" w:rsidTr="001F55E5">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AAF8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22.6.3.1.1</w:t>
            </w:r>
          </w:p>
        </w:tc>
        <w:tc>
          <w:tcPr>
            <w:tcW w:w="6960" w:type="dxa"/>
            <w:tcBorders>
              <w:top w:val="single" w:sz="4" w:space="0" w:color="auto"/>
              <w:left w:val="nil"/>
              <w:bottom w:val="single" w:sz="4" w:space="0" w:color="auto"/>
              <w:right w:val="single" w:sz="4" w:space="0" w:color="auto"/>
            </w:tcBorders>
            <w:shd w:val="clear" w:color="auto" w:fill="auto"/>
            <w:noWrap/>
            <w:vAlign w:val="bottom"/>
            <w:hideMark/>
          </w:tcPr>
          <w:p w14:paraId="7DEBE8F6"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Sch40 -1/2"</w:t>
            </w:r>
          </w:p>
        </w:tc>
      </w:tr>
      <w:tr w:rsidR="001F55E5" w:rsidRPr="007C0386" w14:paraId="3C086E19"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36125DC"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22.6.3.1.2</w:t>
            </w:r>
          </w:p>
        </w:tc>
        <w:tc>
          <w:tcPr>
            <w:tcW w:w="6960" w:type="dxa"/>
            <w:tcBorders>
              <w:top w:val="nil"/>
              <w:left w:val="nil"/>
              <w:bottom w:val="single" w:sz="4" w:space="0" w:color="auto"/>
              <w:right w:val="single" w:sz="4" w:space="0" w:color="auto"/>
            </w:tcBorders>
            <w:shd w:val="clear" w:color="auto" w:fill="auto"/>
            <w:noWrap/>
            <w:vAlign w:val="bottom"/>
            <w:hideMark/>
          </w:tcPr>
          <w:p w14:paraId="40F61821"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Sch40 -3/4"</w:t>
            </w:r>
          </w:p>
        </w:tc>
      </w:tr>
      <w:tr w:rsidR="001F55E5" w:rsidRPr="007C0386" w14:paraId="049E93F1"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A749332"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22.6.3.1.3</w:t>
            </w:r>
          </w:p>
        </w:tc>
        <w:tc>
          <w:tcPr>
            <w:tcW w:w="6960" w:type="dxa"/>
            <w:tcBorders>
              <w:top w:val="nil"/>
              <w:left w:val="nil"/>
              <w:bottom w:val="single" w:sz="4" w:space="0" w:color="auto"/>
              <w:right w:val="single" w:sz="4" w:space="0" w:color="auto"/>
            </w:tcBorders>
            <w:shd w:val="clear" w:color="auto" w:fill="auto"/>
            <w:noWrap/>
            <w:vAlign w:val="bottom"/>
            <w:hideMark/>
          </w:tcPr>
          <w:p w14:paraId="553F9E09"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Sch40 - 1"</w:t>
            </w:r>
          </w:p>
        </w:tc>
      </w:tr>
      <w:tr w:rsidR="001F55E5" w:rsidRPr="007C0386" w14:paraId="73667B27"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29E41C4"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22.6.3.1.4</w:t>
            </w:r>
          </w:p>
        </w:tc>
        <w:tc>
          <w:tcPr>
            <w:tcW w:w="6960" w:type="dxa"/>
            <w:tcBorders>
              <w:top w:val="nil"/>
              <w:left w:val="nil"/>
              <w:bottom w:val="single" w:sz="4" w:space="0" w:color="auto"/>
              <w:right w:val="single" w:sz="4" w:space="0" w:color="auto"/>
            </w:tcBorders>
            <w:shd w:val="clear" w:color="auto" w:fill="auto"/>
            <w:noWrap/>
            <w:vAlign w:val="bottom"/>
            <w:hideMark/>
          </w:tcPr>
          <w:p w14:paraId="1C4DE568"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Sch40 - 1 1/4"</w:t>
            </w:r>
          </w:p>
        </w:tc>
      </w:tr>
      <w:tr w:rsidR="001F55E5" w:rsidRPr="007C0386" w14:paraId="2AAAF153"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D8F8619"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22.6.3.1.5</w:t>
            </w:r>
          </w:p>
        </w:tc>
        <w:tc>
          <w:tcPr>
            <w:tcW w:w="6960" w:type="dxa"/>
            <w:tcBorders>
              <w:top w:val="nil"/>
              <w:left w:val="nil"/>
              <w:bottom w:val="single" w:sz="4" w:space="0" w:color="auto"/>
              <w:right w:val="single" w:sz="4" w:space="0" w:color="auto"/>
            </w:tcBorders>
            <w:shd w:val="clear" w:color="auto" w:fill="auto"/>
            <w:noWrap/>
            <w:vAlign w:val="bottom"/>
            <w:hideMark/>
          </w:tcPr>
          <w:p w14:paraId="46183B62"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Sch40 - 1 1/2"</w:t>
            </w:r>
          </w:p>
        </w:tc>
      </w:tr>
      <w:tr w:rsidR="001F55E5" w:rsidRPr="007C0386" w14:paraId="156D9A8C"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7AF8C50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22.6.3.1.6</w:t>
            </w:r>
          </w:p>
        </w:tc>
        <w:tc>
          <w:tcPr>
            <w:tcW w:w="6960" w:type="dxa"/>
            <w:tcBorders>
              <w:top w:val="nil"/>
              <w:left w:val="nil"/>
              <w:bottom w:val="single" w:sz="4" w:space="0" w:color="auto"/>
              <w:right w:val="single" w:sz="4" w:space="0" w:color="auto"/>
            </w:tcBorders>
            <w:shd w:val="clear" w:color="auto" w:fill="auto"/>
            <w:noWrap/>
            <w:vAlign w:val="bottom"/>
            <w:hideMark/>
          </w:tcPr>
          <w:p w14:paraId="34AABEFC"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Sch40 - 2"</w:t>
            </w:r>
          </w:p>
        </w:tc>
      </w:tr>
      <w:tr w:rsidR="001F55E5" w:rsidRPr="007C0386" w14:paraId="3262CC9C"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28CEADE6"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22.6.3.1.7</w:t>
            </w:r>
          </w:p>
        </w:tc>
        <w:tc>
          <w:tcPr>
            <w:tcW w:w="6960" w:type="dxa"/>
            <w:tcBorders>
              <w:top w:val="nil"/>
              <w:left w:val="nil"/>
              <w:bottom w:val="single" w:sz="4" w:space="0" w:color="auto"/>
              <w:right w:val="single" w:sz="4" w:space="0" w:color="auto"/>
            </w:tcBorders>
            <w:shd w:val="clear" w:color="auto" w:fill="auto"/>
            <w:noWrap/>
            <w:vAlign w:val="bottom"/>
            <w:hideMark/>
          </w:tcPr>
          <w:p w14:paraId="1BF21D82"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Sch40 - 2 1/2"</w:t>
            </w:r>
          </w:p>
        </w:tc>
      </w:tr>
      <w:tr w:rsidR="001F55E5" w:rsidRPr="007C0386" w14:paraId="6326DAB0"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35041FC"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22.6.3.1.8</w:t>
            </w:r>
          </w:p>
        </w:tc>
        <w:tc>
          <w:tcPr>
            <w:tcW w:w="6960" w:type="dxa"/>
            <w:tcBorders>
              <w:top w:val="nil"/>
              <w:left w:val="nil"/>
              <w:bottom w:val="single" w:sz="4" w:space="0" w:color="auto"/>
              <w:right w:val="single" w:sz="4" w:space="0" w:color="auto"/>
            </w:tcBorders>
            <w:shd w:val="clear" w:color="auto" w:fill="auto"/>
            <w:noWrap/>
            <w:vAlign w:val="bottom"/>
            <w:hideMark/>
          </w:tcPr>
          <w:p w14:paraId="090014B3"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Sch40 - 3"</w:t>
            </w:r>
          </w:p>
        </w:tc>
      </w:tr>
      <w:tr w:rsidR="001F55E5" w:rsidRPr="007C0386" w14:paraId="50DAA3EB"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64A06C99"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22.6.3.1.9</w:t>
            </w:r>
          </w:p>
        </w:tc>
        <w:tc>
          <w:tcPr>
            <w:tcW w:w="6960" w:type="dxa"/>
            <w:tcBorders>
              <w:top w:val="nil"/>
              <w:left w:val="nil"/>
              <w:bottom w:val="single" w:sz="4" w:space="0" w:color="auto"/>
              <w:right w:val="single" w:sz="4" w:space="0" w:color="auto"/>
            </w:tcBorders>
            <w:shd w:val="clear" w:color="auto" w:fill="auto"/>
            <w:noWrap/>
            <w:vAlign w:val="bottom"/>
            <w:hideMark/>
          </w:tcPr>
          <w:p w14:paraId="7973218A"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Sch40 - 4"</w:t>
            </w:r>
          </w:p>
        </w:tc>
      </w:tr>
      <w:tr w:rsidR="001F55E5" w:rsidRPr="007C0386" w14:paraId="39ACC035"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6ECF40B7"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22.6.3.1.10</w:t>
            </w:r>
          </w:p>
        </w:tc>
        <w:tc>
          <w:tcPr>
            <w:tcW w:w="6960" w:type="dxa"/>
            <w:tcBorders>
              <w:top w:val="nil"/>
              <w:left w:val="nil"/>
              <w:bottom w:val="single" w:sz="4" w:space="0" w:color="auto"/>
              <w:right w:val="single" w:sz="4" w:space="0" w:color="auto"/>
            </w:tcBorders>
            <w:shd w:val="clear" w:color="auto" w:fill="auto"/>
            <w:noWrap/>
            <w:vAlign w:val="bottom"/>
            <w:hideMark/>
          </w:tcPr>
          <w:p w14:paraId="1FF29E39"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Cañería Ac Negro Astm A53 Sch40 - 6"</w:t>
            </w:r>
          </w:p>
        </w:tc>
      </w:tr>
    </w:tbl>
    <w:p w14:paraId="7E384D37" w14:textId="77777777" w:rsidR="001F55E5" w:rsidRPr="007C0386" w:rsidRDefault="001F55E5" w:rsidP="00233795">
      <w:pPr>
        <w:tabs>
          <w:tab w:val="left" w:pos="-720"/>
        </w:tabs>
        <w:suppressAutoHyphens/>
        <w:spacing w:after="120"/>
        <w:rPr>
          <w:rFonts w:ascii="Arial" w:hAnsi="Arial" w:cs="Arial"/>
          <w:color w:val="4F81BD" w:themeColor="accent1"/>
          <w:sz w:val="20"/>
          <w:szCs w:val="20"/>
        </w:rPr>
      </w:pPr>
    </w:p>
    <w:p w14:paraId="50F73024" w14:textId="77777777" w:rsidR="001F55E5" w:rsidRPr="007C0386" w:rsidRDefault="001F55E5" w:rsidP="00233795">
      <w:pPr>
        <w:tabs>
          <w:tab w:val="left" w:pos="-720"/>
        </w:tabs>
        <w:suppressAutoHyphens/>
        <w:spacing w:after="120"/>
        <w:rPr>
          <w:rFonts w:ascii="Arial" w:hAnsi="Arial" w:cs="Arial"/>
          <w:color w:val="4F81BD" w:themeColor="accent1"/>
          <w:sz w:val="20"/>
          <w:szCs w:val="20"/>
          <w:rPrChange w:id="764" w:author="Carlos Ulloa" w:date="2022-03-04T11:33:00Z">
            <w:rPr>
              <w:rFonts w:ascii="Arial" w:hAnsi="Arial" w:cs="Arial"/>
              <w:sz w:val="20"/>
              <w:szCs w:val="20"/>
            </w:rPr>
          </w:rPrChange>
        </w:rPr>
      </w:pPr>
    </w:p>
    <w:p w14:paraId="2077B425"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765" w:author="Carlos Ulloa" w:date="2022-03-04T11:33:00Z">
            <w:rPr>
              <w:rFonts w:ascii="Arial" w:hAnsi="Arial" w:cs="Arial"/>
              <w:b/>
              <w:sz w:val="20"/>
              <w:szCs w:val="20"/>
              <w:u w:val="single"/>
              <w:lang w:val="es-ES"/>
            </w:rPr>
          </w:rPrChange>
        </w:rPr>
      </w:pPr>
      <w:bookmarkStart w:id="766" w:name="_Toc5976606"/>
      <w:bookmarkStart w:id="767" w:name="_Toc26477355"/>
      <w:r w:rsidRPr="007C0386">
        <w:rPr>
          <w:rFonts w:ascii="Arial" w:hAnsi="Arial" w:cs="Arial"/>
          <w:b/>
          <w:color w:val="4F81BD" w:themeColor="accent1"/>
          <w:sz w:val="20"/>
          <w:szCs w:val="20"/>
          <w:u w:val="single"/>
          <w:lang w:val="es-ES"/>
          <w:rPrChange w:id="768" w:author="Carlos Ulloa" w:date="2022-03-04T11:33:00Z">
            <w:rPr>
              <w:rFonts w:ascii="Arial" w:eastAsia="Times New Roman" w:hAnsi="Arial" w:cs="Arial"/>
              <w:b/>
              <w:sz w:val="20"/>
              <w:szCs w:val="20"/>
              <w:u w:val="single"/>
              <w:lang w:val="es-ES" w:eastAsia="es-ES"/>
            </w:rPr>
          </w:rPrChange>
        </w:rPr>
        <w:t>Tuberías de cobre.</w:t>
      </w:r>
      <w:bookmarkEnd w:id="766"/>
      <w:bookmarkEnd w:id="767"/>
    </w:p>
    <w:p w14:paraId="2B46ACCF"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6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0" w:author="Carlos Ulloa" w:date="2022-03-04T11:33:00Z">
            <w:rPr>
              <w:rFonts w:ascii="Arial" w:hAnsi="Arial" w:cs="Arial"/>
              <w:sz w:val="20"/>
              <w:szCs w:val="20"/>
            </w:rPr>
          </w:rPrChange>
        </w:rPr>
        <w:t>Las líneas de líquido, gas deberán ser ejecutadas en cañerías de cobre tipo L para diámetro hasta 11/8”. Para diámetros mayores se debe utilizar cañerías tipo K.</w:t>
      </w:r>
    </w:p>
    <w:p w14:paraId="516051F9"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7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2" w:author="Carlos Ulloa" w:date="2022-03-04T11:33:00Z">
            <w:rPr>
              <w:rFonts w:ascii="Arial" w:hAnsi="Arial" w:cs="Arial"/>
              <w:sz w:val="20"/>
              <w:szCs w:val="20"/>
            </w:rPr>
          </w:rPrChange>
        </w:rPr>
        <w:t>Las tuberías podrán ser de marca reconocida o nivel de calidad equivalente. Se debe tener especial cuidado con las de origen importado. En caso de que el proponente las considere debe quedar indicado claramente en su cotización. Se dará preferencia al uso de tubería nacional.</w:t>
      </w:r>
    </w:p>
    <w:p w14:paraId="77358FF3"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7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4" w:author="Carlos Ulloa" w:date="2022-03-04T11:33:00Z">
            <w:rPr>
              <w:rFonts w:ascii="Arial" w:hAnsi="Arial" w:cs="Arial"/>
              <w:sz w:val="20"/>
              <w:szCs w:val="20"/>
            </w:rPr>
          </w:rPrChange>
        </w:rPr>
        <w:t>Estas deberán ser nuevas, sin uso, en tiras de 6 mts. O recocidas en formato de rollos de 15 a 20 mts.</w:t>
      </w:r>
    </w:p>
    <w:p w14:paraId="5CE05CF4"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7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6" w:author="Carlos Ulloa" w:date="2022-03-04T11:33:00Z">
            <w:rPr>
              <w:rFonts w:ascii="Arial" w:hAnsi="Arial" w:cs="Arial"/>
              <w:sz w:val="20"/>
              <w:szCs w:val="20"/>
            </w:rPr>
          </w:rPrChange>
        </w:rPr>
        <w:t>Las tuberías deberán ser solicitadas con tapas en sus extremos de modo de mantenerlas libres de polvo y escombros durante su almacenamiento.</w:t>
      </w:r>
    </w:p>
    <w:p w14:paraId="265AEA43"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7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78" w:author="Carlos Ulloa" w:date="2022-03-04T11:33:00Z">
            <w:rPr>
              <w:rFonts w:ascii="Arial" w:hAnsi="Arial" w:cs="Arial"/>
              <w:sz w:val="20"/>
              <w:szCs w:val="20"/>
            </w:rPr>
          </w:rPrChange>
        </w:rPr>
        <w:t>Una vez ejecutadas las redes matrices y antes de la aislación, estas deberán ser sometidas a pruebas de presión de 24 hrs a 600 PSI.</w:t>
      </w:r>
    </w:p>
    <w:p w14:paraId="08D9DC38"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7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80" w:author="Carlos Ulloa" w:date="2022-03-04T11:33:00Z">
            <w:rPr>
              <w:rFonts w:ascii="Arial" w:hAnsi="Arial" w:cs="Arial"/>
              <w:sz w:val="20"/>
              <w:szCs w:val="20"/>
            </w:rPr>
          </w:rPrChange>
        </w:rPr>
        <w:t xml:space="preserve">Las redes serán sometidas además a prueba de vacío de 500 micras (0.5 Torr). El vacío deberá mantenerse sin variación por 2 horas. </w:t>
      </w:r>
    </w:p>
    <w:p w14:paraId="28E1F596"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8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82" w:author="Carlos Ulloa" w:date="2022-03-04T11:33:00Z">
            <w:rPr>
              <w:rFonts w:ascii="Arial" w:hAnsi="Arial" w:cs="Arial"/>
              <w:sz w:val="20"/>
              <w:szCs w:val="20"/>
            </w:rPr>
          </w:rPrChange>
        </w:rPr>
        <w:t>El espesor mínimo de pared a usar deberá ser capaz de soportar 38,7 Kg/cm</w:t>
      </w:r>
      <w:r w:rsidRPr="007C0386">
        <w:rPr>
          <w:rFonts w:ascii="Arial" w:hAnsi="Arial" w:cs="Arial"/>
          <w:color w:val="4F81BD" w:themeColor="accent1"/>
          <w:sz w:val="20"/>
          <w:szCs w:val="20"/>
          <w:vertAlign w:val="superscript"/>
          <w:rPrChange w:id="783" w:author="Carlos Ulloa" w:date="2022-03-04T11:33:00Z">
            <w:rPr>
              <w:rFonts w:ascii="Arial" w:hAnsi="Arial" w:cs="Arial"/>
              <w:sz w:val="20"/>
              <w:szCs w:val="20"/>
              <w:vertAlign w:val="superscript"/>
            </w:rPr>
          </w:rPrChange>
        </w:rPr>
        <w:t>2</w:t>
      </w:r>
    </w:p>
    <w:p w14:paraId="7F973987"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8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85" w:author="Carlos Ulloa" w:date="2022-03-04T11:33:00Z">
            <w:rPr>
              <w:rFonts w:ascii="Arial" w:hAnsi="Arial" w:cs="Arial"/>
              <w:sz w:val="20"/>
              <w:szCs w:val="20"/>
            </w:rPr>
          </w:rPrChange>
        </w:rPr>
        <w:t>Todas las pruebas deberán ser recibidas formalmente por inspección Técnica y profesional de obra. Se deberá dejar registro de estas en libro de obra.</w:t>
      </w:r>
    </w:p>
    <w:p w14:paraId="6786FF87"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8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87" w:author="Carlos Ulloa" w:date="2022-03-04T11:33:00Z">
            <w:rPr>
              <w:rFonts w:ascii="Arial" w:hAnsi="Arial" w:cs="Arial"/>
              <w:sz w:val="20"/>
              <w:szCs w:val="20"/>
            </w:rPr>
          </w:rPrChange>
        </w:rPr>
        <w:t>Previo al montaje las tuberías, deberán ser limpiadas prolijamente. Posterior a la limpieza mecánica se debe proceder a limpieza química con Tricloro Etileno u otro solvente similar.</w:t>
      </w:r>
    </w:p>
    <w:p w14:paraId="4105D840"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788" w:author="Carlos Ulloa" w:date="2022-03-04T11:33:00Z">
            <w:rPr>
              <w:rFonts w:ascii="Arial" w:hAnsi="Arial" w:cs="Arial"/>
              <w:b/>
              <w:sz w:val="20"/>
              <w:szCs w:val="20"/>
              <w:u w:val="single"/>
              <w:lang w:val="es-ES"/>
            </w:rPr>
          </w:rPrChange>
        </w:rPr>
      </w:pPr>
      <w:bookmarkStart w:id="789" w:name="_Toc5976607"/>
      <w:bookmarkStart w:id="790" w:name="_Toc26477356"/>
      <w:r w:rsidRPr="007C0386">
        <w:rPr>
          <w:rFonts w:ascii="Arial" w:hAnsi="Arial" w:cs="Arial"/>
          <w:b/>
          <w:color w:val="4F81BD" w:themeColor="accent1"/>
          <w:sz w:val="20"/>
          <w:szCs w:val="20"/>
          <w:u w:val="single"/>
          <w:lang w:val="es-ES"/>
          <w:rPrChange w:id="791" w:author="Carlos Ulloa" w:date="2022-03-04T11:33:00Z">
            <w:rPr>
              <w:rFonts w:ascii="Arial" w:eastAsia="Times New Roman" w:hAnsi="Arial" w:cs="Arial"/>
              <w:b/>
              <w:sz w:val="20"/>
              <w:szCs w:val="20"/>
              <w:u w:val="single"/>
              <w:lang w:val="es-ES" w:eastAsia="es-ES"/>
            </w:rPr>
          </w:rPrChange>
        </w:rPr>
        <w:t>Tuberías de PVC</w:t>
      </w:r>
      <w:bookmarkEnd w:id="757"/>
      <w:bookmarkEnd w:id="789"/>
      <w:bookmarkEnd w:id="790"/>
    </w:p>
    <w:p w14:paraId="1845F2E8"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9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793" w:author="Carlos Ulloa" w:date="2022-03-04T11:33:00Z">
            <w:rPr>
              <w:rFonts w:ascii="Arial" w:hAnsi="Arial" w:cs="Arial"/>
              <w:sz w:val="20"/>
              <w:szCs w:val="20"/>
            </w:rPr>
          </w:rPrChange>
        </w:rPr>
        <w:t>Desagüe en PVC Hidráulico Clase 10 con unión desarmable y sifón con registro de limpieza inferior. El contratista térmico deberá proveer e instalar todos los desagües horizontales de las unidades interiores, hasta la conexión con sifón a la tubería vertical de aguas lluvias, como se muestra en planos.</w:t>
      </w:r>
    </w:p>
    <w:p w14:paraId="4E847816"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794" w:author="Carlos Ulloa" w:date="2022-03-04T11:33:00Z">
            <w:rPr>
              <w:rFonts w:ascii="Arial" w:hAnsi="Arial" w:cs="Arial"/>
              <w:sz w:val="20"/>
              <w:szCs w:val="20"/>
            </w:rPr>
          </w:rPrChange>
        </w:rPr>
      </w:pPr>
    </w:p>
    <w:p w14:paraId="4AFFBA9C"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795" w:author="Carlos Ulloa" w:date="2022-03-04T11:33:00Z">
            <w:rPr>
              <w:rFonts w:ascii="Arial" w:hAnsi="Arial" w:cs="Arial"/>
              <w:b/>
              <w:sz w:val="20"/>
              <w:szCs w:val="20"/>
              <w:u w:val="single"/>
              <w:lang w:val="es-ES"/>
            </w:rPr>
          </w:rPrChange>
        </w:rPr>
      </w:pPr>
      <w:bookmarkStart w:id="796" w:name="_Toc5976608"/>
      <w:bookmarkStart w:id="797" w:name="_Toc26477357"/>
      <w:r w:rsidRPr="007C0386">
        <w:rPr>
          <w:rFonts w:ascii="Arial" w:hAnsi="Arial" w:cs="Arial"/>
          <w:b/>
          <w:color w:val="4F81BD" w:themeColor="accent1"/>
          <w:sz w:val="20"/>
          <w:szCs w:val="20"/>
          <w:u w:val="single"/>
          <w:lang w:val="es-ES"/>
          <w:rPrChange w:id="798" w:author="Carlos Ulloa" w:date="2022-03-04T11:33:00Z">
            <w:rPr>
              <w:rFonts w:ascii="Arial" w:eastAsia="Times New Roman" w:hAnsi="Arial" w:cs="Arial"/>
              <w:b/>
              <w:sz w:val="20"/>
              <w:szCs w:val="20"/>
              <w:u w:val="single"/>
              <w:lang w:val="es-ES" w:eastAsia="es-ES"/>
            </w:rPr>
          </w:rPrChange>
        </w:rPr>
        <w:t>Válvulas, Fitting y Accesorios.</w:t>
      </w:r>
      <w:bookmarkEnd w:id="796"/>
      <w:bookmarkEnd w:id="797"/>
    </w:p>
    <w:p w14:paraId="4FA6CB9C" w14:textId="77777777" w:rsidR="00233795" w:rsidRPr="007C0386" w:rsidRDefault="00233795" w:rsidP="00233795">
      <w:pPr>
        <w:rPr>
          <w:rFonts w:ascii="Arial" w:hAnsi="Arial" w:cs="Arial"/>
          <w:color w:val="4F81BD" w:themeColor="accent1"/>
          <w:sz w:val="20"/>
          <w:szCs w:val="20"/>
          <w:rPrChange w:id="79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00" w:author="Carlos Ulloa" w:date="2022-03-04T11:33:00Z">
            <w:rPr>
              <w:rFonts w:ascii="Arial" w:hAnsi="Arial" w:cs="Arial"/>
              <w:sz w:val="20"/>
              <w:szCs w:val="20"/>
            </w:rPr>
          </w:rPrChange>
        </w:rPr>
        <w:t>Las válvulas que se emplean en las especificaciones deberán ser nuevas y según el servicio que presten y el diámetro de conexión, cumplirán con las siguientes especificaciones: Nivel de calidad Nibco – o similar.</w:t>
      </w:r>
    </w:p>
    <w:p w14:paraId="4CDE10D0" w14:textId="77777777" w:rsidR="00233795" w:rsidRPr="007C0386" w:rsidRDefault="00233795" w:rsidP="00233795">
      <w:pPr>
        <w:rPr>
          <w:rFonts w:ascii="Arial" w:hAnsi="Arial" w:cs="Arial"/>
          <w:color w:val="4F81BD" w:themeColor="accent1"/>
          <w:sz w:val="20"/>
          <w:szCs w:val="20"/>
          <w:rPrChange w:id="80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02" w:author="Carlos Ulloa" w:date="2022-03-04T11:33:00Z">
            <w:rPr>
              <w:rFonts w:ascii="Arial" w:hAnsi="Arial" w:cs="Arial"/>
              <w:sz w:val="20"/>
              <w:szCs w:val="20"/>
            </w:rPr>
          </w:rPrChange>
        </w:rPr>
        <w:t>Tipo Compuerta: Hasta 2 1/2" de diámetro: ajustes y cuerpo    de bronce, conexión con hilo NPT, clase 125 SP/200 WOG</w:t>
      </w:r>
    </w:p>
    <w:p w14:paraId="7E37E00A" w14:textId="77777777" w:rsidR="00233795" w:rsidRPr="007C0386" w:rsidRDefault="00233795" w:rsidP="00233795">
      <w:pPr>
        <w:rPr>
          <w:rFonts w:ascii="Arial" w:hAnsi="Arial" w:cs="Arial"/>
          <w:color w:val="4F81BD" w:themeColor="accent1"/>
          <w:sz w:val="20"/>
          <w:szCs w:val="20"/>
          <w:rPrChange w:id="80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04" w:author="Carlos Ulloa" w:date="2022-03-04T11:33:00Z">
            <w:rPr>
              <w:rFonts w:ascii="Arial" w:hAnsi="Arial" w:cs="Arial"/>
              <w:sz w:val="20"/>
              <w:szCs w:val="20"/>
            </w:rPr>
          </w:rPrChange>
        </w:rPr>
        <w:t>Para 3" de diámetro y mayores: con ajustes de bronce o acero y cuerpo de fierro  fundido; clase 125 SP/200 WOG,  unión con flanges ANSI – 125/15.</w:t>
      </w:r>
    </w:p>
    <w:p w14:paraId="409ACFBA" w14:textId="77777777" w:rsidR="00233795" w:rsidRPr="007C0386" w:rsidRDefault="00233795" w:rsidP="00233795">
      <w:pPr>
        <w:rPr>
          <w:rFonts w:ascii="Arial" w:hAnsi="Arial" w:cs="Arial"/>
          <w:color w:val="4F81BD" w:themeColor="accent1"/>
          <w:sz w:val="20"/>
          <w:szCs w:val="20"/>
          <w:rPrChange w:id="80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06" w:author="Carlos Ulloa" w:date="2022-03-04T11:33:00Z">
            <w:rPr>
              <w:rFonts w:ascii="Arial" w:hAnsi="Arial" w:cs="Arial"/>
              <w:sz w:val="20"/>
              <w:szCs w:val="20"/>
            </w:rPr>
          </w:rPrChange>
        </w:rPr>
        <w:t>Válvula Mariposa:   cuerpo de fierro dúctil ASTM-A536, con asiento del tipo E.P.D.M. y disco de acero inoxidable para servicio de 150 PSI.</w:t>
      </w:r>
    </w:p>
    <w:p w14:paraId="0E1FE239" w14:textId="77777777" w:rsidR="00233795" w:rsidRPr="007C0386" w:rsidRDefault="00233795" w:rsidP="00233795">
      <w:pPr>
        <w:rPr>
          <w:rFonts w:ascii="Arial" w:hAnsi="Arial" w:cs="Arial"/>
          <w:color w:val="4F81BD" w:themeColor="accent1"/>
          <w:sz w:val="20"/>
          <w:szCs w:val="20"/>
          <w:rPrChange w:id="80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08" w:author="Carlos Ulloa" w:date="2022-03-04T11:33:00Z">
            <w:rPr>
              <w:rFonts w:ascii="Arial" w:hAnsi="Arial" w:cs="Arial"/>
              <w:sz w:val="20"/>
              <w:szCs w:val="20"/>
            </w:rPr>
          </w:rPrChange>
        </w:rPr>
        <w:t>Válvula de Bola: Cuerpo y vástago de latón forjado cromado, rosca NPT, bola bronce cromado y sello del tipo PTFE (teflón) para servicio de 150 PSI.</w:t>
      </w:r>
    </w:p>
    <w:p w14:paraId="78365B67" w14:textId="77777777" w:rsidR="00233795" w:rsidRPr="007C0386" w:rsidRDefault="00233795" w:rsidP="00233795">
      <w:pPr>
        <w:rPr>
          <w:rFonts w:ascii="Arial" w:hAnsi="Arial" w:cs="Arial"/>
          <w:color w:val="4F81BD" w:themeColor="accent1"/>
          <w:sz w:val="20"/>
          <w:szCs w:val="20"/>
          <w:rPrChange w:id="80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10" w:author="Carlos Ulloa" w:date="2022-03-04T11:33:00Z">
            <w:rPr>
              <w:rFonts w:ascii="Arial" w:hAnsi="Arial" w:cs="Arial"/>
              <w:sz w:val="20"/>
              <w:szCs w:val="20"/>
            </w:rPr>
          </w:rPrChange>
        </w:rPr>
        <w:t>Tipo Globo: Hasta 2 1/2" de diámetro: vástago, disco y asiento de bronce, cuerpo de bronce y conexión con hilo NPT, clase 125  SP/200 WOG.</w:t>
      </w:r>
    </w:p>
    <w:p w14:paraId="585D6F2F" w14:textId="77777777" w:rsidR="00233795" w:rsidRPr="007C0386" w:rsidRDefault="00233795" w:rsidP="00233795">
      <w:pPr>
        <w:rPr>
          <w:rFonts w:ascii="Arial" w:hAnsi="Arial" w:cs="Arial"/>
          <w:color w:val="4F81BD" w:themeColor="accent1"/>
          <w:sz w:val="20"/>
          <w:szCs w:val="20"/>
          <w:rPrChange w:id="81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12" w:author="Carlos Ulloa" w:date="2022-03-04T11:33:00Z">
            <w:rPr>
              <w:rFonts w:ascii="Arial" w:hAnsi="Arial" w:cs="Arial"/>
              <w:sz w:val="20"/>
              <w:szCs w:val="20"/>
            </w:rPr>
          </w:rPrChange>
        </w:rPr>
        <w:t>Para 3" de diámetro y mayores: ajustes de bronce, cuerpo de fierro  fundido o bronce  clase 125 y SP/200 WOG y flanges, ANSI – 125/150.</w:t>
      </w:r>
    </w:p>
    <w:p w14:paraId="137F4627" w14:textId="77777777" w:rsidR="00233795" w:rsidRPr="007C0386" w:rsidRDefault="00233795" w:rsidP="00233795">
      <w:pPr>
        <w:rPr>
          <w:rFonts w:ascii="Arial" w:hAnsi="Arial" w:cs="Arial"/>
          <w:color w:val="4F81BD" w:themeColor="accent1"/>
          <w:sz w:val="20"/>
          <w:szCs w:val="20"/>
          <w:rPrChange w:id="81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14" w:author="Carlos Ulloa" w:date="2022-03-04T11:33:00Z">
            <w:rPr>
              <w:rFonts w:ascii="Arial" w:hAnsi="Arial" w:cs="Arial"/>
              <w:sz w:val="20"/>
              <w:szCs w:val="20"/>
            </w:rPr>
          </w:rPrChange>
        </w:rPr>
        <w:t>Tipo Retención: Hasta 2 1/2" de diámetro: bronce, tipo chapaleta, conexión con hilo NPT, clase 125, SP/200 WOG.</w:t>
      </w:r>
    </w:p>
    <w:p w14:paraId="14B3051C" w14:textId="77777777" w:rsidR="00233795" w:rsidRPr="007C0386" w:rsidRDefault="00233795" w:rsidP="00233795">
      <w:pPr>
        <w:rPr>
          <w:rFonts w:ascii="Arial" w:hAnsi="Arial" w:cs="Arial"/>
          <w:color w:val="4F81BD" w:themeColor="accent1"/>
          <w:sz w:val="20"/>
          <w:szCs w:val="20"/>
          <w:rPrChange w:id="81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16" w:author="Carlos Ulloa" w:date="2022-03-04T11:33:00Z">
            <w:rPr>
              <w:rFonts w:ascii="Arial" w:hAnsi="Arial" w:cs="Arial"/>
              <w:sz w:val="20"/>
              <w:szCs w:val="20"/>
            </w:rPr>
          </w:rPrChange>
        </w:rPr>
        <w:t>Para 3" de diámetro y mayores: acero fundido, tipo disco, con flanges, clase 125 SP/200 WOG con flanges, ANSI-125/150.</w:t>
      </w:r>
    </w:p>
    <w:p w14:paraId="32D7CCD4" w14:textId="77777777" w:rsidR="00233795" w:rsidRPr="007C0386" w:rsidRDefault="00233795" w:rsidP="00233795">
      <w:pPr>
        <w:ind w:left="720" w:hanging="720"/>
        <w:rPr>
          <w:rFonts w:ascii="Arial" w:hAnsi="Arial" w:cs="Arial"/>
          <w:color w:val="4F81BD" w:themeColor="accent1"/>
          <w:sz w:val="20"/>
          <w:szCs w:val="20"/>
          <w:rPrChange w:id="81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18" w:author="Carlos Ulloa" w:date="2022-03-04T11:33:00Z">
            <w:rPr>
              <w:rFonts w:ascii="Arial" w:hAnsi="Arial" w:cs="Arial"/>
              <w:sz w:val="20"/>
              <w:szCs w:val="20"/>
            </w:rPr>
          </w:rPrChange>
        </w:rPr>
        <w:t>Filtros de Agua: Cuerpo de acero fundido.</w:t>
      </w:r>
    </w:p>
    <w:p w14:paraId="1BD9A9B3" w14:textId="77777777" w:rsidR="00233795" w:rsidRPr="007C0386" w:rsidRDefault="00233795" w:rsidP="00233795">
      <w:pPr>
        <w:ind w:left="720" w:hanging="720"/>
        <w:rPr>
          <w:rFonts w:ascii="Arial" w:hAnsi="Arial" w:cs="Arial"/>
          <w:color w:val="4F81BD" w:themeColor="accent1"/>
          <w:sz w:val="20"/>
          <w:szCs w:val="20"/>
          <w:rPrChange w:id="81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20" w:author="Carlos Ulloa" w:date="2022-03-04T11:33:00Z">
            <w:rPr>
              <w:rFonts w:ascii="Arial" w:hAnsi="Arial" w:cs="Arial"/>
              <w:sz w:val="20"/>
              <w:szCs w:val="20"/>
            </w:rPr>
          </w:rPrChange>
        </w:rPr>
        <w:t>Los filtros deberán tener malla de acero inoxidable de 20 agujeros por pulgada lineal.</w:t>
      </w:r>
    </w:p>
    <w:p w14:paraId="084FF2DA" w14:textId="77777777" w:rsidR="00233795" w:rsidRPr="007C0386" w:rsidRDefault="00233795" w:rsidP="00233795">
      <w:pPr>
        <w:ind w:hanging="11"/>
        <w:rPr>
          <w:rFonts w:ascii="Arial" w:hAnsi="Arial" w:cs="Arial"/>
          <w:color w:val="4F81BD" w:themeColor="accent1"/>
          <w:sz w:val="20"/>
          <w:szCs w:val="20"/>
          <w:rPrChange w:id="82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22" w:author="Carlos Ulloa" w:date="2022-03-04T11:33:00Z">
            <w:rPr>
              <w:rFonts w:ascii="Arial" w:hAnsi="Arial" w:cs="Arial"/>
              <w:sz w:val="20"/>
              <w:szCs w:val="20"/>
            </w:rPr>
          </w:rPrChange>
        </w:rPr>
        <w:t>Se usarán conexiones con flanges ANSI-125/150 para diámetros de 3” y mayores y conexiones con hilos NPT para diámetros de 2 ½ y menores.</w:t>
      </w:r>
    </w:p>
    <w:p w14:paraId="7E2438DC" w14:textId="77777777" w:rsidR="00233795" w:rsidRPr="007C0386" w:rsidRDefault="00233795" w:rsidP="00233795">
      <w:pPr>
        <w:ind w:hanging="11"/>
        <w:rPr>
          <w:rFonts w:ascii="Arial" w:hAnsi="Arial" w:cs="Arial"/>
          <w:color w:val="4F81BD" w:themeColor="accent1"/>
          <w:sz w:val="20"/>
          <w:szCs w:val="20"/>
          <w:rPrChange w:id="823" w:author="Carlos Ulloa" w:date="2022-03-04T11:33:00Z">
            <w:rPr>
              <w:rFonts w:ascii="Arial" w:hAnsi="Arial" w:cs="Arial"/>
              <w:sz w:val="20"/>
              <w:szCs w:val="20"/>
            </w:rPr>
          </w:rPrChange>
        </w:rPr>
      </w:pPr>
    </w:p>
    <w:p w14:paraId="4EA63B72" w14:textId="77777777" w:rsidR="00233795" w:rsidRPr="007C0386" w:rsidRDefault="00233795" w:rsidP="00233795">
      <w:pPr>
        <w:rPr>
          <w:rFonts w:ascii="Arial" w:hAnsi="Arial" w:cs="Arial"/>
          <w:color w:val="4F81BD" w:themeColor="accent1"/>
          <w:sz w:val="20"/>
          <w:szCs w:val="20"/>
          <w:rPrChange w:id="82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25" w:author="Carlos Ulloa" w:date="2022-03-04T11:33:00Z">
            <w:rPr>
              <w:rFonts w:ascii="Arial" w:hAnsi="Arial" w:cs="Arial"/>
              <w:sz w:val="20"/>
              <w:szCs w:val="20"/>
            </w:rPr>
          </w:rPrChange>
        </w:rPr>
        <w:t>Flanges para cañerías</w:t>
      </w:r>
      <w:proofErr w:type="gramStart"/>
      <w:r w:rsidRPr="007C0386">
        <w:rPr>
          <w:rFonts w:ascii="Arial" w:hAnsi="Arial" w:cs="Arial"/>
          <w:color w:val="4F81BD" w:themeColor="accent1"/>
          <w:sz w:val="20"/>
          <w:szCs w:val="20"/>
          <w:rPrChange w:id="826" w:author="Carlos Ulloa" w:date="2022-03-04T11:33:00Z">
            <w:rPr>
              <w:rFonts w:ascii="Arial" w:hAnsi="Arial" w:cs="Arial"/>
              <w:sz w:val="20"/>
              <w:szCs w:val="20"/>
            </w:rPr>
          </w:rPrChange>
        </w:rPr>
        <w:t>:  Se</w:t>
      </w:r>
      <w:proofErr w:type="gramEnd"/>
      <w:r w:rsidRPr="007C0386">
        <w:rPr>
          <w:rFonts w:ascii="Arial" w:hAnsi="Arial" w:cs="Arial"/>
          <w:color w:val="4F81BD" w:themeColor="accent1"/>
          <w:sz w:val="20"/>
          <w:szCs w:val="20"/>
          <w:rPrChange w:id="827" w:author="Carlos Ulloa" w:date="2022-03-04T11:33:00Z">
            <w:rPr>
              <w:rFonts w:ascii="Arial" w:hAnsi="Arial" w:cs="Arial"/>
              <w:sz w:val="20"/>
              <w:szCs w:val="20"/>
            </w:rPr>
          </w:rPrChange>
        </w:rPr>
        <w:t xml:space="preserve"> usarán flanges tipo slip-on, debiendo estar sus dimensiones de acuerdo con ASA, 150  lbs, o ND 10.  En caso de ser fabricados de planchas, deberá ser ésta de primer uso y del tipo soldable, no aceptándose recortes o similares.  Los flanches de acero, apernados a flanches de fierro fundido deberán ser de cara plana tipo FF  con empaquetadura completa.</w:t>
      </w:r>
    </w:p>
    <w:p w14:paraId="5A435110" w14:textId="77777777" w:rsidR="00233795" w:rsidRPr="007C0386" w:rsidRDefault="00233795" w:rsidP="00233795">
      <w:pPr>
        <w:rPr>
          <w:rFonts w:ascii="Arial" w:hAnsi="Arial" w:cs="Arial"/>
          <w:color w:val="4F81BD" w:themeColor="accent1"/>
          <w:sz w:val="20"/>
          <w:szCs w:val="20"/>
          <w:rPrChange w:id="82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29" w:author="Carlos Ulloa" w:date="2022-03-04T11:33:00Z">
            <w:rPr>
              <w:rFonts w:ascii="Arial" w:hAnsi="Arial" w:cs="Arial"/>
              <w:sz w:val="20"/>
              <w:szCs w:val="20"/>
            </w:rPr>
          </w:rPrChange>
        </w:rPr>
        <w:t>Fittings: Se emplearán los fittings y materiales menores de la mejor calidad, especiales para el servicio solicitado.  Las curvas serán del tipo estampado, para soldar, Sch 40 o DIN 2605 K1, no permitiéndose el uso de casquetes.</w:t>
      </w:r>
    </w:p>
    <w:p w14:paraId="6389CC0B" w14:textId="77777777" w:rsidR="00233795" w:rsidRPr="007C0386" w:rsidRDefault="00233795" w:rsidP="00233795">
      <w:pPr>
        <w:rPr>
          <w:rFonts w:ascii="Arial" w:hAnsi="Arial" w:cs="Arial"/>
          <w:color w:val="4F81BD" w:themeColor="accent1"/>
          <w:sz w:val="20"/>
          <w:szCs w:val="20"/>
          <w:rPrChange w:id="83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31" w:author="Carlos Ulloa" w:date="2022-03-04T11:33:00Z">
            <w:rPr>
              <w:rFonts w:ascii="Arial" w:hAnsi="Arial" w:cs="Arial"/>
              <w:sz w:val="20"/>
              <w:szCs w:val="20"/>
            </w:rPr>
          </w:rPrChange>
        </w:rPr>
        <w:t>Los soportes de cañerías serán del tipo abrazadera o gancho con pernos de amarra de acuerdo a las necesidades.</w:t>
      </w:r>
    </w:p>
    <w:p w14:paraId="3865BE27" w14:textId="77777777" w:rsidR="00233795" w:rsidRPr="007C0386" w:rsidRDefault="00233795" w:rsidP="00233795">
      <w:pPr>
        <w:rPr>
          <w:rFonts w:ascii="Arial" w:hAnsi="Arial" w:cs="Arial"/>
          <w:color w:val="4F81BD" w:themeColor="accent1"/>
          <w:sz w:val="20"/>
          <w:szCs w:val="20"/>
          <w:rPrChange w:id="83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33" w:author="Carlos Ulloa" w:date="2022-03-04T11:33:00Z">
            <w:rPr>
              <w:rFonts w:ascii="Arial" w:hAnsi="Arial" w:cs="Arial"/>
              <w:sz w:val="20"/>
              <w:szCs w:val="20"/>
            </w:rPr>
          </w:rPrChange>
        </w:rPr>
        <w:t xml:space="preserve">En aquellos lugares en que se encuentran varias cañerías que se desarrollan paralelamente, se podrá colocar un soporte único del tipo viga, que servirá de apoyo para todas las cañerías.  </w:t>
      </w:r>
    </w:p>
    <w:p w14:paraId="323CB72F" w14:textId="77777777" w:rsidR="00233795" w:rsidRPr="007C0386" w:rsidRDefault="00233795" w:rsidP="00233795">
      <w:pPr>
        <w:rPr>
          <w:rFonts w:ascii="Arial" w:hAnsi="Arial" w:cs="Arial"/>
          <w:color w:val="4F81BD" w:themeColor="accent1"/>
          <w:sz w:val="20"/>
          <w:szCs w:val="20"/>
          <w:rPrChange w:id="83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35" w:author="Carlos Ulloa" w:date="2022-03-04T11:33:00Z">
            <w:rPr>
              <w:rFonts w:ascii="Arial" w:hAnsi="Arial" w:cs="Arial"/>
              <w:sz w:val="20"/>
              <w:szCs w:val="20"/>
            </w:rPr>
          </w:rPrChange>
        </w:rPr>
        <w:t>Se deberá elegir cuidadosamente el tipo y lugar de anclaje para los puntos fijos de las juntas de dilatación.</w:t>
      </w:r>
    </w:p>
    <w:p w14:paraId="5E4C57D2" w14:textId="77777777" w:rsidR="00233795" w:rsidRPr="007C0386" w:rsidRDefault="00233795" w:rsidP="00233795">
      <w:pPr>
        <w:rPr>
          <w:rFonts w:ascii="Arial" w:hAnsi="Arial" w:cs="Arial"/>
          <w:color w:val="4F81BD" w:themeColor="accent1"/>
          <w:sz w:val="20"/>
          <w:szCs w:val="20"/>
          <w:rPrChange w:id="83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37" w:author="Carlos Ulloa" w:date="2022-03-04T11:33:00Z">
            <w:rPr>
              <w:rFonts w:ascii="Arial" w:hAnsi="Arial" w:cs="Arial"/>
              <w:sz w:val="20"/>
              <w:szCs w:val="20"/>
            </w:rPr>
          </w:rPrChange>
        </w:rPr>
        <w:t>Los soportes se afianzarán directamente a la losa, viga o muro, mediante pernos de expansión.</w:t>
      </w:r>
    </w:p>
    <w:p w14:paraId="31D1F3A6" w14:textId="77777777" w:rsidR="00233795" w:rsidRPr="007C0386" w:rsidRDefault="00233795" w:rsidP="00233795">
      <w:pPr>
        <w:rPr>
          <w:rFonts w:ascii="Arial" w:hAnsi="Arial" w:cs="Arial"/>
          <w:color w:val="4F81BD" w:themeColor="accent1"/>
          <w:sz w:val="20"/>
          <w:szCs w:val="20"/>
          <w:rPrChange w:id="83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39" w:author="Carlos Ulloa" w:date="2022-03-04T11:33:00Z">
            <w:rPr>
              <w:rFonts w:ascii="Arial" w:hAnsi="Arial" w:cs="Arial"/>
              <w:sz w:val="20"/>
              <w:szCs w:val="20"/>
            </w:rPr>
          </w:rPrChange>
        </w:rPr>
        <w:t>La distancia máxima entre soportes será de acuerdo con la tabla siguiente:</w:t>
      </w:r>
    </w:p>
    <w:p w14:paraId="5E7CF168" w14:textId="77777777" w:rsidR="00233795" w:rsidRPr="007C0386" w:rsidRDefault="00233795" w:rsidP="00233795">
      <w:pPr>
        <w:rPr>
          <w:rFonts w:ascii="Arial" w:hAnsi="Arial" w:cs="Arial"/>
          <w:b/>
          <w:color w:val="4F81BD" w:themeColor="accent1"/>
          <w:sz w:val="20"/>
          <w:szCs w:val="20"/>
          <w:rPrChange w:id="840" w:author="Carlos Ulloa" w:date="2022-03-04T11:33:00Z">
            <w:rPr>
              <w:rFonts w:ascii="Arial" w:hAnsi="Arial" w:cs="Arial"/>
              <w:b/>
              <w:sz w:val="20"/>
              <w:szCs w:val="20"/>
            </w:rPr>
          </w:rPrChange>
        </w:rPr>
      </w:pPr>
      <w:r w:rsidRPr="007C0386">
        <w:rPr>
          <w:rFonts w:ascii="Arial" w:hAnsi="Arial" w:cs="Arial"/>
          <w:b/>
          <w:color w:val="4F81BD" w:themeColor="accent1"/>
          <w:sz w:val="20"/>
          <w:szCs w:val="20"/>
          <w:rPrChange w:id="841" w:author="Carlos Ulloa" w:date="2022-03-04T11:33:00Z">
            <w:rPr>
              <w:rFonts w:ascii="Arial" w:hAnsi="Arial" w:cs="Arial"/>
              <w:b/>
              <w:sz w:val="20"/>
              <w:szCs w:val="20"/>
            </w:rPr>
          </w:rPrChange>
        </w:rPr>
        <w:t>DISTANCIA MAXIMA ENTRE SOPORTES</w:t>
      </w:r>
    </w:p>
    <w:p w14:paraId="7A461545" w14:textId="77777777" w:rsidR="00233795" w:rsidRPr="007C0386" w:rsidRDefault="00233795" w:rsidP="00233795">
      <w:pPr>
        <w:rPr>
          <w:rFonts w:ascii="Arial" w:hAnsi="Arial" w:cs="Arial"/>
          <w:b/>
          <w:color w:val="4F81BD" w:themeColor="accent1"/>
          <w:sz w:val="20"/>
          <w:szCs w:val="20"/>
          <w:rPrChange w:id="842" w:author="Carlos Ulloa" w:date="2022-03-04T11:33:00Z">
            <w:rPr>
              <w:rFonts w:ascii="Arial" w:hAnsi="Arial" w:cs="Arial"/>
              <w:b/>
              <w:sz w:val="20"/>
              <w:szCs w:val="20"/>
            </w:rPr>
          </w:rPrChange>
        </w:rPr>
      </w:pPr>
      <w:r w:rsidRPr="007C0386">
        <w:rPr>
          <w:rFonts w:ascii="Arial" w:hAnsi="Arial" w:cs="Arial"/>
          <w:b/>
          <w:color w:val="4F81BD" w:themeColor="accent1"/>
          <w:sz w:val="20"/>
          <w:szCs w:val="20"/>
          <w:rPrChange w:id="843" w:author="Carlos Ulloa" w:date="2022-03-04T11:33:00Z">
            <w:rPr>
              <w:rFonts w:ascii="Arial" w:hAnsi="Arial" w:cs="Arial"/>
              <w:b/>
              <w:sz w:val="20"/>
              <w:szCs w:val="20"/>
            </w:rPr>
          </w:rPrChange>
        </w:rPr>
        <w:t>DIAMETRO</w:t>
      </w:r>
      <w:r w:rsidRPr="007C0386">
        <w:rPr>
          <w:rFonts w:ascii="Arial" w:hAnsi="Arial" w:cs="Arial"/>
          <w:b/>
          <w:color w:val="4F81BD" w:themeColor="accent1"/>
          <w:sz w:val="20"/>
          <w:szCs w:val="20"/>
          <w:rPrChange w:id="844" w:author="Carlos Ulloa" w:date="2022-03-04T11:33:00Z">
            <w:rPr>
              <w:rFonts w:ascii="Arial" w:hAnsi="Arial" w:cs="Arial"/>
              <w:b/>
              <w:sz w:val="20"/>
              <w:szCs w:val="20"/>
            </w:rPr>
          </w:rPrChange>
        </w:rPr>
        <w:tab/>
      </w:r>
      <w:r w:rsidRPr="007C0386">
        <w:rPr>
          <w:rFonts w:ascii="Arial" w:hAnsi="Arial" w:cs="Arial"/>
          <w:b/>
          <w:color w:val="4F81BD" w:themeColor="accent1"/>
          <w:sz w:val="20"/>
          <w:szCs w:val="20"/>
          <w:rPrChange w:id="845" w:author="Carlos Ulloa" w:date="2022-03-04T11:33:00Z">
            <w:rPr>
              <w:rFonts w:ascii="Arial" w:hAnsi="Arial" w:cs="Arial"/>
              <w:b/>
              <w:sz w:val="20"/>
              <w:szCs w:val="20"/>
            </w:rPr>
          </w:rPrChange>
        </w:rPr>
        <w:tab/>
        <w:t xml:space="preserve">       METROS</w:t>
      </w:r>
    </w:p>
    <w:p w14:paraId="6DAAE6E2" w14:textId="77777777" w:rsidR="00233795" w:rsidRPr="007C0386" w:rsidRDefault="00233795" w:rsidP="00233795">
      <w:pPr>
        <w:rPr>
          <w:rFonts w:ascii="Arial" w:hAnsi="Arial" w:cs="Arial"/>
          <w:color w:val="4F81BD" w:themeColor="accent1"/>
          <w:sz w:val="20"/>
          <w:szCs w:val="20"/>
          <w:rPrChange w:id="84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47"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48" w:author="Carlos Ulloa" w:date="2022-03-04T11:33:00Z">
            <w:rPr>
              <w:rFonts w:ascii="Arial" w:hAnsi="Arial" w:cs="Arial"/>
              <w:sz w:val="20"/>
              <w:szCs w:val="20"/>
            </w:rPr>
          </w:rPrChange>
        </w:rPr>
        <w:tab/>
      </w:r>
    </w:p>
    <w:p w14:paraId="50685ED1" w14:textId="77777777" w:rsidR="00233795" w:rsidRPr="007C0386" w:rsidRDefault="00233795" w:rsidP="00233795">
      <w:pPr>
        <w:rPr>
          <w:rFonts w:ascii="Arial" w:hAnsi="Arial" w:cs="Arial"/>
          <w:color w:val="4F81BD" w:themeColor="accent1"/>
          <w:sz w:val="20"/>
          <w:szCs w:val="20"/>
          <w:rPrChange w:id="84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50" w:author="Carlos Ulloa" w:date="2022-03-04T11:33:00Z">
            <w:rPr>
              <w:rFonts w:ascii="Arial" w:hAnsi="Arial" w:cs="Arial"/>
              <w:sz w:val="20"/>
              <w:szCs w:val="20"/>
            </w:rPr>
          </w:rPrChange>
        </w:rPr>
        <w:t>3/4   - 1"</w:t>
      </w:r>
      <w:r w:rsidRPr="007C0386">
        <w:rPr>
          <w:rFonts w:ascii="Arial" w:hAnsi="Arial" w:cs="Arial"/>
          <w:color w:val="4F81BD" w:themeColor="accent1"/>
          <w:sz w:val="20"/>
          <w:szCs w:val="20"/>
          <w:rPrChange w:id="851"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52"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53" w:author="Carlos Ulloa" w:date="2022-03-04T11:33:00Z">
            <w:rPr>
              <w:rFonts w:ascii="Arial" w:hAnsi="Arial" w:cs="Arial"/>
              <w:sz w:val="20"/>
              <w:szCs w:val="20"/>
            </w:rPr>
          </w:rPrChange>
        </w:rPr>
        <w:tab/>
        <w:t xml:space="preserve">  2.0</w:t>
      </w:r>
    </w:p>
    <w:p w14:paraId="4F0A555C" w14:textId="77777777" w:rsidR="00233795" w:rsidRPr="007C0386" w:rsidRDefault="00233795" w:rsidP="00233795">
      <w:pPr>
        <w:rPr>
          <w:rFonts w:ascii="Arial" w:hAnsi="Arial" w:cs="Arial"/>
          <w:color w:val="4F81BD" w:themeColor="accent1"/>
          <w:sz w:val="20"/>
          <w:szCs w:val="20"/>
          <w:rPrChange w:id="85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55" w:author="Carlos Ulloa" w:date="2022-03-04T11:33:00Z">
            <w:rPr>
              <w:rFonts w:ascii="Arial" w:hAnsi="Arial" w:cs="Arial"/>
              <w:sz w:val="20"/>
              <w:szCs w:val="20"/>
            </w:rPr>
          </w:rPrChange>
        </w:rPr>
        <w:t>1 1/4 - 1 1/2"</w:t>
      </w:r>
      <w:r w:rsidRPr="007C0386">
        <w:rPr>
          <w:rFonts w:ascii="Arial" w:hAnsi="Arial" w:cs="Arial"/>
          <w:color w:val="4F81BD" w:themeColor="accent1"/>
          <w:sz w:val="20"/>
          <w:szCs w:val="20"/>
          <w:rPrChange w:id="856"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57"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58" w:author="Carlos Ulloa" w:date="2022-03-04T11:33:00Z">
            <w:rPr>
              <w:rFonts w:ascii="Arial" w:hAnsi="Arial" w:cs="Arial"/>
              <w:sz w:val="20"/>
              <w:szCs w:val="20"/>
            </w:rPr>
          </w:rPrChange>
        </w:rPr>
        <w:tab/>
        <w:t xml:space="preserve">  2.5</w:t>
      </w:r>
    </w:p>
    <w:p w14:paraId="5A7997AB" w14:textId="77777777" w:rsidR="00233795" w:rsidRPr="007C0386" w:rsidRDefault="00233795" w:rsidP="00233795">
      <w:pPr>
        <w:rPr>
          <w:rFonts w:ascii="Arial" w:hAnsi="Arial" w:cs="Arial"/>
          <w:color w:val="4F81BD" w:themeColor="accent1"/>
          <w:sz w:val="20"/>
          <w:szCs w:val="20"/>
          <w:rPrChange w:id="85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60" w:author="Carlos Ulloa" w:date="2022-03-04T11:33:00Z">
            <w:rPr>
              <w:rFonts w:ascii="Arial" w:hAnsi="Arial" w:cs="Arial"/>
              <w:sz w:val="20"/>
              <w:szCs w:val="20"/>
            </w:rPr>
          </w:rPrChange>
        </w:rPr>
        <w:t>2     - 2 1/2"</w:t>
      </w:r>
      <w:r w:rsidRPr="007C0386">
        <w:rPr>
          <w:rFonts w:ascii="Arial" w:hAnsi="Arial" w:cs="Arial"/>
          <w:color w:val="4F81BD" w:themeColor="accent1"/>
          <w:sz w:val="20"/>
          <w:szCs w:val="20"/>
          <w:rPrChange w:id="861"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62"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63" w:author="Carlos Ulloa" w:date="2022-03-04T11:33:00Z">
            <w:rPr>
              <w:rFonts w:ascii="Arial" w:hAnsi="Arial" w:cs="Arial"/>
              <w:sz w:val="20"/>
              <w:szCs w:val="20"/>
            </w:rPr>
          </w:rPrChange>
        </w:rPr>
        <w:tab/>
        <w:t xml:space="preserve">  3.0</w:t>
      </w:r>
    </w:p>
    <w:p w14:paraId="05BC4E85" w14:textId="77777777" w:rsidR="00233795" w:rsidRPr="007C0386" w:rsidRDefault="00233795" w:rsidP="00233795">
      <w:pPr>
        <w:rPr>
          <w:rFonts w:ascii="Arial" w:hAnsi="Arial" w:cs="Arial"/>
          <w:color w:val="4F81BD" w:themeColor="accent1"/>
          <w:sz w:val="20"/>
          <w:szCs w:val="20"/>
          <w:rPrChange w:id="86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65" w:author="Carlos Ulloa" w:date="2022-03-04T11:33:00Z">
            <w:rPr>
              <w:rFonts w:ascii="Arial" w:hAnsi="Arial" w:cs="Arial"/>
              <w:sz w:val="20"/>
              <w:szCs w:val="20"/>
            </w:rPr>
          </w:rPrChange>
        </w:rPr>
        <w:t>3” - 4"</w:t>
      </w:r>
      <w:r w:rsidRPr="007C0386">
        <w:rPr>
          <w:rFonts w:ascii="Arial" w:hAnsi="Arial" w:cs="Arial"/>
          <w:color w:val="4F81BD" w:themeColor="accent1"/>
          <w:sz w:val="20"/>
          <w:szCs w:val="20"/>
          <w:rPrChange w:id="866"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67"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68"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69" w:author="Carlos Ulloa" w:date="2022-03-04T11:33:00Z">
            <w:rPr>
              <w:rFonts w:ascii="Arial" w:hAnsi="Arial" w:cs="Arial"/>
              <w:sz w:val="20"/>
              <w:szCs w:val="20"/>
            </w:rPr>
          </w:rPrChange>
        </w:rPr>
        <w:tab/>
        <w:t xml:space="preserve">  3.5</w:t>
      </w:r>
    </w:p>
    <w:p w14:paraId="241CFE2A" w14:textId="77777777" w:rsidR="00233795" w:rsidRPr="007C0386" w:rsidRDefault="00233795" w:rsidP="00233795">
      <w:pPr>
        <w:rPr>
          <w:rFonts w:ascii="Arial" w:hAnsi="Arial" w:cs="Arial"/>
          <w:color w:val="4F81BD" w:themeColor="accent1"/>
          <w:sz w:val="20"/>
          <w:szCs w:val="20"/>
          <w:rPrChange w:id="87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71" w:author="Carlos Ulloa" w:date="2022-03-04T11:33:00Z">
            <w:rPr>
              <w:rFonts w:ascii="Arial" w:hAnsi="Arial" w:cs="Arial"/>
              <w:sz w:val="20"/>
              <w:szCs w:val="20"/>
            </w:rPr>
          </w:rPrChange>
        </w:rPr>
        <w:t>6 ó más</w:t>
      </w:r>
      <w:r w:rsidRPr="007C0386">
        <w:rPr>
          <w:rFonts w:ascii="Arial" w:hAnsi="Arial" w:cs="Arial"/>
          <w:color w:val="4F81BD" w:themeColor="accent1"/>
          <w:sz w:val="20"/>
          <w:szCs w:val="20"/>
          <w:rPrChange w:id="872"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73" w:author="Carlos Ulloa" w:date="2022-03-04T11:33:00Z">
            <w:rPr>
              <w:rFonts w:ascii="Arial" w:hAnsi="Arial" w:cs="Arial"/>
              <w:sz w:val="20"/>
              <w:szCs w:val="20"/>
            </w:rPr>
          </w:rPrChange>
        </w:rPr>
        <w:tab/>
      </w:r>
      <w:r w:rsidRPr="007C0386">
        <w:rPr>
          <w:rFonts w:ascii="Arial" w:hAnsi="Arial" w:cs="Arial"/>
          <w:color w:val="4F81BD" w:themeColor="accent1"/>
          <w:sz w:val="20"/>
          <w:szCs w:val="20"/>
          <w:rPrChange w:id="874" w:author="Carlos Ulloa" w:date="2022-03-04T11:33:00Z">
            <w:rPr>
              <w:rFonts w:ascii="Arial" w:hAnsi="Arial" w:cs="Arial"/>
              <w:sz w:val="20"/>
              <w:szCs w:val="20"/>
            </w:rPr>
          </w:rPrChange>
        </w:rPr>
        <w:tab/>
        <w:t xml:space="preserve">  5.0</w:t>
      </w:r>
    </w:p>
    <w:p w14:paraId="074F4D6E" w14:textId="77777777" w:rsidR="00233795" w:rsidRPr="007C0386" w:rsidRDefault="00233795" w:rsidP="00233795">
      <w:pPr>
        <w:rPr>
          <w:rFonts w:ascii="Arial" w:hAnsi="Arial" w:cs="Arial"/>
          <w:color w:val="4F81BD" w:themeColor="accent1"/>
          <w:sz w:val="20"/>
          <w:szCs w:val="20"/>
          <w:rPrChange w:id="875" w:author="Carlos Ulloa" w:date="2022-03-04T11:33:00Z">
            <w:rPr>
              <w:rFonts w:ascii="Arial" w:hAnsi="Arial" w:cs="Arial"/>
              <w:sz w:val="20"/>
              <w:szCs w:val="20"/>
            </w:rPr>
          </w:rPrChange>
        </w:rPr>
      </w:pPr>
    </w:p>
    <w:p w14:paraId="085A22F8" w14:textId="77777777" w:rsidR="00233795" w:rsidRPr="007C0386" w:rsidRDefault="00233795" w:rsidP="00233795">
      <w:pPr>
        <w:rPr>
          <w:rFonts w:ascii="Arial" w:hAnsi="Arial" w:cs="Arial"/>
          <w:color w:val="4F81BD" w:themeColor="accent1"/>
          <w:sz w:val="20"/>
          <w:szCs w:val="20"/>
          <w:rPrChange w:id="87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77" w:author="Carlos Ulloa" w:date="2022-03-04T11:33:00Z">
            <w:rPr>
              <w:rFonts w:ascii="Arial" w:hAnsi="Arial" w:cs="Arial"/>
              <w:sz w:val="20"/>
              <w:szCs w:val="20"/>
            </w:rPr>
          </w:rPrChange>
        </w:rPr>
        <w:t>En las cañerías que llevan aislación deberán instalarse patines de apoyo o placa metálica sobre la aislación, para la protección de ésta.  Esto permitirá el deslizamiento de la cañería en casos de dilatación y evitará la deformación de la aislación.  La placa metálica será de 1.0 mm. de espesor o mayor.</w:t>
      </w:r>
    </w:p>
    <w:p w14:paraId="04FC4BCE" w14:textId="77777777" w:rsidR="00233795" w:rsidRPr="007C0386" w:rsidRDefault="00233795" w:rsidP="00233795">
      <w:pPr>
        <w:rPr>
          <w:rFonts w:ascii="Arial" w:hAnsi="Arial" w:cs="Arial"/>
          <w:color w:val="4F81BD" w:themeColor="accent1"/>
          <w:sz w:val="20"/>
          <w:szCs w:val="20"/>
        </w:rPr>
      </w:pPr>
      <w:r w:rsidRPr="007C0386">
        <w:rPr>
          <w:rFonts w:ascii="Arial" w:hAnsi="Arial" w:cs="Arial"/>
          <w:color w:val="4F81BD" w:themeColor="accent1"/>
          <w:sz w:val="20"/>
          <w:szCs w:val="20"/>
          <w:rPrChange w:id="878" w:author="Carlos Ulloa" w:date="2022-03-04T11:33:00Z">
            <w:rPr>
              <w:rFonts w:ascii="Arial" w:hAnsi="Arial" w:cs="Arial"/>
              <w:sz w:val="20"/>
              <w:szCs w:val="20"/>
            </w:rPr>
          </w:rPrChange>
        </w:rPr>
        <w:t>La soportación se hará de tal forma que al soltar todos los pernos de los flanges, las uniones a los equipos, y las uniones roscadas, todo el sistema permanezca en su lugar.  Esta es la única forma de asegurarse que las cañerías no entregan esfuerzos indebidos a los equipos.</w:t>
      </w:r>
    </w:p>
    <w:p w14:paraId="33568061" w14:textId="77777777" w:rsidR="001F55E5" w:rsidRPr="007C0386" w:rsidRDefault="001F55E5" w:rsidP="00233795">
      <w:pPr>
        <w:rPr>
          <w:rFonts w:ascii="Arial" w:hAnsi="Arial" w:cs="Arial"/>
          <w:color w:val="4F81BD" w:themeColor="accent1"/>
          <w:sz w:val="20"/>
          <w:szCs w:val="20"/>
        </w:rPr>
      </w:pP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1F55E5" w:rsidRPr="007C0386" w14:paraId="37796E9A" w14:textId="77777777" w:rsidTr="001F55E5">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09F99"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22.6.3.4.1</w:t>
            </w:r>
          </w:p>
        </w:tc>
        <w:tc>
          <w:tcPr>
            <w:tcW w:w="6960" w:type="dxa"/>
            <w:tcBorders>
              <w:top w:val="nil"/>
              <w:left w:val="nil"/>
              <w:bottom w:val="single" w:sz="4" w:space="0" w:color="auto"/>
              <w:right w:val="single" w:sz="4" w:space="0" w:color="auto"/>
            </w:tcBorders>
            <w:shd w:val="clear" w:color="auto" w:fill="auto"/>
            <w:noWrap/>
            <w:vAlign w:val="bottom"/>
            <w:hideMark/>
          </w:tcPr>
          <w:p w14:paraId="08E79630"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Válvulas de bola</w:t>
            </w:r>
          </w:p>
        </w:tc>
      </w:tr>
      <w:tr w:rsidR="001F55E5" w:rsidRPr="007C0386" w14:paraId="4231D9CD"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4894E88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22.6.3.4.2</w:t>
            </w:r>
          </w:p>
        </w:tc>
        <w:tc>
          <w:tcPr>
            <w:tcW w:w="6960" w:type="dxa"/>
            <w:tcBorders>
              <w:top w:val="nil"/>
              <w:left w:val="nil"/>
              <w:bottom w:val="single" w:sz="4" w:space="0" w:color="auto"/>
              <w:right w:val="single" w:sz="4" w:space="0" w:color="auto"/>
            </w:tcBorders>
            <w:shd w:val="clear" w:color="auto" w:fill="auto"/>
            <w:noWrap/>
            <w:vAlign w:val="bottom"/>
            <w:hideMark/>
          </w:tcPr>
          <w:p w14:paraId="13A87F8C"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Válvulas de globo</w:t>
            </w:r>
          </w:p>
        </w:tc>
      </w:tr>
      <w:tr w:rsidR="001F55E5" w:rsidRPr="007C0386" w14:paraId="1342E932"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D7D734E"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22.6.3.4.3</w:t>
            </w:r>
          </w:p>
        </w:tc>
        <w:tc>
          <w:tcPr>
            <w:tcW w:w="6960" w:type="dxa"/>
            <w:tcBorders>
              <w:top w:val="nil"/>
              <w:left w:val="nil"/>
              <w:bottom w:val="single" w:sz="4" w:space="0" w:color="auto"/>
              <w:right w:val="single" w:sz="4" w:space="0" w:color="auto"/>
            </w:tcBorders>
            <w:shd w:val="clear" w:color="auto" w:fill="auto"/>
            <w:noWrap/>
            <w:vAlign w:val="bottom"/>
            <w:hideMark/>
          </w:tcPr>
          <w:p w14:paraId="20BD250B"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Válvulas de mariposa</w:t>
            </w:r>
          </w:p>
        </w:tc>
      </w:tr>
      <w:tr w:rsidR="001F55E5" w:rsidRPr="007C0386" w14:paraId="3A9D2B19"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8F8E09C"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22.6.3.4.4</w:t>
            </w:r>
          </w:p>
        </w:tc>
        <w:tc>
          <w:tcPr>
            <w:tcW w:w="6960" w:type="dxa"/>
            <w:tcBorders>
              <w:top w:val="nil"/>
              <w:left w:val="nil"/>
              <w:bottom w:val="single" w:sz="4" w:space="0" w:color="auto"/>
              <w:right w:val="single" w:sz="4" w:space="0" w:color="auto"/>
            </w:tcBorders>
            <w:shd w:val="clear" w:color="auto" w:fill="auto"/>
            <w:noWrap/>
            <w:vAlign w:val="bottom"/>
            <w:hideMark/>
          </w:tcPr>
          <w:p w14:paraId="4ECD720D"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Válvulas central termica</w:t>
            </w:r>
          </w:p>
        </w:tc>
      </w:tr>
      <w:tr w:rsidR="001F55E5" w:rsidRPr="007C0386" w14:paraId="0DF3DD65"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A8B37C6"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22.6.3.4.5</w:t>
            </w:r>
          </w:p>
        </w:tc>
        <w:tc>
          <w:tcPr>
            <w:tcW w:w="6960" w:type="dxa"/>
            <w:tcBorders>
              <w:top w:val="nil"/>
              <w:left w:val="nil"/>
              <w:bottom w:val="single" w:sz="4" w:space="0" w:color="auto"/>
              <w:right w:val="single" w:sz="4" w:space="0" w:color="auto"/>
            </w:tcBorders>
            <w:shd w:val="clear" w:color="auto" w:fill="auto"/>
            <w:noWrap/>
            <w:vAlign w:val="bottom"/>
            <w:hideMark/>
          </w:tcPr>
          <w:p w14:paraId="09E76AAB"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Válvula equalizadora de presión</w:t>
            </w:r>
          </w:p>
        </w:tc>
      </w:tr>
    </w:tbl>
    <w:p w14:paraId="1887DBE3" w14:textId="77777777" w:rsidR="001F55E5" w:rsidRPr="007C0386" w:rsidRDefault="001F55E5" w:rsidP="00233795">
      <w:pPr>
        <w:rPr>
          <w:rFonts w:ascii="Arial" w:hAnsi="Arial" w:cs="Arial"/>
          <w:color w:val="4F81BD" w:themeColor="accent1"/>
          <w:sz w:val="20"/>
          <w:szCs w:val="20"/>
          <w:rPrChange w:id="879" w:author="Carlos Ulloa" w:date="2022-03-04T11:33:00Z">
            <w:rPr>
              <w:rFonts w:ascii="Arial" w:hAnsi="Arial" w:cs="Arial"/>
              <w:sz w:val="20"/>
              <w:szCs w:val="20"/>
            </w:rPr>
          </w:rPrChange>
        </w:rPr>
      </w:pPr>
    </w:p>
    <w:p w14:paraId="5DF4CACB" w14:textId="77777777" w:rsidR="00233795" w:rsidRPr="007C0386" w:rsidRDefault="00233795" w:rsidP="00233795">
      <w:pPr>
        <w:rPr>
          <w:rFonts w:ascii="Arial" w:hAnsi="Arial" w:cs="Arial"/>
          <w:color w:val="4F81BD" w:themeColor="accent1"/>
          <w:sz w:val="20"/>
          <w:szCs w:val="20"/>
          <w:rPrChange w:id="880" w:author="Carlos Ulloa" w:date="2022-03-04T11:33:00Z">
            <w:rPr>
              <w:rFonts w:ascii="Arial" w:hAnsi="Arial" w:cs="Arial"/>
              <w:sz w:val="20"/>
              <w:szCs w:val="20"/>
            </w:rPr>
          </w:rPrChange>
        </w:rPr>
      </w:pPr>
    </w:p>
    <w:p w14:paraId="1314A6FD" w14:textId="77777777" w:rsidR="00233795" w:rsidRPr="007C0386" w:rsidRDefault="00233795" w:rsidP="003E7D60">
      <w:pPr>
        <w:pStyle w:val="Prrafodelista"/>
        <w:numPr>
          <w:ilvl w:val="2"/>
          <w:numId w:val="30"/>
        </w:numPr>
        <w:rPr>
          <w:rFonts w:ascii="Arial" w:hAnsi="Arial" w:cs="Arial"/>
          <w:b/>
          <w:color w:val="4F81BD" w:themeColor="accent1"/>
          <w:sz w:val="20"/>
          <w:szCs w:val="20"/>
          <w:u w:val="single"/>
          <w:lang w:val="es-ES"/>
          <w:rPrChange w:id="881" w:author="Carlos Ulloa" w:date="2022-03-04T11:33:00Z">
            <w:rPr>
              <w:rFonts w:ascii="Arial" w:hAnsi="Arial" w:cs="Arial"/>
              <w:b/>
              <w:sz w:val="20"/>
              <w:szCs w:val="20"/>
              <w:u w:val="single"/>
              <w:lang w:val="es-ES"/>
            </w:rPr>
          </w:rPrChange>
        </w:rPr>
      </w:pPr>
      <w:bookmarkStart w:id="882" w:name="_Toc300700926"/>
      <w:bookmarkStart w:id="883" w:name="_Toc301209181"/>
      <w:bookmarkStart w:id="884" w:name="_Toc301298615"/>
      <w:bookmarkStart w:id="885" w:name="_Toc301384742"/>
      <w:bookmarkStart w:id="886" w:name="_Toc300700931"/>
      <w:bookmarkStart w:id="887" w:name="_Toc301209186"/>
      <w:bookmarkStart w:id="888" w:name="_Toc301298620"/>
      <w:bookmarkStart w:id="889" w:name="_Toc301384747"/>
      <w:bookmarkStart w:id="890" w:name="_Toc5976609"/>
      <w:bookmarkStart w:id="891" w:name="_Toc26477358"/>
      <w:bookmarkEnd w:id="882"/>
      <w:bookmarkEnd w:id="883"/>
      <w:bookmarkEnd w:id="884"/>
      <w:bookmarkEnd w:id="885"/>
      <w:bookmarkEnd w:id="886"/>
      <w:bookmarkEnd w:id="887"/>
      <w:bookmarkEnd w:id="888"/>
      <w:bookmarkEnd w:id="889"/>
      <w:r w:rsidRPr="007C0386">
        <w:rPr>
          <w:rFonts w:ascii="Arial" w:hAnsi="Arial" w:cs="Arial"/>
          <w:b/>
          <w:color w:val="4F81BD" w:themeColor="accent1"/>
          <w:sz w:val="20"/>
          <w:szCs w:val="20"/>
          <w:u w:val="single"/>
          <w:lang w:val="es-ES"/>
          <w:rPrChange w:id="892" w:author="Carlos Ulloa" w:date="2022-03-04T11:33:00Z">
            <w:rPr>
              <w:rFonts w:ascii="Arial" w:eastAsia="Times New Roman" w:hAnsi="Arial" w:cs="Arial"/>
              <w:b/>
              <w:sz w:val="20"/>
              <w:szCs w:val="20"/>
              <w:u w:val="single"/>
              <w:lang w:val="es-ES" w:eastAsia="es-ES"/>
            </w:rPr>
          </w:rPrChange>
        </w:rPr>
        <w:t>Aislación Térmica.</w:t>
      </w:r>
      <w:bookmarkEnd w:id="890"/>
      <w:bookmarkEnd w:id="891"/>
    </w:p>
    <w:p w14:paraId="1A56F834"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893" w:author="Carlos Ulloa" w:date="2022-03-04T11:33:00Z">
            <w:rPr>
              <w:rFonts w:ascii="Arial" w:hAnsi="Arial" w:cs="Arial"/>
              <w:b/>
              <w:sz w:val="20"/>
              <w:szCs w:val="20"/>
              <w:u w:val="single"/>
              <w:lang w:val="es-ES"/>
            </w:rPr>
          </w:rPrChange>
        </w:rPr>
      </w:pPr>
      <w:bookmarkStart w:id="894" w:name="_Toc378168935"/>
      <w:bookmarkStart w:id="895" w:name="_Toc5976610"/>
      <w:bookmarkStart w:id="896" w:name="_Toc26477359"/>
      <w:r w:rsidRPr="007C0386">
        <w:rPr>
          <w:rFonts w:ascii="Arial" w:hAnsi="Arial" w:cs="Arial"/>
          <w:b/>
          <w:color w:val="4F81BD" w:themeColor="accent1"/>
          <w:sz w:val="20"/>
          <w:szCs w:val="20"/>
          <w:u w:val="single"/>
          <w:lang w:val="es-ES"/>
          <w:rPrChange w:id="897" w:author="Carlos Ulloa" w:date="2022-03-04T11:33:00Z">
            <w:rPr>
              <w:rFonts w:ascii="Arial" w:eastAsia="Times New Roman" w:hAnsi="Arial" w:cs="Arial"/>
              <w:b/>
              <w:sz w:val="20"/>
              <w:szCs w:val="20"/>
              <w:u w:val="single"/>
              <w:lang w:val="es-ES" w:eastAsia="es-ES"/>
            </w:rPr>
          </w:rPrChange>
        </w:rPr>
        <w:t>Aislación térmica de cañerías.</w:t>
      </w:r>
      <w:bookmarkEnd w:id="894"/>
      <w:bookmarkEnd w:id="895"/>
      <w:bookmarkEnd w:id="896"/>
    </w:p>
    <w:p w14:paraId="157C9086"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89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899" w:author="Carlos Ulloa" w:date="2022-03-04T11:33:00Z">
            <w:rPr>
              <w:rFonts w:ascii="Arial" w:hAnsi="Arial" w:cs="Arial"/>
              <w:sz w:val="20"/>
              <w:szCs w:val="20"/>
            </w:rPr>
          </w:rPrChange>
        </w:rPr>
        <w:t>Todas las cañerías con transporte de fluidos distinto a la temperatura del ambiente donde se encuentre, se aislarán mediante caños de espuma elastomérica de diámetro 13 mm como mínimo, con barrera de vapor µ mayor a 3000, similar a Arma Flex, K-Flex o similar de iguales características y propiedades técnicas, los recorridos al exterior serán, además, protegidos con forro metálico 0,4 mm de espesor pintado por obra, al igual que todos los avances en la sala de máquinas.</w:t>
      </w:r>
    </w:p>
    <w:p w14:paraId="66C12FE8" w14:textId="77777777" w:rsidR="00233795" w:rsidRPr="007C0386" w:rsidRDefault="00233795" w:rsidP="00233795">
      <w:pPr>
        <w:tabs>
          <w:tab w:val="left" w:pos="-720"/>
        </w:tabs>
        <w:suppressAutoHyphens/>
        <w:spacing w:after="120"/>
        <w:rPr>
          <w:rFonts w:ascii="Arial" w:hAnsi="Arial" w:cs="Arial"/>
          <w:color w:val="4F81BD" w:themeColor="accent1"/>
          <w:sz w:val="20"/>
          <w:szCs w:val="20"/>
        </w:rPr>
      </w:pPr>
      <w:r w:rsidRPr="007C0386">
        <w:rPr>
          <w:rFonts w:ascii="Arial" w:hAnsi="Arial" w:cs="Arial"/>
          <w:color w:val="4F81BD" w:themeColor="accent1"/>
          <w:sz w:val="20"/>
          <w:szCs w:val="20"/>
          <w:rPrChange w:id="900" w:author="Carlos Ulloa" w:date="2022-03-04T11:33:00Z">
            <w:rPr>
              <w:rFonts w:ascii="Arial" w:hAnsi="Arial" w:cs="Arial"/>
              <w:sz w:val="20"/>
              <w:szCs w:val="20"/>
            </w:rPr>
          </w:rPrChange>
        </w:rPr>
        <w:t>Las cañerías con aislación térmica y que avanzan en la intemperie, serán protegidos con forro metálico 0,4 mm de espesor pintado o protegidas por canaletas metálicas con tapa.</w:t>
      </w:r>
    </w:p>
    <w:p w14:paraId="5F8112CD" w14:textId="77777777" w:rsidR="001F55E5" w:rsidRPr="007C0386" w:rsidRDefault="001F55E5" w:rsidP="00233795">
      <w:pPr>
        <w:tabs>
          <w:tab w:val="left" w:pos="-720"/>
        </w:tabs>
        <w:suppressAutoHyphens/>
        <w:spacing w:after="120"/>
        <w:rPr>
          <w:rFonts w:ascii="Arial" w:hAnsi="Arial" w:cs="Arial"/>
          <w:color w:val="4F81BD" w:themeColor="accent1"/>
          <w:sz w:val="20"/>
          <w:szCs w:val="20"/>
        </w:rPr>
      </w:pPr>
    </w:p>
    <w:tbl>
      <w:tblPr>
        <w:tblW w:w="8220" w:type="dxa"/>
        <w:tblInd w:w="55" w:type="dxa"/>
        <w:tblCellMar>
          <w:left w:w="70" w:type="dxa"/>
          <w:right w:w="70" w:type="dxa"/>
        </w:tblCellMar>
        <w:tblLook w:val="04A0" w:firstRow="1" w:lastRow="0" w:firstColumn="1" w:lastColumn="0" w:noHBand="0" w:noVBand="1"/>
      </w:tblPr>
      <w:tblGrid>
        <w:gridCol w:w="1260"/>
        <w:gridCol w:w="6960"/>
      </w:tblGrid>
      <w:tr w:rsidR="001F55E5" w:rsidRPr="007C0386" w14:paraId="7574BCDD" w14:textId="77777777" w:rsidTr="001F55E5">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F35F6"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22.6.4.1.1</w:t>
            </w:r>
          </w:p>
        </w:tc>
        <w:tc>
          <w:tcPr>
            <w:tcW w:w="6960" w:type="dxa"/>
            <w:tcBorders>
              <w:top w:val="single" w:sz="4" w:space="0" w:color="auto"/>
              <w:left w:val="nil"/>
              <w:bottom w:val="single" w:sz="4" w:space="0" w:color="auto"/>
              <w:right w:val="single" w:sz="4" w:space="0" w:color="auto"/>
            </w:tcBorders>
            <w:shd w:val="clear" w:color="auto" w:fill="auto"/>
            <w:noWrap/>
            <w:vAlign w:val="bottom"/>
            <w:hideMark/>
          </w:tcPr>
          <w:p w14:paraId="52D5F715"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Sch40 -1/2"</w:t>
            </w:r>
          </w:p>
        </w:tc>
      </w:tr>
      <w:tr w:rsidR="001F55E5" w:rsidRPr="007C0386" w14:paraId="0D94A670"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A7E5B2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22.6.4.1.2</w:t>
            </w:r>
          </w:p>
        </w:tc>
        <w:tc>
          <w:tcPr>
            <w:tcW w:w="6960" w:type="dxa"/>
            <w:tcBorders>
              <w:top w:val="nil"/>
              <w:left w:val="nil"/>
              <w:bottom w:val="single" w:sz="4" w:space="0" w:color="auto"/>
              <w:right w:val="single" w:sz="4" w:space="0" w:color="auto"/>
            </w:tcBorders>
            <w:shd w:val="clear" w:color="auto" w:fill="auto"/>
            <w:noWrap/>
            <w:vAlign w:val="bottom"/>
            <w:hideMark/>
          </w:tcPr>
          <w:p w14:paraId="7C7AC997"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Sch40 -3/4"</w:t>
            </w:r>
          </w:p>
        </w:tc>
      </w:tr>
      <w:tr w:rsidR="001F55E5" w:rsidRPr="007C0386" w14:paraId="5EAAC2E8"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AC1BE7A"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22.6.4.1.3</w:t>
            </w:r>
          </w:p>
        </w:tc>
        <w:tc>
          <w:tcPr>
            <w:tcW w:w="6960" w:type="dxa"/>
            <w:tcBorders>
              <w:top w:val="nil"/>
              <w:left w:val="nil"/>
              <w:bottom w:val="single" w:sz="4" w:space="0" w:color="auto"/>
              <w:right w:val="single" w:sz="4" w:space="0" w:color="auto"/>
            </w:tcBorders>
            <w:shd w:val="clear" w:color="auto" w:fill="auto"/>
            <w:noWrap/>
            <w:vAlign w:val="bottom"/>
            <w:hideMark/>
          </w:tcPr>
          <w:p w14:paraId="15B5131B"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Sch40 - 1"</w:t>
            </w:r>
          </w:p>
        </w:tc>
      </w:tr>
      <w:tr w:rsidR="001F55E5" w:rsidRPr="007C0386" w14:paraId="6776307B"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58041ECA"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22.6.4.1.4</w:t>
            </w:r>
          </w:p>
        </w:tc>
        <w:tc>
          <w:tcPr>
            <w:tcW w:w="6960" w:type="dxa"/>
            <w:tcBorders>
              <w:top w:val="nil"/>
              <w:left w:val="nil"/>
              <w:bottom w:val="single" w:sz="4" w:space="0" w:color="auto"/>
              <w:right w:val="single" w:sz="4" w:space="0" w:color="auto"/>
            </w:tcBorders>
            <w:shd w:val="clear" w:color="auto" w:fill="auto"/>
            <w:noWrap/>
            <w:vAlign w:val="bottom"/>
            <w:hideMark/>
          </w:tcPr>
          <w:p w14:paraId="311E036D"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Sch40 - 1 1/4"</w:t>
            </w:r>
          </w:p>
        </w:tc>
      </w:tr>
      <w:tr w:rsidR="001F55E5" w:rsidRPr="007C0386" w14:paraId="4A7C5060"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C2ECE4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22.6.4.1.5</w:t>
            </w:r>
          </w:p>
        </w:tc>
        <w:tc>
          <w:tcPr>
            <w:tcW w:w="6960" w:type="dxa"/>
            <w:tcBorders>
              <w:top w:val="nil"/>
              <w:left w:val="nil"/>
              <w:bottom w:val="single" w:sz="4" w:space="0" w:color="auto"/>
              <w:right w:val="single" w:sz="4" w:space="0" w:color="auto"/>
            </w:tcBorders>
            <w:shd w:val="clear" w:color="auto" w:fill="auto"/>
            <w:noWrap/>
            <w:vAlign w:val="bottom"/>
            <w:hideMark/>
          </w:tcPr>
          <w:p w14:paraId="6AAB58D8"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Sch40 - 1 1/2"</w:t>
            </w:r>
          </w:p>
        </w:tc>
      </w:tr>
      <w:tr w:rsidR="001F55E5" w:rsidRPr="007C0386" w14:paraId="590AFBED" w14:textId="77777777" w:rsidTr="001F55E5">
        <w:trPr>
          <w:trHeight w:val="255"/>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E246106"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22.6.4.1.6</w:t>
            </w:r>
          </w:p>
        </w:tc>
        <w:tc>
          <w:tcPr>
            <w:tcW w:w="6960" w:type="dxa"/>
            <w:tcBorders>
              <w:top w:val="nil"/>
              <w:left w:val="nil"/>
              <w:bottom w:val="single" w:sz="4" w:space="0" w:color="auto"/>
              <w:right w:val="single" w:sz="4" w:space="0" w:color="auto"/>
            </w:tcBorders>
            <w:shd w:val="clear" w:color="auto" w:fill="auto"/>
            <w:noWrap/>
            <w:vAlign w:val="bottom"/>
            <w:hideMark/>
          </w:tcPr>
          <w:p w14:paraId="74AAD71A"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Sch40 - 2"</w:t>
            </w:r>
          </w:p>
        </w:tc>
      </w:tr>
      <w:tr w:rsidR="001F55E5" w:rsidRPr="007C0386" w14:paraId="2CF03212" w14:textId="77777777" w:rsidTr="001F55E5">
        <w:trPr>
          <w:trHeight w:val="240"/>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56F9A2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22.6.4.1.7</w:t>
            </w:r>
          </w:p>
        </w:tc>
        <w:tc>
          <w:tcPr>
            <w:tcW w:w="6960" w:type="dxa"/>
            <w:tcBorders>
              <w:top w:val="nil"/>
              <w:left w:val="nil"/>
              <w:bottom w:val="single" w:sz="4" w:space="0" w:color="auto"/>
              <w:right w:val="single" w:sz="4" w:space="0" w:color="auto"/>
            </w:tcBorders>
            <w:shd w:val="clear" w:color="auto" w:fill="auto"/>
            <w:noWrap/>
            <w:vAlign w:val="bottom"/>
            <w:hideMark/>
          </w:tcPr>
          <w:p w14:paraId="75788E18"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Sch40 - 2 1/2"</w:t>
            </w:r>
          </w:p>
        </w:tc>
      </w:tr>
      <w:tr w:rsidR="001F55E5" w:rsidRPr="007C0386" w14:paraId="10D6189F" w14:textId="77777777" w:rsidTr="001F55E5">
        <w:trPr>
          <w:trHeight w:val="240"/>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15BDA00D"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22.6.4.1.8</w:t>
            </w:r>
          </w:p>
        </w:tc>
        <w:tc>
          <w:tcPr>
            <w:tcW w:w="6960" w:type="dxa"/>
            <w:tcBorders>
              <w:top w:val="nil"/>
              <w:left w:val="nil"/>
              <w:bottom w:val="single" w:sz="4" w:space="0" w:color="auto"/>
              <w:right w:val="single" w:sz="4" w:space="0" w:color="auto"/>
            </w:tcBorders>
            <w:shd w:val="clear" w:color="auto" w:fill="auto"/>
            <w:noWrap/>
            <w:vAlign w:val="bottom"/>
            <w:hideMark/>
          </w:tcPr>
          <w:p w14:paraId="26B1DF73"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Sch40 - 3"</w:t>
            </w:r>
          </w:p>
        </w:tc>
      </w:tr>
      <w:tr w:rsidR="001F55E5" w:rsidRPr="007C0386" w14:paraId="1FD126B1" w14:textId="77777777" w:rsidTr="001F55E5">
        <w:trPr>
          <w:trHeight w:val="240"/>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07B3713"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22.6.4.1.9</w:t>
            </w:r>
          </w:p>
        </w:tc>
        <w:tc>
          <w:tcPr>
            <w:tcW w:w="6960" w:type="dxa"/>
            <w:tcBorders>
              <w:top w:val="nil"/>
              <w:left w:val="nil"/>
              <w:bottom w:val="single" w:sz="4" w:space="0" w:color="auto"/>
              <w:right w:val="single" w:sz="4" w:space="0" w:color="auto"/>
            </w:tcBorders>
            <w:shd w:val="clear" w:color="auto" w:fill="auto"/>
            <w:noWrap/>
            <w:vAlign w:val="bottom"/>
            <w:hideMark/>
          </w:tcPr>
          <w:p w14:paraId="11FC86EF"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Sch40 - 4"</w:t>
            </w:r>
          </w:p>
        </w:tc>
      </w:tr>
      <w:tr w:rsidR="001F55E5" w:rsidRPr="007C0386" w14:paraId="160A4DEF" w14:textId="77777777" w:rsidTr="001F55E5">
        <w:trPr>
          <w:trHeight w:val="240"/>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35C60531" w14:textId="77777777" w:rsidR="001F55E5" w:rsidRPr="007C0386" w:rsidRDefault="001F55E5" w:rsidP="001F55E5">
            <w:pPr>
              <w:jc w:val="center"/>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22.6.4.1.10</w:t>
            </w:r>
          </w:p>
        </w:tc>
        <w:tc>
          <w:tcPr>
            <w:tcW w:w="6960" w:type="dxa"/>
            <w:tcBorders>
              <w:top w:val="nil"/>
              <w:left w:val="nil"/>
              <w:bottom w:val="single" w:sz="4" w:space="0" w:color="auto"/>
              <w:right w:val="single" w:sz="4" w:space="0" w:color="auto"/>
            </w:tcBorders>
            <w:shd w:val="clear" w:color="auto" w:fill="auto"/>
            <w:noWrap/>
            <w:vAlign w:val="bottom"/>
            <w:hideMark/>
          </w:tcPr>
          <w:p w14:paraId="08C2036E" w14:textId="77777777" w:rsidR="001F55E5" w:rsidRPr="007C0386" w:rsidRDefault="001F55E5" w:rsidP="001F55E5">
            <w:pPr>
              <w:jc w:val="left"/>
              <w:rPr>
                <w:rFonts w:ascii="Arial" w:hAnsi="Arial" w:cs="Arial"/>
                <w:color w:val="4F81BD" w:themeColor="accent1"/>
                <w:sz w:val="16"/>
                <w:szCs w:val="16"/>
                <w:lang w:eastAsia="es-CL"/>
              </w:rPr>
            </w:pPr>
            <w:r w:rsidRPr="007C0386">
              <w:rPr>
                <w:rFonts w:ascii="Arial" w:hAnsi="Arial" w:cs="Arial"/>
                <w:color w:val="4F81BD" w:themeColor="accent1"/>
                <w:sz w:val="16"/>
                <w:szCs w:val="16"/>
                <w:lang w:eastAsia="es-CL"/>
              </w:rPr>
              <w:t>Aislación Cañería Ac Negro Astm A53 Sch40 - 6"</w:t>
            </w:r>
          </w:p>
        </w:tc>
      </w:tr>
    </w:tbl>
    <w:p w14:paraId="75BB3BA1" w14:textId="77777777" w:rsidR="001F55E5" w:rsidRPr="007C0386" w:rsidRDefault="001F55E5" w:rsidP="00233795">
      <w:pPr>
        <w:tabs>
          <w:tab w:val="left" w:pos="-720"/>
        </w:tabs>
        <w:suppressAutoHyphens/>
        <w:spacing w:after="120"/>
        <w:rPr>
          <w:rFonts w:ascii="Arial" w:hAnsi="Arial" w:cs="Arial"/>
          <w:color w:val="4F81BD" w:themeColor="accent1"/>
          <w:sz w:val="20"/>
          <w:szCs w:val="20"/>
          <w:rPrChange w:id="901" w:author="Carlos Ulloa" w:date="2022-03-04T11:33:00Z">
            <w:rPr>
              <w:rFonts w:ascii="Arial" w:hAnsi="Arial" w:cs="Arial"/>
              <w:sz w:val="20"/>
              <w:szCs w:val="20"/>
            </w:rPr>
          </w:rPrChange>
        </w:rPr>
      </w:pPr>
    </w:p>
    <w:p w14:paraId="1C57BF36" w14:textId="77777777" w:rsidR="00233795" w:rsidRPr="007C0386" w:rsidRDefault="00233795" w:rsidP="003E7D60">
      <w:pPr>
        <w:pStyle w:val="Prrafodelista"/>
        <w:numPr>
          <w:ilvl w:val="3"/>
          <w:numId w:val="30"/>
        </w:numPr>
        <w:rPr>
          <w:rFonts w:ascii="Arial" w:hAnsi="Arial" w:cs="Arial"/>
          <w:b/>
          <w:color w:val="4F81BD" w:themeColor="accent1"/>
          <w:sz w:val="20"/>
          <w:szCs w:val="20"/>
          <w:u w:val="single"/>
          <w:lang w:val="es-ES"/>
          <w:rPrChange w:id="902" w:author="Carlos Ulloa" w:date="2022-03-04T11:33:00Z">
            <w:rPr>
              <w:rFonts w:ascii="Arial" w:hAnsi="Arial" w:cs="Arial"/>
              <w:b/>
              <w:sz w:val="20"/>
              <w:szCs w:val="20"/>
              <w:u w:val="single"/>
              <w:lang w:val="es-ES"/>
            </w:rPr>
          </w:rPrChange>
        </w:rPr>
      </w:pPr>
      <w:bookmarkStart w:id="903" w:name="_Toc5976611"/>
      <w:bookmarkStart w:id="904" w:name="_Toc26477360"/>
      <w:r w:rsidRPr="007C0386">
        <w:rPr>
          <w:rFonts w:ascii="Arial" w:hAnsi="Arial" w:cs="Arial"/>
          <w:b/>
          <w:color w:val="4F81BD" w:themeColor="accent1"/>
          <w:sz w:val="20"/>
          <w:szCs w:val="20"/>
          <w:u w:val="single"/>
          <w:lang w:val="es-ES"/>
          <w:rPrChange w:id="905" w:author="Carlos Ulloa" w:date="2022-03-04T11:33:00Z">
            <w:rPr>
              <w:rFonts w:ascii="Arial" w:eastAsia="Times New Roman" w:hAnsi="Arial" w:cs="Arial"/>
              <w:b/>
              <w:sz w:val="20"/>
              <w:szCs w:val="20"/>
              <w:u w:val="single"/>
              <w:lang w:val="es-ES" w:eastAsia="es-ES"/>
            </w:rPr>
          </w:rPrChange>
        </w:rPr>
        <w:t>Aislación térmica de ductos.</w:t>
      </w:r>
      <w:bookmarkEnd w:id="903"/>
      <w:bookmarkEnd w:id="904"/>
    </w:p>
    <w:p w14:paraId="6D4F2B9E" w14:textId="77777777" w:rsidR="00233795" w:rsidRPr="007C0386" w:rsidRDefault="003D2A6D" w:rsidP="00233795">
      <w:pPr>
        <w:tabs>
          <w:tab w:val="left" w:pos="-720"/>
        </w:tabs>
        <w:suppressAutoHyphens/>
        <w:spacing w:after="120"/>
        <w:rPr>
          <w:rFonts w:ascii="Arial" w:hAnsi="Arial" w:cs="Arial"/>
          <w:color w:val="4F81BD" w:themeColor="accent1"/>
          <w:sz w:val="20"/>
          <w:szCs w:val="20"/>
          <w:rPrChange w:id="90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07" w:author="Carlos Ulloa" w:date="2022-03-04T11:33:00Z">
            <w:rPr>
              <w:rFonts w:ascii="Arial" w:hAnsi="Arial" w:cs="Arial"/>
              <w:sz w:val="20"/>
              <w:szCs w:val="20"/>
            </w:rPr>
          </w:rPrChange>
        </w:rPr>
        <w:t xml:space="preserve">La aislación de los ductos se hará mediante rollos de fibra de vidrio con foil aluminio en una cara de 25 mm. </w:t>
      </w:r>
      <w:proofErr w:type="gramStart"/>
      <w:r w:rsidRPr="007C0386">
        <w:rPr>
          <w:rFonts w:ascii="Arial" w:hAnsi="Arial" w:cs="Arial"/>
          <w:color w:val="4F81BD" w:themeColor="accent1"/>
          <w:sz w:val="20"/>
          <w:szCs w:val="20"/>
          <w:rPrChange w:id="908" w:author="Carlos Ulloa" w:date="2022-03-04T11:33:00Z">
            <w:rPr>
              <w:rFonts w:ascii="Arial" w:hAnsi="Arial" w:cs="Arial"/>
              <w:sz w:val="20"/>
              <w:szCs w:val="20"/>
            </w:rPr>
          </w:rPrChange>
        </w:rPr>
        <w:t>de</w:t>
      </w:r>
      <w:proofErr w:type="gramEnd"/>
      <w:r w:rsidRPr="007C0386">
        <w:rPr>
          <w:rFonts w:ascii="Arial" w:hAnsi="Arial" w:cs="Arial"/>
          <w:color w:val="4F81BD" w:themeColor="accent1"/>
          <w:sz w:val="20"/>
          <w:szCs w:val="20"/>
          <w:rPrChange w:id="909" w:author="Carlos Ulloa" w:date="2022-03-04T11:33:00Z">
            <w:rPr>
              <w:rFonts w:ascii="Arial" w:hAnsi="Arial" w:cs="Arial"/>
              <w:sz w:val="20"/>
              <w:szCs w:val="20"/>
            </w:rPr>
          </w:rPrChange>
        </w:rPr>
        <w:t xml:space="preserve"> espesor, de densidad 14 Kg/m3, pegadas y amarradas al ducto.</w:t>
      </w:r>
      <w:r w:rsidR="00233795" w:rsidRPr="007C0386">
        <w:rPr>
          <w:rFonts w:ascii="Arial" w:hAnsi="Arial" w:cs="Arial"/>
          <w:color w:val="4F81BD" w:themeColor="accent1"/>
          <w:sz w:val="20"/>
          <w:szCs w:val="20"/>
          <w:rPrChange w:id="910" w:author="Carlos Ulloa" w:date="2022-03-04T11:33:00Z">
            <w:rPr>
              <w:rFonts w:ascii="Arial" w:hAnsi="Arial" w:cs="Arial"/>
              <w:sz w:val="20"/>
              <w:szCs w:val="20"/>
            </w:rPr>
          </w:rPrChange>
        </w:rPr>
        <w:t>Toda la aislación de los ductos se dotará de una barrera de vapor impermeable, forrándola en papel de aluminio (foil) reflexivo, pegado a papel Kraft de alta densidad y reforzada con hilos de vidrio, tipo Duralfoil 405 o Harvi-foil 404. Las uniones se sellarán mediante huincha plástica a presión del tipo Harvi- foil 805 o similar.</w:t>
      </w:r>
    </w:p>
    <w:p w14:paraId="114944A9" w14:textId="77777777" w:rsidR="00233795" w:rsidRPr="007C0386" w:rsidRDefault="00233795" w:rsidP="00233795">
      <w:pPr>
        <w:tabs>
          <w:tab w:val="left" w:pos="-720"/>
        </w:tabs>
        <w:suppressAutoHyphens/>
        <w:spacing w:after="120"/>
        <w:rPr>
          <w:rFonts w:ascii="Arial" w:hAnsi="Arial" w:cs="Arial"/>
          <w:color w:val="4F81BD" w:themeColor="accent1"/>
          <w:sz w:val="20"/>
          <w:szCs w:val="20"/>
          <w:rPrChange w:id="911" w:author="Carlos Ulloa" w:date="2022-03-04T11:33:00Z">
            <w:rPr>
              <w:rFonts w:ascii="Arial" w:hAnsi="Arial" w:cs="Arial"/>
              <w:sz w:val="20"/>
              <w:szCs w:val="20"/>
            </w:rPr>
          </w:rPrChange>
        </w:rPr>
      </w:pPr>
    </w:p>
    <w:p w14:paraId="42DBCF67" w14:textId="77777777" w:rsidR="00233795" w:rsidRPr="007C0386" w:rsidRDefault="00233795" w:rsidP="00F91D27">
      <w:pPr>
        <w:rPr>
          <w:rFonts w:ascii="Arial" w:hAnsi="Arial" w:cs="Arial"/>
          <w:b/>
          <w:color w:val="4F81BD" w:themeColor="accent1"/>
          <w:sz w:val="20"/>
          <w:szCs w:val="20"/>
          <w:rPrChange w:id="912" w:author="Carlos Ulloa" w:date="2022-03-04T11:33:00Z">
            <w:rPr>
              <w:rFonts w:ascii="Arial" w:hAnsi="Arial" w:cs="Arial"/>
              <w:b/>
              <w:sz w:val="20"/>
              <w:szCs w:val="20"/>
            </w:rPr>
          </w:rPrChange>
        </w:rPr>
      </w:pPr>
      <w:bookmarkStart w:id="913" w:name="_Toc378168937"/>
      <w:bookmarkStart w:id="914" w:name="_Toc5976612"/>
      <w:bookmarkStart w:id="915" w:name="_Toc26477361"/>
      <w:r w:rsidRPr="007C0386">
        <w:rPr>
          <w:rFonts w:ascii="Arial" w:hAnsi="Arial" w:cs="Arial"/>
          <w:b/>
          <w:color w:val="4F81BD" w:themeColor="accent1"/>
          <w:sz w:val="20"/>
          <w:szCs w:val="20"/>
          <w:rPrChange w:id="916" w:author="Carlos Ulloa" w:date="2022-03-04T11:33:00Z">
            <w:rPr>
              <w:rFonts w:ascii="Arial" w:hAnsi="Arial" w:cs="Arial"/>
              <w:b/>
              <w:sz w:val="20"/>
              <w:szCs w:val="20"/>
            </w:rPr>
          </w:rPrChange>
        </w:rPr>
        <w:t>CONTROL DE RUIDOS, VIBRACIONES Y PROTECCIÓN SÍSMICA.</w:t>
      </w:r>
      <w:bookmarkEnd w:id="913"/>
      <w:bookmarkEnd w:id="914"/>
      <w:bookmarkEnd w:id="915"/>
    </w:p>
    <w:p w14:paraId="05B06B41" w14:textId="77777777" w:rsidR="00233795" w:rsidRPr="007C0386" w:rsidRDefault="00233795" w:rsidP="00F91D27">
      <w:pPr>
        <w:rPr>
          <w:rFonts w:ascii="Arial" w:hAnsi="Arial" w:cs="Arial"/>
          <w:b/>
          <w:color w:val="4F81BD" w:themeColor="accent1"/>
          <w:sz w:val="20"/>
          <w:szCs w:val="20"/>
          <w:rPrChange w:id="917" w:author="Carlos Ulloa" w:date="2022-03-04T11:33:00Z">
            <w:rPr>
              <w:rFonts w:ascii="Arial" w:hAnsi="Arial" w:cs="Arial"/>
              <w:b/>
              <w:sz w:val="20"/>
              <w:szCs w:val="20"/>
            </w:rPr>
          </w:rPrChange>
        </w:rPr>
      </w:pPr>
      <w:bookmarkStart w:id="918" w:name="_Toc5976613"/>
      <w:bookmarkStart w:id="919" w:name="_Toc26477362"/>
      <w:r w:rsidRPr="007C0386">
        <w:rPr>
          <w:rFonts w:ascii="Arial" w:hAnsi="Arial" w:cs="Arial"/>
          <w:b/>
          <w:color w:val="4F81BD" w:themeColor="accent1"/>
          <w:sz w:val="20"/>
          <w:szCs w:val="20"/>
          <w:rPrChange w:id="920" w:author="Carlos Ulloa" w:date="2022-03-04T11:33:00Z">
            <w:rPr>
              <w:rFonts w:ascii="Arial" w:hAnsi="Arial" w:cs="Arial"/>
              <w:b/>
              <w:sz w:val="20"/>
              <w:szCs w:val="20"/>
            </w:rPr>
          </w:rPrChange>
        </w:rPr>
        <w:t>General.</w:t>
      </w:r>
      <w:bookmarkEnd w:id="918"/>
      <w:bookmarkEnd w:id="919"/>
    </w:p>
    <w:p w14:paraId="5C0F3F01" w14:textId="77777777" w:rsidR="00233795" w:rsidRPr="007C0386" w:rsidRDefault="00233795" w:rsidP="00233795">
      <w:pPr>
        <w:pStyle w:val="Sinespaciado"/>
        <w:spacing w:line="276" w:lineRule="auto"/>
        <w:jc w:val="both"/>
        <w:rPr>
          <w:rFonts w:ascii="Arial" w:eastAsia="Times New Roman" w:hAnsi="Arial" w:cs="Arial"/>
          <w:color w:val="4F81BD" w:themeColor="accent1"/>
          <w:sz w:val="20"/>
          <w:szCs w:val="20"/>
          <w:lang w:eastAsia="es-ES"/>
          <w:rPrChange w:id="921" w:author="Carlos Ulloa" w:date="2022-03-04T11:33:00Z">
            <w:rPr>
              <w:rFonts w:ascii="Arial" w:eastAsia="Times New Roman" w:hAnsi="Arial" w:cs="Arial"/>
              <w:sz w:val="20"/>
              <w:szCs w:val="20"/>
              <w:lang w:eastAsia="es-ES"/>
            </w:rPr>
          </w:rPrChange>
        </w:rPr>
      </w:pPr>
      <w:r w:rsidRPr="007C0386">
        <w:rPr>
          <w:rFonts w:ascii="Arial" w:eastAsia="Times New Roman" w:hAnsi="Arial" w:cs="Arial"/>
          <w:color w:val="4F81BD" w:themeColor="accent1"/>
          <w:sz w:val="20"/>
          <w:szCs w:val="20"/>
          <w:lang w:eastAsia="es-ES"/>
          <w:rPrChange w:id="922" w:author="Carlos Ulloa" w:date="2022-03-04T11:33:00Z">
            <w:rPr>
              <w:rFonts w:ascii="Arial" w:eastAsia="Times New Roman" w:hAnsi="Arial" w:cs="Arial"/>
              <w:sz w:val="20"/>
              <w:szCs w:val="20"/>
              <w:lang w:eastAsia="es-ES"/>
            </w:rPr>
          </w:rPrChange>
        </w:rPr>
        <w:t xml:space="preserve">a.  Todos los equipos generadores y movedores de fluidos empleados, tendrán una construcción y  montaje tales que aseguren un funcionamiento silencioso y sin vibraciones en sus alrededores,  cualquiera sea su condición de carga. </w:t>
      </w:r>
    </w:p>
    <w:p w14:paraId="4FF0F183" w14:textId="77777777" w:rsidR="00233795" w:rsidRPr="007C0386" w:rsidRDefault="00233795" w:rsidP="00233795">
      <w:pPr>
        <w:pStyle w:val="Sinespaciado"/>
        <w:spacing w:line="276" w:lineRule="auto"/>
        <w:jc w:val="both"/>
        <w:rPr>
          <w:rFonts w:ascii="Arial" w:eastAsia="Times New Roman" w:hAnsi="Arial" w:cs="Arial"/>
          <w:color w:val="4F81BD" w:themeColor="accent1"/>
          <w:sz w:val="20"/>
          <w:szCs w:val="20"/>
          <w:lang w:eastAsia="es-ES"/>
          <w:rPrChange w:id="923" w:author="Carlos Ulloa" w:date="2022-03-04T11:33:00Z">
            <w:rPr>
              <w:rFonts w:ascii="Arial" w:eastAsia="Times New Roman" w:hAnsi="Arial" w:cs="Arial"/>
              <w:sz w:val="20"/>
              <w:szCs w:val="20"/>
              <w:lang w:eastAsia="es-ES"/>
            </w:rPr>
          </w:rPrChange>
        </w:rPr>
      </w:pPr>
      <w:r w:rsidRPr="007C0386">
        <w:rPr>
          <w:rFonts w:ascii="Arial" w:eastAsia="Times New Roman" w:hAnsi="Arial" w:cs="Arial"/>
          <w:color w:val="4F81BD" w:themeColor="accent1"/>
          <w:sz w:val="20"/>
          <w:szCs w:val="20"/>
          <w:lang w:eastAsia="es-ES"/>
          <w:rPrChange w:id="924" w:author="Carlos Ulloa" w:date="2022-03-04T11:33:00Z">
            <w:rPr>
              <w:rFonts w:ascii="Arial" w:eastAsia="Times New Roman" w:hAnsi="Arial" w:cs="Arial"/>
              <w:sz w:val="20"/>
              <w:szCs w:val="20"/>
              <w:lang w:eastAsia="es-ES"/>
            </w:rPr>
          </w:rPrChange>
        </w:rPr>
        <w:t xml:space="preserve">b.  Para este propósito se han solicitado ciertos accesorios específicos en la mayoría de los equipos, debiendo el contratista confirmar la selección de sus tipos y tamaños para cada situación real. </w:t>
      </w:r>
    </w:p>
    <w:p w14:paraId="696E1ADC" w14:textId="77777777" w:rsidR="00233795" w:rsidRPr="007C0386" w:rsidRDefault="00233795" w:rsidP="00233795">
      <w:pPr>
        <w:pStyle w:val="Sinespaciado"/>
        <w:spacing w:line="276" w:lineRule="auto"/>
        <w:jc w:val="both"/>
        <w:rPr>
          <w:rFonts w:ascii="Arial" w:eastAsia="Times New Roman" w:hAnsi="Arial" w:cs="Arial"/>
          <w:color w:val="4F81BD" w:themeColor="accent1"/>
          <w:sz w:val="20"/>
          <w:szCs w:val="20"/>
          <w:lang w:eastAsia="es-ES"/>
          <w:rPrChange w:id="925" w:author="Carlos Ulloa" w:date="2022-03-04T11:33:00Z">
            <w:rPr>
              <w:rFonts w:ascii="Arial" w:eastAsia="Times New Roman" w:hAnsi="Arial" w:cs="Arial"/>
              <w:sz w:val="20"/>
              <w:szCs w:val="20"/>
              <w:lang w:eastAsia="es-ES"/>
            </w:rPr>
          </w:rPrChange>
        </w:rPr>
      </w:pPr>
      <w:r w:rsidRPr="007C0386">
        <w:rPr>
          <w:rFonts w:ascii="Arial" w:eastAsia="Times New Roman" w:hAnsi="Arial" w:cs="Arial"/>
          <w:color w:val="4F81BD" w:themeColor="accent1"/>
          <w:sz w:val="20"/>
          <w:szCs w:val="20"/>
          <w:lang w:eastAsia="es-ES"/>
          <w:rPrChange w:id="926" w:author="Carlos Ulloa" w:date="2022-03-04T11:33:00Z">
            <w:rPr>
              <w:rFonts w:ascii="Arial" w:eastAsia="Times New Roman" w:hAnsi="Arial" w:cs="Arial"/>
              <w:sz w:val="20"/>
              <w:szCs w:val="20"/>
              <w:lang w:eastAsia="es-ES"/>
            </w:rPr>
          </w:rPrChange>
        </w:rPr>
        <w:t xml:space="preserve">c.  En todo caso el contratista debe proponer, suministrar y montar todo otro elemento o medida accesorios, que sean necesarios para alcanzar los objetivos planteados. </w:t>
      </w:r>
    </w:p>
    <w:p w14:paraId="400955D2" w14:textId="77777777" w:rsidR="00233795" w:rsidRPr="007C0386" w:rsidRDefault="00233795" w:rsidP="00233795">
      <w:pPr>
        <w:rPr>
          <w:rFonts w:ascii="Arial" w:hAnsi="Arial" w:cs="Arial"/>
          <w:color w:val="4F81BD" w:themeColor="accent1"/>
          <w:sz w:val="20"/>
          <w:szCs w:val="20"/>
          <w:rPrChange w:id="927" w:author="Carlos Ulloa" w:date="2022-03-04T11:33:00Z">
            <w:rPr>
              <w:rFonts w:ascii="Arial" w:hAnsi="Arial" w:cs="Arial"/>
              <w:sz w:val="20"/>
              <w:szCs w:val="20"/>
            </w:rPr>
          </w:rPrChange>
        </w:rPr>
      </w:pPr>
    </w:p>
    <w:p w14:paraId="412E2258" w14:textId="77777777" w:rsidR="00233795" w:rsidRPr="007C0386" w:rsidRDefault="00233795" w:rsidP="00F91D27">
      <w:pPr>
        <w:rPr>
          <w:rFonts w:ascii="Arial" w:hAnsi="Arial" w:cs="Arial"/>
          <w:b/>
          <w:color w:val="4F81BD" w:themeColor="accent1"/>
          <w:sz w:val="20"/>
          <w:szCs w:val="20"/>
          <w:rPrChange w:id="928" w:author="Carlos Ulloa" w:date="2022-03-04T11:33:00Z">
            <w:rPr>
              <w:rFonts w:ascii="Arial" w:hAnsi="Arial" w:cs="Arial"/>
              <w:b/>
              <w:sz w:val="20"/>
              <w:szCs w:val="20"/>
            </w:rPr>
          </w:rPrChange>
        </w:rPr>
      </w:pPr>
      <w:bookmarkStart w:id="929" w:name="_Toc5976614"/>
      <w:bookmarkStart w:id="930" w:name="_Toc26477363"/>
      <w:r w:rsidRPr="007C0386">
        <w:rPr>
          <w:rFonts w:ascii="Arial" w:hAnsi="Arial" w:cs="Arial"/>
          <w:b/>
          <w:color w:val="4F81BD" w:themeColor="accent1"/>
          <w:sz w:val="20"/>
          <w:szCs w:val="20"/>
          <w:rPrChange w:id="931" w:author="Carlos Ulloa" w:date="2022-03-04T11:33:00Z">
            <w:rPr>
              <w:rFonts w:ascii="Arial" w:hAnsi="Arial" w:cs="Arial"/>
              <w:b/>
              <w:sz w:val="20"/>
              <w:szCs w:val="20"/>
            </w:rPr>
          </w:rPrChange>
        </w:rPr>
        <w:t>Control de ruidos.</w:t>
      </w:r>
      <w:bookmarkEnd w:id="929"/>
      <w:bookmarkEnd w:id="930"/>
    </w:p>
    <w:p w14:paraId="21E867A2"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3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33" w:author="Carlos Ulloa" w:date="2022-03-04T11:33:00Z">
            <w:rPr>
              <w:rFonts w:ascii="Arial" w:eastAsia="Times New Roman" w:hAnsi="Arial" w:cs="Arial"/>
              <w:sz w:val="20"/>
              <w:szCs w:val="20"/>
              <w:lang w:eastAsia="es-ES"/>
            </w:rPr>
          </w:rPrChange>
        </w:rPr>
        <w:t>Los niveles de ruido máximos en operación en general serán concordantes con ASHRAE HANDBOOK 2019 - HVAC Applications, capítulo 49, tabla 1, que indica el nivel de ruido para distintos recintos, en este caso se tomara en cuenta recintos hospitalarios como boxes (35 dBA), salas de procedimientos (35 dBA) y pasillos (40 dBA).</w:t>
      </w:r>
    </w:p>
    <w:p w14:paraId="6BDC6746"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3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35" w:author="Carlos Ulloa" w:date="2022-03-04T11:33:00Z">
            <w:rPr>
              <w:rFonts w:ascii="Arial" w:eastAsia="Times New Roman" w:hAnsi="Arial" w:cs="Arial"/>
              <w:sz w:val="20"/>
              <w:szCs w:val="20"/>
              <w:lang w:eastAsia="es-ES"/>
            </w:rPr>
          </w:rPrChange>
        </w:rPr>
        <w:t xml:space="preserve">Se someterá la información de catálogo o diseño, para todos los elementos atenuadores de ruidos a emplear (y cálculo de justificación en caso necesario), previo al montaje. </w:t>
      </w:r>
    </w:p>
    <w:p w14:paraId="0172D5D4"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36" w:author="Carlos Ulloa" w:date="2022-03-04T11:33:00Z">
            <w:rPr>
              <w:rFonts w:ascii="Arial" w:hAnsi="Arial" w:cs="Arial"/>
              <w:sz w:val="20"/>
              <w:szCs w:val="20"/>
            </w:rPr>
          </w:rPrChange>
        </w:rPr>
      </w:pPr>
    </w:p>
    <w:p w14:paraId="2D81E0FC" w14:textId="77777777" w:rsidR="00233795" w:rsidRPr="007C0386" w:rsidRDefault="00233795" w:rsidP="00F91D27">
      <w:pPr>
        <w:rPr>
          <w:rFonts w:ascii="Arial" w:hAnsi="Arial" w:cs="Arial"/>
          <w:b/>
          <w:color w:val="4F81BD" w:themeColor="accent1"/>
          <w:sz w:val="20"/>
          <w:szCs w:val="20"/>
          <w:rPrChange w:id="937" w:author="Carlos Ulloa" w:date="2022-03-04T11:33:00Z">
            <w:rPr>
              <w:rFonts w:ascii="Arial" w:hAnsi="Arial" w:cs="Arial"/>
              <w:b/>
              <w:sz w:val="20"/>
              <w:szCs w:val="20"/>
            </w:rPr>
          </w:rPrChange>
        </w:rPr>
      </w:pPr>
      <w:bookmarkStart w:id="938" w:name="_Toc5976615"/>
      <w:bookmarkStart w:id="939" w:name="_Toc26477364"/>
      <w:r w:rsidRPr="007C0386">
        <w:rPr>
          <w:rFonts w:ascii="Arial" w:hAnsi="Arial" w:cs="Arial"/>
          <w:b/>
          <w:color w:val="4F81BD" w:themeColor="accent1"/>
          <w:sz w:val="20"/>
          <w:szCs w:val="20"/>
          <w:rPrChange w:id="940" w:author="Carlos Ulloa" w:date="2022-03-04T11:33:00Z">
            <w:rPr>
              <w:rFonts w:ascii="Arial" w:hAnsi="Arial" w:cs="Arial"/>
              <w:b/>
              <w:sz w:val="20"/>
              <w:szCs w:val="20"/>
            </w:rPr>
          </w:rPrChange>
        </w:rPr>
        <w:t>Control de vibración.</w:t>
      </w:r>
      <w:bookmarkEnd w:id="938"/>
      <w:bookmarkEnd w:id="939"/>
    </w:p>
    <w:p w14:paraId="6AA0FB83"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41"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42" w:author="Carlos Ulloa" w:date="2022-03-04T11:33:00Z">
            <w:rPr>
              <w:rFonts w:ascii="Arial" w:eastAsia="Times New Roman" w:hAnsi="Arial" w:cs="Arial"/>
              <w:sz w:val="20"/>
              <w:szCs w:val="20"/>
              <w:lang w:eastAsia="es-ES"/>
            </w:rPr>
          </w:rPrChange>
        </w:rPr>
        <w:t xml:space="preserve">Los criterios de vibración permitida en operación en general serán concordantes con ASHRAE HANDBOOK 2019 - HVAC Applications, capítulo 49; el tipo de base y el tipo de amortiguador con su deflexión mínima concordarán con la tabla 47, que lista los requerimientos para distintas aplicaciones y situaciones de montaje. </w:t>
      </w:r>
    </w:p>
    <w:p w14:paraId="3CDDBF5F"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4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44" w:author="Carlos Ulloa" w:date="2022-03-04T11:33:00Z">
            <w:rPr>
              <w:rFonts w:ascii="Arial" w:eastAsia="Times New Roman" w:hAnsi="Arial" w:cs="Arial"/>
              <w:sz w:val="20"/>
              <w:szCs w:val="20"/>
              <w:lang w:eastAsia="es-ES"/>
            </w:rPr>
          </w:rPrChange>
        </w:rPr>
        <w:t xml:space="preserve">Se someterá la información de catálogo o diseño, para todos los tipos de bases y </w:t>
      </w:r>
    </w:p>
    <w:p w14:paraId="22037B87"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4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46" w:author="Carlos Ulloa" w:date="2022-03-04T11:33:00Z">
            <w:rPr>
              <w:rFonts w:ascii="Arial" w:eastAsia="Times New Roman" w:hAnsi="Arial" w:cs="Arial"/>
              <w:sz w:val="20"/>
              <w:szCs w:val="20"/>
              <w:lang w:eastAsia="es-ES"/>
            </w:rPr>
          </w:rPrChange>
        </w:rPr>
        <w:t xml:space="preserve">Amortiguadores para emplear (y cálculo de justificación en caso necesario), previo al montaje. </w:t>
      </w:r>
    </w:p>
    <w:p w14:paraId="7AA69F9D"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4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48" w:author="Carlos Ulloa" w:date="2022-03-04T11:33:00Z">
            <w:rPr>
              <w:rFonts w:ascii="Arial" w:eastAsia="Times New Roman" w:hAnsi="Arial" w:cs="Arial"/>
              <w:sz w:val="20"/>
              <w:szCs w:val="20"/>
              <w:lang w:eastAsia="es-ES"/>
            </w:rPr>
          </w:rPrChange>
        </w:rPr>
        <w:t xml:space="preserve">Los elementos podrán ser marca VMC,  VIBRACHOC, MASON, METRAFLEX o similar </w:t>
      </w:r>
    </w:p>
    <w:p w14:paraId="6546455D"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4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50" w:author="Carlos Ulloa" w:date="2022-03-04T11:33:00Z">
            <w:rPr>
              <w:rFonts w:ascii="Arial" w:eastAsia="Times New Roman" w:hAnsi="Arial" w:cs="Arial"/>
              <w:sz w:val="20"/>
              <w:szCs w:val="20"/>
              <w:lang w:eastAsia="es-ES"/>
            </w:rPr>
          </w:rPrChange>
        </w:rPr>
        <w:t xml:space="preserve">aprobado. </w:t>
      </w:r>
    </w:p>
    <w:p w14:paraId="53E00063" w14:textId="77777777" w:rsidR="00233795" w:rsidRPr="007C0386" w:rsidRDefault="00233795" w:rsidP="00233795">
      <w:pPr>
        <w:pStyle w:val="Sinespaciado"/>
        <w:spacing w:line="276" w:lineRule="auto"/>
        <w:jc w:val="both"/>
        <w:rPr>
          <w:rFonts w:ascii="Arial" w:hAnsi="Arial" w:cs="Arial"/>
          <w:color w:val="4F81BD" w:themeColor="accent1"/>
          <w:sz w:val="20"/>
          <w:szCs w:val="20"/>
          <w:rPrChange w:id="951" w:author="Carlos Ulloa" w:date="2022-03-04T11:33:00Z">
            <w:rPr>
              <w:rFonts w:ascii="Arial" w:hAnsi="Arial" w:cs="Arial"/>
              <w:sz w:val="20"/>
              <w:szCs w:val="20"/>
            </w:rPr>
          </w:rPrChange>
        </w:rPr>
      </w:pPr>
    </w:p>
    <w:p w14:paraId="537BBC9E" w14:textId="77777777" w:rsidR="00233795" w:rsidRPr="007C0386" w:rsidRDefault="00233795" w:rsidP="0069707A">
      <w:pPr>
        <w:rPr>
          <w:rFonts w:ascii="Arial" w:hAnsi="Arial" w:cs="Arial"/>
          <w:b/>
          <w:color w:val="4F81BD" w:themeColor="accent1"/>
          <w:sz w:val="20"/>
          <w:szCs w:val="20"/>
          <w:rPrChange w:id="952" w:author="Carlos Ulloa" w:date="2022-03-04T11:33:00Z">
            <w:rPr>
              <w:rFonts w:ascii="Arial" w:hAnsi="Arial" w:cs="Arial"/>
              <w:b/>
              <w:sz w:val="20"/>
              <w:szCs w:val="20"/>
            </w:rPr>
          </w:rPrChange>
        </w:rPr>
      </w:pPr>
      <w:bookmarkStart w:id="953" w:name="_Toc5976616"/>
      <w:bookmarkStart w:id="954" w:name="_Toc26477365"/>
      <w:r w:rsidRPr="007C0386">
        <w:rPr>
          <w:rFonts w:ascii="Arial" w:hAnsi="Arial" w:cs="Arial"/>
          <w:b/>
          <w:color w:val="4F81BD" w:themeColor="accent1"/>
          <w:sz w:val="20"/>
          <w:szCs w:val="20"/>
          <w:rPrChange w:id="955" w:author="Carlos Ulloa" w:date="2022-03-04T11:33:00Z">
            <w:rPr>
              <w:rFonts w:ascii="Arial" w:hAnsi="Arial" w:cs="Arial"/>
              <w:b/>
              <w:sz w:val="20"/>
              <w:szCs w:val="20"/>
            </w:rPr>
          </w:rPrChange>
        </w:rPr>
        <w:t>CONTROL Y AUTOMATIZACIÓN.</w:t>
      </w:r>
      <w:bookmarkEnd w:id="953"/>
      <w:bookmarkEnd w:id="954"/>
    </w:p>
    <w:p w14:paraId="4CFFCD65" w14:textId="77777777" w:rsidR="00233795" w:rsidRPr="007C0386" w:rsidRDefault="00233795" w:rsidP="0069707A">
      <w:pPr>
        <w:rPr>
          <w:rFonts w:ascii="Arial" w:hAnsi="Arial" w:cs="Arial"/>
          <w:b/>
          <w:color w:val="4F81BD" w:themeColor="accent1"/>
          <w:sz w:val="20"/>
          <w:szCs w:val="20"/>
          <w:rPrChange w:id="956" w:author="Carlos Ulloa" w:date="2022-03-04T11:33:00Z">
            <w:rPr>
              <w:rFonts w:ascii="Arial" w:hAnsi="Arial" w:cs="Arial"/>
              <w:b/>
              <w:sz w:val="20"/>
              <w:szCs w:val="20"/>
            </w:rPr>
          </w:rPrChange>
        </w:rPr>
      </w:pPr>
      <w:bookmarkStart w:id="957" w:name="_Toc5976617"/>
      <w:bookmarkStart w:id="958" w:name="_Toc26477366"/>
      <w:r w:rsidRPr="007C0386">
        <w:rPr>
          <w:rFonts w:ascii="Arial" w:hAnsi="Arial" w:cs="Arial"/>
          <w:b/>
          <w:color w:val="4F81BD" w:themeColor="accent1"/>
          <w:sz w:val="20"/>
          <w:szCs w:val="20"/>
          <w:rPrChange w:id="959" w:author="Carlos Ulloa" w:date="2022-03-04T11:33:00Z">
            <w:rPr>
              <w:rFonts w:ascii="Arial" w:hAnsi="Arial" w:cs="Arial"/>
              <w:b/>
              <w:sz w:val="20"/>
              <w:szCs w:val="20"/>
            </w:rPr>
          </w:rPrChange>
        </w:rPr>
        <w:t>Controles.</w:t>
      </w:r>
      <w:bookmarkEnd w:id="957"/>
      <w:bookmarkEnd w:id="958"/>
    </w:p>
    <w:p w14:paraId="0C7766EC" w14:textId="77777777" w:rsidR="00233795" w:rsidRPr="007C0386" w:rsidRDefault="00233795" w:rsidP="00233795">
      <w:pPr>
        <w:pStyle w:val="Prrafodelista"/>
        <w:spacing w:after="120"/>
        <w:ind w:left="0"/>
        <w:rPr>
          <w:rFonts w:ascii="Arial" w:hAnsi="Arial" w:cs="Arial"/>
          <w:color w:val="4F81BD" w:themeColor="accent1"/>
          <w:sz w:val="20"/>
          <w:szCs w:val="20"/>
          <w:rPrChange w:id="96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61" w:author="Carlos Ulloa" w:date="2022-03-04T11:33:00Z">
            <w:rPr>
              <w:rFonts w:ascii="Arial" w:eastAsia="Times New Roman" w:hAnsi="Arial" w:cs="Arial"/>
              <w:sz w:val="20"/>
              <w:szCs w:val="20"/>
              <w:lang w:val="es-CL" w:eastAsia="es-ES"/>
            </w:rPr>
          </w:rPrChange>
        </w:rPr>
        <w:t xml:space="preserve">Ante una alarma de incendio, y en la medida que existan sistemas de Detección de Incendios de los Edificios, los ventiladores detendrán su funcionamiento mediante los contactos "secos" alertados por sus sensores de humo y activados por la lógica respectiva del contrato de Detección. </w:t>
      </w:r>
    </w:p>
    <w:p w14:paraId="5BB42D4C" w14:textId="77777777" w:rsidR="00233795" w:rsidRPr="007C0386" w:rsidRDefault="00233795" w:rsidP="0069707A">
      <w:pPr>
        <w:rPr>
          <w:rFonts w:ascii="Arial" w:hAnsi="Arial" w:cs="Arial"/>
          <w:b/>
          <w:color w:val="4F81BD" w:themeColor="accent1"/>
          <w:sz w:val="20"/>
          <w:szCs w:val="20"/>
          <w:rPrChange w:id="962" w:author="Carlos Ulloa" w:date="2022-03-04T11:33:00Z">
            <w:rPr>
              <w:rFonts w:ascii="Arial" w:hAnsi="Arial" w:cs="Arial"/>
              <w:b/>
              <w:sz w:val="20"/>
              <w:szCs w:val="20"/>
            </w:rPr>
          </w:rPrChange>
        </w:rPr>
      </w:pPr>
      <w:bookmarkStart w:id="963" w:name="_Toc5976618"/>
      <w:bookmarkStart w:id="964" w:name="_Toc26477367"/>
      <w:r w:rsidRPr="007C0386">
        <w:rPr>
          <w:rFonts w:ascii="Arial" w:hAnsi="Arial" w:cs="Arial"/>
          <w:b/>
          <w:color w:val="4F81BD" w:themeColor="accent1"/>
          <w:sz w:val="20"/>
          <w:szCs w:val="20"/>
          <w:rPrChange w:id="965" w:author="Carlos Ulloa" w:date="2022-03-04T11:33:00Z">
            <w:rPr>
              <w:rFonts w:ascii="Arial" w:hAnsi="Arial" w:cs="Arial"/>
              <w:b/>
              <w:sz w:val="20"/>
              <w:szCs w:val="20"/>
            </w:rPr>
          </w:rPrChange>
        </w:rPr>
        <w:t>Chillers</w:t>
      </w:r>
      <w:bookmarkEnd w:id="963"/>
      <w:bookmarkEnd w:id="964"/>
    </w:p>
    <w:p w14:paraId="2A3A93FA" w14:textId="36960578" w:rsidR="00233795" w:rsidRPr="007C0386" w:rsidRDefault="00233795" w:rsidP="00233795">
      <w:pPr>
        <w:rPr>
          <w:rFonts w:ascii="Arial" w:hAnsi="Arial" w:cs="Arial"/>
          <w:color w:val="4F81BD" w:themeColor="accent1"/>
          <w:sz w:val="20"/>
          <w:szCs w:val="20"/>
          <w:rPrChange w:id="96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67" w:author="Carlos Ulloa" w:date="2022-03-04T11:33:00Z">
            <w:rPr>
              <w:rFonts w:ascii="Arial" w:hAnsi="Arial" w:cs="Arial"/>
              <w:sz w:val="20"/>
              <w:szCs w:val="20"/>
            </w:rPr>
          </w:rPrChange>
        </w:rPr>
        <w:t xml:space="preserve">Cada chiller se </w:t>
      </w:r>
      <w:r w:rsidR="00446F83" w:rsidRPr="007C0386">
        <w:rPr>
          <w:rFonts w:ascii="Arial" w:hAnsi="Arial" w:cs="Arial"/>
          <w:color w:val="4F81BD" w:themeColor="accent1"/>
          <w:sz w:val="20"/>
          <w:szCs w:val="20"/>
        </w:rPr>
        <w:t>controlará</w:t>
      </w:r>
      <w:r w:rsidRPr="007C0386">
        <w:rPr>
          <w:rFonts w:ascii="Arial" w:hAnsi="Arial" w:cs="Arial"/>
          <w:color w:val="4F81BD" w:themeColor="accent1"/>
          <w:sz w:val="20"/>
          <w:szCs w:val="20"/>
          <w:rPrChange w:id="968" w:author="Carlos Ulloa" w:date="2022-03-04T11:33:00Z">
            <w:rPr>
              <w:rFonts w:ascii="Arial" w:hAnsi="Arial" w:cs="Arial"/>
              <w:sz w:val="20"/>
              <w:szCs w:val="20"/>
            </w:rPr>
          </w:rPrChange>
        </w:rPr>
        <w:t xml:space="preserve"> desde su propio control y a su vez controlará el funcionamiento de las bombas</w:t>
      </w:r>
      <w:r w:rsidR="00446F83" w:rsidRPr="007C0386">
        <w:rPr>
          <w:rFonts w:ascii="Arial" w:hAnsi="Arial" w:cs="Arial"/>
          <w:color w:val="4F81BD" w:themeColor="accent1"/>
          <w:sz w:val="20"/>
          <w:szCs w:val="20"/>
        </w:rPr>
        <w:t>, este debe incorporar de fabrica en su display un control horario</w:t>
      </w:r>
      <w:proofErr w:type="gramStart"/>
      <w:r w:rsidR="00446F83" w:rsidRPr="007C0386">
        <w:rPr>
          <w:rFonts w:ascii="Arial" w:hAnsi="Arial" w:cs="Arial"/>
          <w:color w:val="4F81BD" w:themeColor="accent1"/>
          <w:sz w:val="20"/>
          <w:szCs w:val="20"/>
        </w:rPr>
        <w:t>.</w:t>
      </w:r>
      <w:r w:rsidRPr="007C0386">
        <w:rPr>
          <w:rFonts w:ascii="Arial" w:hAnsi="Arial" w:cs="Arial"/>
          <w:color w:val="4F81BD" w:themeColor="accent1"/>
          <w:sz w:val="20"/>
          <w:szCs w:val="20"/>
          <w:rPrChange w:id="969" w:author="Carlos Ulloa" w:date="2022-03-04T11:33:00Z">
            <w:rPr>
              <w:rFonts w:ascii="Arial" w:hAnsi="Arial" w:cs="Arial"/>
              <w:sz w:val="20"/>
              <w:szCs w:val="20"/>
            </w:rPr>
          </w:rPrChange>
        </w:rPr>
        <w:t>.</w:t>
      </w:r>
      <w:proofErr w:type="gramEnd"/>
    </w:p>
    <w:p w14:paraId="244BAFB8" w14:textId="77777777" w:rsidR="00233795" w:rsidRPr="007C0386" w:rsidRDefault="00233795" w:rsidP="00233795">
      <w:pPr>
        <w:rPr>
          <w:rFonts w:ascii="Arial" w:hAnsi="Arial" w:cs="Arial"/>
          <w:color w:val="4F81BD" w:themeColor="accent1"/>
          <w:sz w:val="20"/>
          <w:szCs w:val="20"/>
          <w:rPrChange w:id="970" w:author="Carlos Ulloa" w:date="2022-03-04T11:33:00Z">
            <w:rPr>
              <w:rFonts w:ascii="Arial" w:hAnsi="Arial" w:cs="Arial"/>
              <w:sz w:val="20"/>
              <w:szCs w:val="20"/>
            </w:rPr>
          </w:rPrChange>
        </w:rPr>
      </w:pPr>
    </w:p>
    <w:p w14:paraId="06A0EDC7" w14:textId="77777777" w:rsidR="00233795" w:rsidRPr="007C0386" w:rsidRDefault="00233795" w:rsidP="0069707A">
      <w:pPr>
        <w:rPr>
          <w:rFonts w:ascii="Arial" w:hAnsi="Arial" w:cs="Arial"/>
          <w:b/>
          <w:color w:val="4F81BD" w:themeColor="accent1"/>
          <w:sz w:val="20"/>
          <w:szCs w:val="20"/>
          <w:rPrChange w:id="971" w:author="Carlos Ulloa" w:date="2022-03-04T11:33:00Z">
            <w:rPr>
              <w:rFonts w:ascii="Arial" w:hAnsi="Arial" w:cs="Arial"/>
              <w:b/>
              <w:sz w:val="20"/>
              <w:szCs w:val="20"/>
            </w:rPr>
          </w:rPrChange>
        </w:rPr>
      </w:pPr>
      <w:bookmarkStart w:id="972" w:name="_Toc5976619"/>
      <w:bookmarkStart w:id="973" w:name="_Toc26477368"/>
      <w:r w:rsidRPr="007C0386">
        <w:rPr>
          <w:rFonts w:ascii="Arial" w:hAnsi="Arial" w:cs="Arial"/>
          <w:b/>
          <w:color w:val="4F81BD" w:themeColor="accent1"/>
          <w:sz w:val="20"/>
          <w:szCs w:val="20"/>
          <w:rPrChange w:id="974" w:author="Carlos Ulloa" w:date="2022-03-04T11:33:00Z">
            <w:rPr>
              <w:rFonts w:ascii="Arial" w:hAnsi="Arial" w:cs="Arial"/>
              <w:b/>
              <w:sz w:val="20"/>
              <w:szCs w:val="20"/>
            </w:rPr>
          </w:rPrChange>
        </w:rPr>
        <w:t>Ventiladores de Inyección y extracción.</w:t>
      </w:r>
      <w:bookmarkEnd w:id="972"/>
      <w:bookmarkEnd w:id="973"/>
    </w:p>
    <w:p w14:paraId="66CEAD27" w14:textId="77777777" w:rsidR="00233795" w:rsidRPr="007C0386" w:rsidRDefault="00233795" w:rsidP="00233795">
      <w:pPr>
        <w:pStyle w:val="Prrafodelista"/>
        <w:spacing w:after="120"/>
        <w:ind w:left="0"/>
        <w:jc w:val="both"/>
        <w:rPr>
          <w:rFonts w:ascii="Arial" w:hAnsi="Arial" w:cs="Arial"/>
          <w:color w:val="4F81BD" w:themeColor="accent1"/>
          <w:sz w:val="20"/>
          <w:szCs w:val="20"/>
          <w:rPrChange w:id="97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76" w:author="Carlos Ulloa" w:date="2022-03-04T11:33:00Z">
            <w:rPr>
              <w:rFonts w:ascii="Arial" w:eastAsia="Times New Roman" w:hAnsi="Arial" w:cs="Arial"/>
              <w:sz w:val="20"/>
              <w:szCs w:val="20"/>
              <w:lang w:val="es-CL" w:eastAsia="es-ES"/>
            </w:rPr>
          </w:rPrChange>
        </w:rPr>
        <w:t>Tendrán partida manual o automática, mediante selector de tres posiciones (1-0-2) ubicado en el tablero de fuerza  TDFC,  correspondiente.  En el modo manual el  equipo  parte  directamente  desde  el  tablero TDFC, en el modo automático equipo parte comandado desde la señal desde reloj horario.</w:t>
      </w:r>
    </w:p>
    <w:p w14:paraId="21D5A469" w14:textId="77777777" w:rsidR="00233795" w:rsidRPr="007C0386" w:rsidRDefault="00233795" w:rsidP="00233795">
      <w:pPr>
        <w:pStyle w:val="Prrafodelista"/>
        <w:spacing w:after="120"/>
        <w:ind w:left="0"/>
        <w:rPr>
          <w:rFonts w:ascii="Arial" w:hAnsi="Arial" w:cs="Arial"/>
          <w:color w:val="4F81BD" w:themeColor="accent1"/>
          <w:sz w:val="20"/>
          <w:szCs w:val="20"/>
          <w:rPrChange w:id="977" w:author="Carlos Ulloa" w:date="2022-03-04T11:33:00Z">
            <w:rPr>
              <w:rFonts w:ascii="Arial" w:hAnsi="Arial" w:cs="Arial"/>
              <w:sz w:val="20"/>
              <w:szCs w:val="20"/>
            </w:rPr>
          </w:rPrChange>
        </w:rPr>
      </w:pPr>
    </w:p>
    <w:p w14:paraId="1C11118F" w14:textId="77777777" w:rsidR="00233795" w:rsidRPr="007C0386" w:rsidRDefault="00233795" w:rsidP="00233795">
      <w:pPr>
        <w:pStyle w:val="Prrafodelista"/>
        <w:spacing w:after="120"/>
        <w:ind w:left="0"/>
        <w:jc w:val="both"/>
        <w:rPr>
          <w:rFonts w:ascii="Arial" w:hAnsi="Arial" w:cs="Arial"/>
          <w:color w:val="4F81BD" w:themeColor="accent1"/>
          <w:sz w:val="20"/>
          <w:szCs w:val="20"/>
          <w:rPrChange w:id="97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79" w:author="Carlos Ulloa" w:date="2022-03-04T11:33:00Z">
            <w:rPr>
              <w:rFonts w:ascii="Arial" w:eastAsia="Times New Roman" w:hAnsi="Arial" w:cs="Arial"/>
              <w:sz w:val="20"/>
              <w:szCs w:val="20"/>
              <w:lang w:val="es-CL" w:eastAsia="es-ES"/>
            </w:rPr>
          </w:rPrChange>
        </w:rPr>
        <w:t xml:space="preserve">Cada ventilador tendrá lámparas piloto de señalización en el  tablero TDFC para  funcionamiento y  falla por sobrecarga.  </w:t>
      </w:r>
    </w:p>
    <w:p w14:paraId="55DB6461" w14:textId="77777777" w:rsidR="00233795" w:rsidRPr="007C0386" w:rsidRDefault="00233795" w:rsidP="0069707A">
      <w:pPr>
        <w:rPr>
          <w:rFonts w:ascii="Arial" w:hAnsi="Arial" w:cs="Arial"/>
          <w:b/>
          <w:color w:val="4F81BD" w:themeColor="accent1"/>
          <w:sz w:val="20"/>
          <w:szCs w:val="20"/>
          <w:rPrChange w:id="980" w:author="Carlos Ulloa" w:date="2022-03-04T11:33:00Z">
            <w:rPr>
              <w:rFonts w:ascii="Arial" w:hAnsi="Arial" w:cs="Arial"/>
              <w:b/>
              <w:sz w:val="20"/>
              <w:szCs w:val="20"/>
            </w:rPr>
          </w:rPrChange>
        </w:rPr>
      </w:pPr>
      <w:bookmarkStart w:id="981" w:name="_Toc5976620"/>
      <w:bookmarkStart w:id="982" w:name="_Toc26477369"/>
      <w:r w:rsidRPr="007C0386">
        <w:rPr>
          <w:rFonts w:ascii="Arial" w:hAnsi="Arial" w:cs="Arial"/>
          <w:b/>
          <w:color w:val="4F81BD" w:themeColor="accent1"/>
          <w:sz w:val="20"/>
          <w:szCs w:val="20"/>
          <w:rPrChange w:id="983" w:author="Carlos Ulloa" w:date="2022-03-04T11:33:00Z">
            <w:rPr>
              <w:rFonts w:ascii="Arial" w:hAnsi="Arial" w:cs="Arial"/>
              <w:b/>
              <w:sz w:val="20"/>
              <w:szCs w:val="20"/>
            </w:rPr>
          </w:rPrChange>
        </w:rPr>
        <w:t>Bombas de recirculación.</w:t>
      </w:r>
      <w:bookmarkEnd w:id="981"/>
      <w:bookmarkEnd w:id="982"/>
    </w:p>
    <w:p w14:paraId="5CA6B760" w14:textId="77777777" w:rsidR="00233795" w:rsidRPr="007C0386" w:rsidRDefault="00233795" w:rsidP="00233795">
      <w:pPr>
        <w:pStyle w:val="Prrafodelista"/>
        <w:spacing w:after="120"/>
        <w:ind w:left="0"/>
        <w:jc w:val="both"/>
        <w:rPr>
          <w:rFonts w:ascii="Arial" w:hAnsi="Arial" w:cs="Arial"/>
          <w:color w:val="4F81BD" w:themeColor="accent1"/>
          <w:sz w:val="20"/>
          <w:szCs w:val="20"/>
          <w:rPrChange w:id="98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985" w:author="Carlos Ulloa" w:date="2022-03-04T11:33:00Z">
            <w:rPr>
              <w:rFonts w:ascii="Arial" w:eastAsia="Times New Roman" w:hAnsi="Arial" w:cs="Arial"/>
              <w:sz w:val="20"/>
              <w:szCs w:val="20"/>
              <w:lang w:val="es-CL" w:eastAsia="es-ES"/>
            </w:rPr>
          </w:rPrChange>
        </w:rPr>
        <w:t>Tendrán partida manual o automática, mediante selector de tres posiciones (1-0-2) ubicado en el tablero de fuerza  TDFC,  correspondiente.  En el modo manual el  equipo  parte  directamente  desde  el  tablero TDFC, en el modo automático equipo parte comandado desde la señal del chiller.</w:t>
      </w:r>
    </w:p>
    <w:p w14:paraId="02D5CB6D" w14:textId="51CAB240" w:rsidR="00233795" w:rsidRPr="007C0386" w:rsidRDefault="00233795" w:rsidP="00233795">
      <w:pPr>
        <w:pStyle w:val="Prrafodelista"/>
        <w:spacing w:after="120"/>
        <w:ind w:left="0"/>
        <w:jc w:val="both"/>
        <w:rPr>
          <w:rFonts w:ascii="Arial" w:hAnsi="Arial" w:cs="Arial"/>
          <w:color w:val="4F81BD" w:themeColor="accent1"/>
          <w:sz w:val="20"/>
          <w:szCs w:val="20"/>
        </w:rPr>
      </w:pPr>
      <w:r w:rsidRPr="007C0386">
        <w:rPr>
          <w:rFonts w:ascii="Arial" w:hAnsi="Arial" w:cs="Arial"/>
          <w:color w:val="4F81BD" w:themeColor="accent1"/>
          <w:sz w:val="20"/>
          <w:szCs w:val="20"/>
          <w:rPrChange w:id="986" w:author="Carlos Ulloa" w:date="2022-03-04T11:33:00Z">
            <w:rPr>
              <w:rFonts w:ascii="Arial" w:eastAsia="Times New Roman" w:hAnsi="Arial" w:cs="Arial"/>
              <w:sz w:val="20"/>
              <w:szCs w:val="20"/>
              <w:lang w:val="es-CL" w:eastAsia="es-ES"/>
            </w:rPr>
          </w:rPrChange>
        </w:rPr>
        <w:t xml:space="preserve">Cada ventilador tendrá lámparas piloto de señalización en el  tablero TDFC para  funcionamiento y  falla por sobrecarga.  </w:t>
      </w:r>
    </w:p>
    <w:p w14:paraId="68251FE2" w14:textId="040BBDAC" w:rsidR="00C6599D" w:rsidRPr="007C0386" w:rsidRDefault="00C6599D" w:rsidP="00233795">
      <w:pPr>
        <w:pStyle w:val="Prrafodelista"/>
        <w:spacing w:after="120"/>
        <w:ind w:left="0"/>
        <w:jc w:val="both"/>
        <w:rPr>
          <w:rFonts w:ascii="Arial" w:hAnsi="Arial" w:cs="Arial"/>
          <w:color w:val="4F81BD" w:themeColor="accent1"/>
          <w:sz w:val="20"/>
          <w:szCs w:val="20"/>
        </w:rPr>
      </w:pPr>
    </w:p>
    <w:p w14:paraId="793195C1" w14:textId="63877010" w:rsidR="00C6599D" w:rsidRPr="007C0386" w:rsidRDefault="001F55E5" w:rsidP="00C6599D">
      <w:pPr>
        <w:pStyle w:val="Prrafodelista"/>
        <w:numPr>
          <w:ilvl w:val="2"/>
          <w:numId w:val="124"/>
        </w:numPr>
        <w:rPr>
          <w:rFonts w:ascii="Arial" w:hAnsi="Arial" w:cs="Arial"/>
          <w:b/>
          <w:color w:val="4F81BD" w:themeColor="accent1"/>
          <w:sz w:val="20"/>
          <w:szCs w:val="20"/>
          <w:u w:val="single"/>
          <w:lang w:val="es-ES"/>
          <w:rPrChange w:id="987" w:author="Carlos Ulloa" w:date="2022-03-04T11:33:00Z">
            <w:rPr>
              <w:rFonts w:ascii="Arial" w:hAnsi="Arial" w:cs="Arial"/>
              <w:b/>
              <w:sz w:val="20"/>
              <w:szCs w:val="20"/>
              <w:u w:val="single"/>
              <w:lang w:val="es-ES"/>
            </w:rPr>
          </w:rPrChange>
        </w:rPr>
      </w:pPr>
      <w:r w:rsidRPr="007C0386">
        <w:rPr>
          <w:rFonts w:ascii="Arial" w:hAnsi="Arial" w:cs="Arial"/>
          <w:b/>
          <w:color w:val="4F81BD" w:themeColor="accent1"/>
          <w:sz w:val="20"/>
          <w:szCs w:val="20"/>
          <w:u w:val="single"/>
          <w:lang w:val="es-ES"/>
        </w:rPr>
        <w:t>AGUA CALIENTE SANITARIA</w:t>
      </w:r>
    </w:p>
    <w:p w14:paraId="7E4B0DE9" w14:textId="18E776C5" w:rsidR="00C6599D" w:rsidRPr="007C0386" w:rsidRDefault="006F13E5" w:rsidP="00C6599D">
      <w:pPr>
        <w:pStyle w:val="Prrafodelista"/>
        <w:numPr>
          <w:ilvl w:val="3"/>
          <w:numId w:val="124"/>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Caldera Condensación</w:t>
      </w:r>
    </w:p>
    <w:p w14:paraId="02C4335E" w14:textId="77777777" w:rsidR="006F13E5" w:rsidRPr="007C0386" w:rsidRDefault="006F13E5" w:rsidP="006F13E5">
      <w:pPr>
        <w:rPr>
          <w:rFonts w:ascii="Arial" w:hAnsi="Arial" w:cs="Arial"/>
          <w:b/>
          <w:color w:val="4F81BD" w:themeColor="accent1"/>
          <w:sz w:val="20"/>
          <w:szCs w:val="20"/>
          <w:u w:val="single"/>
          <w:lang w:val="es-ES"/>
          <w:rPrChange w:id="988" w:author="Carlos Ulloa" w:date="2022-03-04T11:33:00Z">
            <w:rPr>
              <w:rFonts w:ascii="Arial" w:hAnsi="Arial" w:cs="Arial"/>
              <w:b/>
              <w:sz w:val="20"/>
              <w:szCs w:val="20"/>
              <w:u w:val="single"/>
              <w:lang w:val="es-ES"/>
            </w:rPr>
          </w:rPrChange>
        </w:rPr>
      </w:pPr>
    </w:p>
    <w:p w14:paraId="532F00BB"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Las calderas deberán ser de marca reconocida y contar con servicio técnico establecido en el territorio nacional. Se ha tomado como referencia para el proyecto una caldera marca BAXI, no siendo esto impedimento para una propuesta e instalación de otra marca. Sera responsabilidad del contratista que la caldera seleccionada cumpla con toda la normativa vigente y está no requiera de un operador permanente para su funcionamiento.</w:t>
      </w:r>
    </w:p>
    <w:p w14:paraId="4D3BEAA3" w14:textId="77777777" w:rsidR="006F13E5" w:rsidRPr="007C0386" w:rsidRDefault="006F13E5" w:rsidP="006F13E5">
      <w:pPr>
        <w:rPr>
          <w:rFonts w:ascii="Arial" w:eastAsia="Cambria" w:hAnsi="Arial" w:cs="Arial"/>
          <w:color w:val="4F81BD" w:themeColor="accent1"/>
          <w:sz w:val="20"/>
          <w:szCs w:val="20"/>
          <w:lang w:val="es-ES_tradnl" w:eastAsia="en-US"/>
        </w:rPr>
      </w:pPr>
    </w:p>
    <w:p w14:paraId="0EA54DDA"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La caldera será del tipo mural a condensación de tiro forzado, lo cual permite aprovechar el calor adicional que liberan los gases, mejorando el rendimiento de la combustión. La caldera contará con lo siguiente:</w:t>
      </w:r>
    </w:p>
    <w:p w14:paraId="76A8677A" w14:textId="77777777" w:rsidR="006F13E5" w:rsidRPr="007C0386" w:rsidRDefault="006F13E5" w:rsidP="006F13E5">
      <w:pPr>
        <w:rPr>
          <w:rFonts w:ascii="Arial" w:eastAsia="Cambria" w:hAnsi="Arial" w:cs="Arial"/>
          <w:color w:val="4F81BD" w:themeColor="accent1"/>
          <w:sz w:val="20"/>
          <w:szCs w:val="20"/>
          <w:lang w:val="es-ES_tradnl" w:eastAsia="en-US"/>
        </w:rPr>
      </w:pPr>
    </w:p>
    <w:p w14:paraId="3596B7DF"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Cámara de pre-mezcla y combustión fabricada en acero inoxidable o aluminio.</w:t>
      </w:r>
    </w:p>
    <w:p w14:paraId="7218A5EC"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Aislación térmica exterior con forro metalico y esmaltado al horno.</w:t>
      </w:r>
    </w:p>
    <w:p w14:paraId="36A24C9D"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Puerta frontal abisagrada para registro y servicio.</w:t>
      </w:r>
    </w:p>
    <w:p w14:paraId="0B6202DF"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Panel de control digital.</w:t>
      </w:r>
    </w:p>
    <w:p w14:paraId="4A14E4B3"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Dispositivo de evacuación de gases.</w:t>
      </w:r>
    </w:p>
    <w:p w14:paraId="1E969001" w14:textId="77777777" w:rsidR="006F13E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Evacuación de condensados.</w:t>
      </w:r>
    </w:p>
    <w:p w14:paraId="5EE9B723" w14:textId="7C57CEF7" w:rsidR="00233795" w:rsidRPr="007C0386" w:rsidRDefault="006F13E5" w:rsidP="006F13E5">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Panel de regulación y accesorios necesarios para su correcto funcionamiento en cascada con las demás calderas de condensación en la sala térmica.</w:t>
      </w:r>
    </w:p>
    <w:p w14:paraId="4FABDE21" w14:textId="254CAF16" w:rsidR="006F13E5" w:rsidRPr="007C0386" w:rsidRDefault="006F13E5" w:rsidP="006F13E5">
      <w:pPr>
        <w:rPr>
          <w:rFonts w:ascii="Arial" w:hAnsi="Arial" w:cs="Arial"/>
          <w:color w:val="4F81BD" w:themeColor="accent1"/>
          <w:sz w:val="20"/>
          <w:szCs w:val="20"/>
        </w:rPr>
      </w:pPr>
    </w:p>
    <w:p w14:paraId="193A4119" w14:textId="0E3874BE" w:rsidR="003B60AB" w:rsidRPr="007C0386" w:rsidRDefault="003B60AB" w:rsidP="003B60AB">
      <w:pPr>
        <w:pStyle w:val="Prrafodelista"/>
        <w:numPr>
          <w:ilvl w:val="3"/>
          <w:numId w:val="124"/>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Estanque de Expansión</w:t>
      </w:r>
    </w:p>
    <w:p w14:paraId="6AE02702" w14:textId="77777777" w:rsidR="003B60AB" w:rsidRPr="007C0386" w:rsidRDefault="003B60AB" w:rsidP="003B60AB">
      <w:pPr>
        <w:rPr>
          <w:rFonts w:ascii="Arial" w:hAnsi="Arial" w:cs="Arial"/>
          <w:b/>
          <w:color w:val="4F81BD" w:themeColor="accent1"/>
          <w:sz w:val="20"/>
          <w:szCs w:val="20"/>
          <w:u w:val="single"/>
          <w:lang w:val="es-ES"/>
          <w:rPrChange w:id="989" w:author="Carlos Ulloa" w:date="2022-03-04T11:33:00Z">
            <w:rPr>
              <w:rFonts w:ascii="Arial" w:hAnsi="Arial" w:cs="Arial"/>
              <w:b/>
              <w:sz w:val="20"/>
              <w:szCs w:val="20"/>
              <w:u w:val="single"/>
              <w:lang w:val="es-ES"/>
            </w:rPr>
          </w:rPrChange>
        </w:rPr>
      </w:pPr>
    </w:p>
    <w:p w14:paraId="6CE1DD6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Del tipo cerrado presurizado con balón o diafragma interiores, para la expansión térmica y ventilación de cada sistema hidráulico independiente.</w:t>
      </w:r>
    </w:p>
    <w:p w14:paraId="2FF826EB" w14:textId="77777777" w:rsidR="003B60AB" w:rsidRPr="007C0386" w:rsidRDefault="003B60AB" w:rsidP="003B60AB">
      <w:pPr>
        <w:rPr>
          <w:rFonts w:ascii="Arial" w:eastAsia="Cambria" w:hAnsi="Arial" w:cs="Arial"/>
          <w:color w:val="4F81BD" w:themeColor="accent1"/>
          <w:sz w:val="20"/>
          <w:szCs w:val="20"/>
          <w:lang w:val="es-ES_tradnl" w:eastAsia="en-US"/>
        </w:rPr>
      </w:pPr>
    </w:p>
    <w:p w14:paraId="5DF9BF24"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Estará formado principalmente por cuerpo cilíndrico horizontal o vertical según se indique, en plancha de acero carbono A37 24 ES de un espesor amplio para el servicio solicitado con 3 mm mín., soldada al arco voltaico con corriente continua; dotado de coplas de expansión, de manómetro, de desagüe; balón o diafragma de caucho natural (hasta 50 ºC) o butileno (hasta 95 ºC).</w:t>
      </w:r>
    </w:p>
    <w:p w14:paraId="5126A3A4" w14:textId="77777777" w:rsidR="003B60AB" w:rsidRPr="007C0386" w:rsidRDefault="003B60AB" w:rsidP="003B60AB">
      <w:pPr>
        <w:rPr>
          <w:rFonts w:ascii="Arial" w:eastAsia="Cambria" w:hAnsi="Arial" w:cs="Arial"/>
          <w:color w:val="4F81BD" w:themeColor="accent1"/>
          <w:sz w:val="20"/>
          <w:szCs w:val="20"/>
          <w:lang w:val="es-ES_tradnl" w:eastAsia="en-US"/>
        </w:rPr>
      </w:pPr>
    </w:p>
    <w:p w14:paraId="5260A311"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Tendrá terminación interior con limpieza manual o mecánica y terminación exterior con 2 manos de anticorrosivo y 2 manos de esmalte.</w:t>
      </w:r>
    </w:p>
    <w:p w14:paraId="605CB0DF" w14:textId="77777777" w:rsidR="003B60AB" w:rsidRPr="007C0386" w:rsidRDefault="003B60AB" w:rsidP="003B60AB">
      <w:pPr>
        <w:rPr>
          <w:rFonts w:ascii="Arial" w:eastAsia="Cambria" w:hAnsi="Arial" w:cs="Arial"/>
          <w:color w:val="4F81BD" w:themeColor="accent1"/>
          <w:sz w:val="20"/>
          <w:szCs w:val="20"/>
          <w:lang w:val="es-ES_tradnl" w:eastAsia="en-US"/>
        </w:rPr>
      </w:pPr>
    </w:p>
    <w:p w14:paraId="5EFA31D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 dotará de los siguientes elementos accesorios:</w:t>
      </w:r>
    </w:p>
    <w:p w14:paraId="3F57660A" w14:textId="77777777" w:rsidR="003B60AB" w:rsidRPr="007C0386" w:rsidRDefault="003B60AB" w:rsidP="003B60AB">
      <w:pPr>
        <w:rPr>
          <w:rFonts w:ascii="Arial" w:eastAsia="Cambria" w:hAnsi="Arial" w:cs="Arial"/>
          <w:color w:val="4F81BD" w:themeColor="accent1"/>
          <w:sz w:val="20"/>
          <w:szCs w:val="20"/>
          <w:lang w:val="es-ES_tradnl" w:eastAsia="en-US"/>
        </w:rPr>
      </w:pPr>
    </w:p>
    <w:p w14:paraId="16F2726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Drenaje para vaciado de 3/4" de diámetro.</w:t>
      </w:r>
    </w:p>
    <w:p w14:paraId="6E1C0BBF"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Llave de llenado de 1" de diámetro.</w:t>
      </w:r>
    </w:p>
    <w:p w14:paraId="44FB83E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Válvulas y accesorios según planos y otros puntos de esta especificación.</w:t>
      </w:r>
    </w:p>
    <w:p w14:paraId="000086A5" w14:textId="77777777" w:rsidR="003B60AB" w:rsidRPr="007C0386" w:rsidRDefault="003B60AB" w:rsidP="003B60AB">
      <w:pPr>
        <w:rPr>
          <w:rFonts w:ascii="Arial" w:eastAsia="Cambria" w:hAnsi="Arial" w:cs="Arial"/>
          <w:color w:val="4F81BD" w:themeColor="accent1"/>
          <w:sz w:val="20"/>
          <w:szCs w:val="20"/>
          <w:lang w:val="es-ES_tradnl" w:eastAsia="en-US"/>
        </w:rPr>
      </w:pPr>
    </w:p>
    <w:p w14:paraId="34456A25" w14:textId="428DAA15"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Podrá ser marca ZILMET, TACO o similar aprobado.</w:t>
      </w:r>
    </w:p>
    <w:p w14:paraId="49B90B91" w14:textId="77777777" w:rsidR="003B60AB" w:rsidRPr="007C0386" w:rsidRDefault="003B60AB" w:rsidP="003B60AB">
      <w:pPr>
        <w:rPr>
          <w:rFonts w:ascii="Arial" w:hAnsi="Arial" w:cs="Arial"/>
          <w:color w:val="4F81BD" w:themeColor="accent1"/>
          <w:sz w:val="20"/>
          <w:szCs w:val="20"/>
        </w:rPr>
      </w:pPr>
    </w:p>
    <w:p w14:paraId="5AFD94DD" w14:textId="4F5E68C8" w:rsidR="003B60AB" w:rsidRPr="007C0386" w:rsidRDefault="001F55E5" w:rsidP="001F55E5">
      <w:pPr>
        <w:pStyle w:val="Prrafodelista"/>
        <w:numPr>
          <w:ilvl w:val="3"/>
          <w:numId w:val="124"/>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Acumulador De Agua Caliente Sanitaria</w:t>
      </w:r>
    </w:p>
    <w:p w14:paraId="4FC2CB82" w14:textId="01824DAF" w:rsidR="003B60AB" w:rsidRPr="007C0386" w:rsidRDefault="003B60AB" w:rsidP="003B60AB">
      <w:pPr>
        <w:rPr>
          <w:rFonts w:ascii="Arial" w:eastAsia="Cambria" w:hAnsi="Arial" w:cs="Arial"/>
          <w:color w:val="4F81BD" w:themeColor="accent1"/>
          <w:sz w:val="20"/>
          <w:szCs w:val="20"/>
          <w:lang w:val="es-ES_tradnl" w:eastAsia="en-US"/>
        </w:rPr>
      </w:pPr>
    </w:p>
    <w:p w14:paraId="47E09BB3" w14:textId="3158467F"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Estará formado principalmente por cuerpo cilíndrico horizontal o vertical según se indique, en plancha de acero carbono A37 24 ES de un espesor amplio para el servicio solicitado con 3 mm mín., soldada al arco voltaico con corriente continua; dotado de coplas de expansión, de manómetro, de desagüe.</w:t>
      </w:r>
      <w:r w:rsidR="00446F83" w:rsidRPr="007C0386">
        <w:rPr>
          <w:rFonts w:ascii="Arial" w:eastAsia="Cambria" w:hAnsi="Arial" w:cs="Arial"/>
          <w:color w:val="4F81BD" w:themeColor="accent1"/>
          <w:sz w:val="20"/>
          <w:szCs w:val="20"/>
          <w:lang w:val="es-ES_tradnl" w:eastAsia="en-US"/>
        </w:rPr>
        <w:t xml:space="preserve"> Con intercambiador de calor de tubos de fabrica para capacidad detallada.</w:t>
      </w:r>
    </w:p>
    <w:p w14:paraId="0EC204B6" w14:textId="77777777" w:rsidR="003B60AB" w:rsidRPr="007C0386" w:rsidRDefault="003B60AB" w:rsidP="003B60AB">
      <w:pPr>
        <w:rPr>
          <w:rFonts w:ascii="Arial" w:eastAsia="Cambria" w:hAnsi="Arial" w:cs="Arial"/>
          <w:color w:val="4F81BD" w:themeColor="accent1"/>
          <w:sz w:val="20"/>
          <w:szCs w:val="20"/>
          <w:lang w:val="es-ES_tradnl" w:eastAsia="en-US"/>
        </w:rPr>
      </w:pPr>
    </w:p>
    <w:p w14:paraId="443B760F"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Tendrá terminación interior con limpieza manual o mecánica y terminación exterior con 2 manos de anticorrosivo y 2 manos de esmalte.</w:t>
      </w:r>
    </w:p>
    <w:p w14:paraId="382D0347" w14:textId="77777777" w:rsidR="003B60AB" w:rsidRPr="007C0386" w:rsidRDefault="003B60AB" w:rsidP="003B60AB">
      <w:pPr>
        <w:rPr>
          <w:rFonts w:ascii="Arial" w:eastAsia="Cambria" w:hAnsi="Arial" w:cs="Arial"/>
          <w:color w:val="4F81BD" w:themeColor="accent1"/>
          <w:sz w:val="20"/>
          <w:szCs w:val="20"/>
          <w:lang w:val="es-ES_tradnl" w:eastAsia="en-US"/>
        </w:rPr>
      </w:pPr>
    </w:p>
    <w:p w14:paraId="31E38EDD"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 dotará de los siguientes elementos accesorios:</w:t>
      </w:r>
    </w:p>
    <w:p w14:paraId="01EC867C" w14:textId="77777777" w:rsidR="003B60AB" w:rsidRPr="007C0386" w:rsidRDefault="003B60AB" w:rsidP="003B60AB">
      <w:pPr>
        <w:rPr>
          <w:rFonts w:ascii="Arial" w:eastAsia="Cambria" w:hAnsi="Arial" w:cs="Arial"/>
          <w:color w:val="4F81BD" w:themeColor="accent1"/>
          <w:sz w:val="20"/>
          <w:szCs w:val="20"/>
          <w:lang w:val="es-ES_tradnl" w:eastAsia="en-US"/>
        </w:rPr>
      </w:pPr>
    </w:p>
    <w:p w14:paraId="69F0007C" w14:textId="349D3A36"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Drenaje para vaciado de 3/4" de diámetro.</w:t>
      </w:r>
    </w:p>
    <w:p w14:paraId="364BB69C" w14:textId="3DBD1B56" w:rsidR="00446F83" w:rsidRPr="007C0386" w:rsidRDefault="00446F83" w:rsidP="00446F83">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Acuastato y control asociado.</w:t>
      </w:r>
    </w:p>
    <w:p w14:paraId="3C078617" w14:textId="42083825" w:rsidR="00446F83" w:rsidRPr="007C0386" w:rsidRDefault="00446F83" w:rsidP="00446F83">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Ánodo de sacrificio.</w:t>
      </w:r>
    </w:p>
    <w:p w14:paraId="374F9328" w14:textId="1ACE95F9"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Llave de llenado de 1" de diámetro.</w:t>
      </w:r>
    </w:p>
    <w:p w14:paraId="025C423C" w14:textId="19185FD4" w:rsidR="00446F83" w:rsidRPr="007C0386" w:rsidRDefault="00446F83" w:rsidP="00446F83">
      <w:pPr>
        <w:ind w:left="705" w:hanging="705"/>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Aislación térmica exterior instalada en obra en lana mineral de 50 mm espesor mín, o equivalente, con chaqueta en plancha de acero galvanizado 1 mm, con 2 manos de esmalte o con chaqueta de aislación térmica de fábrica.</w:t>
      </w:r>
    </w:p>
    <w:p w14:paraId="02CD248D"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Válvulas y accesorios según planos y otros puntos de esta especificación.</w:t>
      </w:r>
    </w:p>
    <w:p w14:paraId="12FFDF7C" w14:textId="77777777" w:rsidR="003B60AB" w:rsidRPr="007C0386" w:rsidRDefault="003B60AB" w:rsidP="003B60AB">
      <w:pPr>
        <w:rPr>
          <w:rFonts w:ascii="Arial" w:eastAsia="Cambria" w:hAnsi="Arial" w:cs="Arial"/>
          <w:color w:val="4F81BD" w:themeColor="accent1"/>
          <w:sz w:val="20"/>
          <w:szCs w:val="20"/>
          <w:lang w:val="es-ES_tradnl" w:eastAsia="en-US"/>
        </w:rPr>
      </w:pPr>
    </w:p>
    <w:p w14:paraId="7EEAE4D9" w14:textId="7D2D5C9B"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Podrá ser marca ZILMET, TACO o similar aprobado.</w:t>
      </w:r>
    </w:p>
    <w:p w14:paraId="08AE3747" w14:textId="2D9698A1" w:rsidR="003B60AB" w:rsidRPr="007C0386" w:rsidRDefault="003B60AB" w:rsidP="003B60AB">
      <w:pPr>
        <w:rPr>
          <w:rFonts w:ascii="Arial" w:eastAsia="Cambria" w:hAnsi="Arial" w:cs="Arial"/>
          <w:color w:val="4F81BD" w:themeColor="accent1"/>
          <w:sz w:val="20"/>
          <w:szCs w:val="20"/>
          <w:lang w:val="es-ES_tradnl" w:eastAsia="en-US"/>
        </w:rPr>
      </w:pPr>
    </w:p>
    <w:p w14:paraId="7821C3D8" w14:textId="39339AD2" w:rsidR="003B60AB" w:rsidRPr="007C0386" w:rsidRDefault="003B60AB" w:rsidP="003B60AB">
      <w:pPr>
        <w:pStyle w:val="Prrafodelista"/>
        <w:numPr>
          <w:ilvl w:val="3"/>
          <w:numId w:val="124"/>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Bombas recirculadoras de ACS</w:t>
      </w:r>
    </w:p>
    <w:p w14:paraId="42632590" w14:textId="77777777" w:rsidR="003B60AB" w:rsidRPr="007C0386" w:rsidRDefault="003B60AB" w:rsidP="003B60AB">
      <w:pPr>
        <w:rPr>
          <w:rFonts w:ascii="Arial" w:eastAsia="Cambria" w:hAnsi="Arial" w:cs="Arial"/>
          <w:color w:val="4F81BD" w:themeColor="accent1"/>
          <w:sz w:val="20"/>
          <w:szCs w:val="20"/>
          <w:lang w:val="es-ES_tradnl" w:eastAsia="en-US"/>
        </w:rPr>
      </w:pPr>
    </w:p>
    <w:p w14:paraId="46C57370"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 requiere la provisión y montaje de bombas centrífugas de 1 etapa, del tipo acoplamiento directo en línea.</w:t>
      </w:r>
    </w:p>
    <w:p w14:paraId="1FEA5A65" w14:textId="77777777" w:rsidR="003B60AB" w:rsidRPr="007C0386" w:rsidRDefault="003B60AB" w:rsidP="003B60AB">
      <w:pPr>
        <w:rPr>
          <w:rFonts w:ascii="Arial" w:eastAsia="Cambria" w:hAnsi="Arial" w:cs="Arial"/>
          <w:color w:val="4F81BD" w:themeColor="accent1"/>
          <w:sz w:val="20"/>
          <w:szCs w:val="20"/>
          <w:lang w:val="es-ES_tradnl" w:eastAsia="en-US"/>
        </w:rPr>
      </w:pPr>
    </w:p>
    <w:p w14:paraId="7C9A8BD6"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Serán bombas centrífugas con rotor cerrado de simple aspiración, caja voluta partida horizontal con eje vertical, con rodamientos o cojinetes, con acoplamiento para montaje en línea.</w:t>
      </w:r>
    </w:p>
    <w:p w14:paraId="4FF384F5" w14:textId="77777777" w:rsidR="003B60AB" w:rsidRPr="007C0386" w:rsidRDefault="003B60AB" w:rsidP="003B60AB">
      <w:pPr>
        <w:rPr>
          <w:rFonts w:ascii="Arial" w:eastAsia="Cambria" w:hAnsi="Arial" w:cs="Arial"/>
          <w:color w:val="4F81BD" w:themeColor="accent1"/>
          <w:sz w:val="20"/>
          <w:szCs w:val="20"/>
          <w:lang w:val="es-ES_tradnl" w:eastAsia="en-US"/>
        </w:rPr>
      </w:pPr>
    </w:p>
    <w:p w14:paraId="4C407A5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Estarán formados principalmente por:</w:t>
      </w:r>
    </w:p>
    <w:p w14:paraId="60A2B63F" w14:textId="77777777" w:rsidR="003B60AB" w:rsidRPr="007C0386" w:rsidRDefault="003B60AB" w:rsidP="003B60AB">
      <w:pPr>
        <w:rPr>
          <w:rFonts w:ascii="Arial" w:eastAsia="Cambria" w:hAnsi="Arial" w:cs="Arial"/>
          <w:color w:val="4F81BD" w:themeColor="accent1"/>
          <w:sz w:val="20"/>
          <w:szCs w:val="20"/>
          <w:lang w:val="es-ES_tradnl" w:eastAsia="en-US"/>
        </w:rPr>
      </w:pPr>
    </w:p>
    <w:p w14:paraId="5D3669C6"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Rotor montado en eje extendido de motor, equilibrado hidráulicamente del empuje axial. El empuje restante es absorbido por el rodamiento fijo del motor lado bomba.</w:t>
      </w:r>
    </w:p>
    <w:p w14:paraId="0B84B76F"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Eje de acero carbono montado en rodamientos o cojinetes, protegido por un casquillo protector de acero inoxidable o bronce.</w:t>
      </w:r>
    </w:p>
    <w:p w14:paraId="7D7DE361"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Sellos mecánicos serán resistentes a la corrosión y que no exijan mantenimientos, apto para resistir la presión estática en la succión de la bomba.</w:t>
      </w:r>
    </w:p>
    <w:p w14:paraId="6188FA12"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Voluta de fierro fundido, con bridas y su conjunto sello mecánico.</w:t>
      </w:r>
    </w:p>
    <w:p w14:paraId="5EEE6BDD"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Motores eléctricos de tipo blindado, dimensionados para aceptar el esfuerzo de trabajo sin deterioro. Serán fabricados según normas IEC o similar, totalmente cerrados, enfriados por ventilador, con aislación clase B o F.</w:t>
      </w:r>
    </w:p>
    <w:p w14:paraId="7BACE9A1"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Pie de montaje general de acero (o base de concreto) suministrado por la obra. El instalador deberá solicitar esta base con el modelo de las bombas proporcionadas.</w:t>
      </w:r>
    </w:p>
    <w:p w14:paraId="338BB85B"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Se montarán soportante a piso mediante Pie/Base propio, y/o mediante soportes en las cañerías de conexión antes de las uniones flexibles.</w:t>
      </w:r>
    </w:p>
    <w:p w14:paraId="122C4012"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Se instalarán amortiguadores entre la base y bombas adecuados para esta aplicación. No se aceptará soportes de motor u otras gomas sin previa aprobación de la ITO o proyectista.</w:t>
      </w:r>
    </w:p>
    <w:p w14:paraId="46A2B12E"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Las uniones a las tuberías, eléctricas y mecánicas, se harán por medio de amortiguadores de vibración flexible de tipo metálico o de goma, para una presión de trabajo mínimo dos veces la presión de las redes, y de un largo, tal que permitan sin esfuerzos indebidos en las cañerías o en las conexiones del equipo, la absorción del movimiento del equipo en operación.</w:t>
      </w:r>
    </w:p>
    <w:p w14:paraId="6A7405D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Se proveerá un manómetro con válvulas de incomunicación o succión y descarga para medir la diferencia de presión a través de la bomba, instalado en soportes separado de las válvulas de bombas.</w:t>
      </w:r>
    </w:p>
    <w:p w14:paraId="00117BBA"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Se proveerá de filtro en línea de fierro fundido con flanges y canastillo de bronce o acero inoxidable de malla 20, para retener las impurezas que puedan quedar en el interior del sistema.</w:t>
      </w:r>
    </w:p>
    <w:p w14:paraId="39C447E4"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 dotarán de los siguientes elementos accesorios:</w:t>
      </w:r>
    </w:p>
    <w:p w14:paraId="3A06CDF2" w14:textId="77777777" w:rsidR="003B60AB" w:rsidRPr="007C0386" w:rsidRDefault="003B60AB" w:rsidP="003B60AB">
      <w:pPr>
        <w:rPr>
          <w:rFonts w:ascii="Arial" w:eastAsia="Cambria" w:hAnsi="Arial" w:cs="Arial"/>
          <w:color w:val="4F81BD" w:themeColor="accent1"/>
          <w:sz w:val="20"/>
          <w:szCs w:val="20"/>
          <w:lang w:val="es-ES_tradnl" w:eastAsia="en-US"/>
        </w:rPr>
      </w:pPr>
    </w:p>
    <w:p w14:paraId="32179568"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Válvula de compuerta para cortar en succión.</w:t>
      </w:r>
    </w:p>
    <w:p w14:paraId="4DCB7E1D"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Válvula globo para cortar y regular en descarga.</w:t>
      </w:r>
    </w:p>
    <w:p w14:paraId="12B1F561" w14:textId="77777777"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Válvula de retención en la descarga.</w:t>
      </w:r>
    </w:p>
    <w:p w14:paraId="086B676C" w14:textId="63E6605F" w:rsidR="003B60AB" w:rsidRPr="007C0386" w:rsidRDefault="003B60AB" w:rsidP="003B60AB">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w:t>
      </w:r>
      <w:r w:rsidRPr="007C0386">
        <w:rPr>
          <w:rFonts w:ascii="Arial" w:eastAsia="Cambria" w:hAnsi="Arial" w:cs="Arial"/>
          <w:color w:val="4F81BD" w:themeColor="accent1"/>
          <w:sz w:val="20"/>
          <w:szCs w:val="20"/>
          <w:lang w:val="es-ES_tradnl" w:eastAsia="en-US"/>
        </w:rPr>
        <w:tab/>
        <w:t>Termómetro con su pozo, en succión.</w:t>
      </w:r>
    </w:p>
    <w:p w14:paraId="180C1825" w14:textId="2307120B" w:rsidR="00AE7DD1" w:rsidRPr="007C0386" w:rsidRDefault="00AE7DD1" w:rsidP="003B60AB">
      <w:pPr>
        <w:rPr>
          <w:rFonts w:ascii="Arial" w:eastAsia="Cambria" w:hAnsi="Arial" w:cs="Arial"/>
          <w:color w:val="4F81BD" w:themeColor="accent1"/>
          <w:sz w:val="20"/>
          <w:szCs w:val="20"/>
          <w:lang w:val="es-ES_tradnl" w:eastAsia="en-US"/>
        </w:rPr>
      </w:pPr>
    </w:p>
    <w:p w14:paraId="3A7EA6CE" w14:textId="47F58D61" w:rsidR="00AE7DD1" w:rsidRPr="007C0386" w:rsidRDefault="00AE7DD1" w:rsidP="00AE7DD1">
      <w:pPr>
        <w:pStyle w:val="Prrafodelista"/>
        <w:numPr>
          <w:ilvl w:val="3"/>
          <w:numId w:val="124"/>
        </w:numPr>
        <w:rPr>
          <w:rFonts w:ascii="Arial" w:hAnsi="Arial" w:cs="Arial"/>
          <w:b/>
          <w:color w:val="4F81BD" w:themeColor="accent1"/>
          <w:sz w:val="20"/>
          <w:szCs w:val="20"/>
          <w:u w:val="single"/>
          <w:lang w:val="es-ES"/>
        </w:rPr>
      </w:pPr>
      <w:r w:rsidRPr="007C0386">
        <w:rPr>
          <w:rFonts w:ascii="Arial" w:hAnsi="Arial" w:cs="Arial"/>
          <w:b/>
          <w:color w:val="4F81BD" w:themeColor="accent1"/>
          <w:sz w:val="20"/>
          <w:szCs w:val="20"/>
          <w:u w:val="single"/>
          <w:lang w:val="es-ES"/>
        </w:rPr>
        <w:t>Separador Hidraulico</w:t>
      </w:r>
    </w:p>
    <w:p w14:paraId="27D20F98" w14:textId="77777777" w:rsidR="00AE7DD1" w:rsidRPr="007C0386" w:rsidRDefault="00AE7DD1" w:rsidP="00AE7DD1">
      <w:pPr>
        <w:rPr>
          <w:rFonts w:ascii="Arial" w:eastAsia="Cambria" w:hAnsi="Arial" w:cs="Arial"/>
          <w:color w:val="4F81BD" w:themeColor="accent1"/>
          <w:sz w:val="20"/>
          <w:szCs w:val="20"/>
          <w:lang w:val="es-ES_tradnl" w:eastAsia="en-US"/>
        </w:rPr>
      </w:pPr>
    </w:p>
    <w:p w14:paraId="3A165D83" w14:textId="4F83BF21" w:rsidR="00AE7DD1" w:rsidRPr="007C0386" w:rsidRDefault="00AE7DD1" w:rsidP="00AE7DD1">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 xml:space="preserve">Los separadores hidráulicos son cámaras de compensación entre circuitos primarios y secundarios. Están pensados para convertir circuitos hidráulicos conectados entre sí en circuitos independientes. </w:t>
      </w:r>
    </w:p>
    <w:p w14:paraId="0C483A98" w14:textId="2D7BA1F9" w:rsidR="00AE7DD1" w:rsidRPr="007C0386" w:rsidRDefault="002851BC" w:rsidP="00AE7DD1">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Deben tomarse en cuenta las temperaturas de diseño tanto de circuito primario como de circuito secundario, serán de acero al carbono para temperatura de 100° C.</w:t>
      </w:r>
    </w:p>
    <w:p w14:paraId="7B018C52" w14:textId="5D1D6373" w:rsidR="002851BC" w:rsidRPr="007C0386" w:rsidRDefault="002851BC" w:rsidP="00AE7DD1">
      <w:pPr>
        <w:rPr>
          <w:rFonts w:ascii="Arial" w:eastAsia="Cambria" w:hAnsi="Arial" w:cs="Arial"/>
          <w:color w:val="4F81BD" w:themeColor="accent1"/>
          <w:sz w:val="20"/>
          <w:szCs w:val="20"/>
          <w:lang w:val="es-ES_tradnl" w:eastAsia="en-US"/>
        </w:rPr>
      </w:pPr>
      <w:r w:rsidRPr="007C0386">
        <w:rPr>
          <w:rFonts w:ascii="Arial" w:eastAsia="Cambria" w:hAnsi="Arial" w:cs="Arial"/>
          <w:color w:val="4F81BD" w:themeColor="accent1"/>
          <w:sz w:val="20"/>
          <w:szCs w:val="20"/>
          <w:lang w:val="es-ES_tradnl" w:eastAsia="en-US"/>
        </w:rPr>
        <w:t>Se encotnraran aislados y la velocidad al interior del vaso no debe superar las recomendadas por el fabricante. Los diámetros están definidos en Planimetria de detalles.</w:t>
      </w:r>
    </w:p>
    <w:p w14:paraId="673DEAC8" w14:textId="77777777" w:rsidR="00AE7DD1" w:rsidRPr="007C0386" w:rsidRDefault="00AE7DD1" w:rsidP="00AE7DD1">
      <w:pPr>
        <w:rPr>
          <w:rFonts w:ascii="Arial" w:eastAsia="Cambria" w:hAnsi="Arial" w:cs="Arial"/>
          <w:color w:val="4F81BD" w:themeColor="accent1"/>
          <w:sz w:val="20"/>
          <w:szCs w:val="20"/>
          <w:lang w:val="es-ES_tradnl" w:eastAsia="en-US"/>
        </w:rPr>
      </w:pPr>
    </w:p>
    <w:p w14:paraId="4723AFCE" w14:textId="77777777" w:rsidR="00233795" w:rsidRPr="007C0386" w:rsidRDefault="00233795" w:rsidP="00C6599D">
      <w:pPr>
        <w:pStyle w:val="Prrafodelista"/>
        <w:numPr>
          <w:ilvl w:val="2"/>
          <w:numId w:val="124"/>
        </w:numPr>
        <w:rPr>
          <w:rFonts w:ascii="Arial" w:hAnsi="Arial" w:cs="Arial"/>
          <w:b/>
          <w:color w:val="4F81BD" w:themeColor="accent1"/>
          <w:sz w:val="20"/>
          <w:szCs w:val="20"/>
          <w:u w:val="single"/>
          <w:lang w:val="es-ES"/>
          <w:rPrChange w:id="990" w:author="Carlos Ulloa" w:date="2022-03-04T11:33:00Z">
            <w:rPr>
              <w:rFonts w:ascii="Arial" w:hAnsi="Arial" w:cs="Arial"/>
              <w:b/>
              <w:sz w:val="20"/>
              <w:szCs w:val="20"/>
              <w:u w:val="single"/>
              <w:lang w:val="es-ES"/>
            </w:rPr>
          </w:rPrChange>
        </w:rPr>
      </w:pPr>
      <w:bookmarkStart w:id="991" w:name="_Toc369250269"/>
      <w:bookmarkStart w:id="992" w:name="_Toc5976622"/>
      <w:bookmarkStart w:id="993" w:name="_Toc26477370"/>
      <w:r w:rsidRPr="007C0386">
        <w:rPr>
          <w:rFonts w:ascii="Arial" w:hAnsi="Arial" w:cs="Arial"/>
          <w:b/>
          <w:color w:val="4F81BD" w:themeColor="accent1"/>
          <w:sz w:val="20"/>
          <w:szCs w:val="20"/>
          <w:u w:val="single"/>
          <w:lang w:val="es-ES"/>
          <w:rPrChange w:id="994" w:author="Carlos Ulloa" w:date="2022-03-04T11:33:00Z">
            <w:rPr>
              <w:rFonts w:ascii="Arial" w:eastAsia="Times New Roman" w:hAnsi="Arial" w:cs="Arial"/>
              <w:b/>
              <w:sz w:val="20"/>
              <w:szCs w:val="20"/>
              <w:u w:val="single"/>
              <w:lang w:val="es-ES" w:eastAsia="es-ES"/>
            </w:rPr>
          </w:rPrChange>
        </w:rPr>
        <w:t>ELECTRICIDAD.</w:t>
      </w:r>
      <w:bookmarkEnd w:id="991"/>
      <w:bookmarkEnd w:id="992"/>
      <w:bookmarkEnd w:id="993"/>
    </w:p>
    <w:p w14:paraId="3F1C4681" w14:textId="77777777" w:rsidR="00233795" w:rsidRPr="007C0386" w:rsidRDefault="00233795" w:rsidP="0069707A">
      <w:pPr>
        <w:rPr>
          <w:rFonts w:ascii="Arial" w:hAnsi="Arial" w:cs="Arial"/>
          <w:b/>
          <w:color w:val="4F81BD" w:themeColor="accent1"/>
          <w:sz w:val="20"/>
          <w:szCs w:val="20"/>
          <w:lang w:val="es-MX"/>
          <w:rPrChange w:id="995" w:author="Carlos Ulloa" w:date="2022-03-04T11:33:00Z">
            <w:rPr>
              <w:rFonts w:ascii="Arial" w:hAnsi="Arial" w:cs="Arial"/>
              <w:b/>
              <w:sz w:val="20"/>
              <w:szCs w:val="20"/>
              <w:lang w:val="es-MX"/>
            </w:rPr>
          </w:rPrChange>
        </w:rPr>
      </w:pPr>
      <w:bookmarkStart w:id="996" w:name="_Toc369250270"/>
      <w:bookmarkStart w:id="997" w:name="_Toc5976623"/>
      <w:bookmarkStart w:id="998" w:name="_Toc26477371"/>
      <w:r w:rsidRPr="007C0386">
        <w:rPr>
          <w:rFonts w:ascii="Arial" w:hAnsi="Arial" w:cs="Arial"/>
          <w:b/>
          <w:color w:val="4F81BD" w:themeColor="accent1"/>
          <w:sz w:val="20"/>
          <w:szCs w:val="20"/>
          <w:lang w:val="es-MX"/>
          <w:rPrChange w:id="999" w:author="Carlos Ulloa" w:date="2022-03-04T11:33:00Z">
            <w:rPr>
              <w:rFonts w:ascii="Arial" w:hAnsi="Arial" w:cs="Arial"/>
              <w:b/>
              <w:sz w:val="20"/>
              <w:szCs w:val="20"/>
              <w:lang w:val="es-MX"/>
            </w:rPr>
          </w:rPrChange>
        </w:rPr>
        <w:t>General.</w:t>
      </w:r>
      <w:bookmarkEnd w:id="996"/>
      <w:bookmarkEnd w:id="997"/>
      <w:bookmarkEnd w:id="998"/>
    </w:p>
    <w:p w14:paraId="3AC9A672" w14:textId="77777777" w:rsidR="00233795" w:rsidRPr="007C0386" w:rsidRDefault="00233795" w:rsidP="00233795">
      <w:pPr>
        <w:rPr>
          <w:rFonts w:ascii="Arial" w:hAnsi="Arial" w:cs="Arial"/>
          <w:color w:val="4F81BD" w:themeColor="accent1"/>
          <w:sz w:val="20"/>
          <w:szCs w:val="20"/>
          <w:lang w:val="es-MX"/>
          <w:rPrChange w:id="1000" w:author="Carlos Ulloa" w:date="2022-03-04T11:33:00Z">
            <w:rPr>
              <w:rFonts w:ascii="Arial" w:hAnsi="Arial" w:cs="Arial"/>
              <w:color w:val="000000"/>
              <w:sz w:val="20"/>
              <w:szCs w:val="20"/>
              <w:lang w:val="es-MX"/>
            </w:rPr>
          </w:rPrChange>
        </w:rPr>
      </w:pPr>
      <w:bookmarkStart w:id="1001" w:name="_Toc369250271"/>
      <w:r w:rsidRPr="007C0386">
        <w:rPr>
          <w:rFonts w:ascii="Arial" w:hAnsi="Arial" w:cs="Arial"/>
          <w:color w:val="4F81BD" w:themeColor="accent1"/>
          <w:sz w:val="20"/>
          <w:szCs w:val="20"/>
          <w:rPrChange w:id="1002" w:author="Carlos Ulloa" w:date="2022-03-04T11:33:00Z">
            <w:rPr>
              <w:rFonts w:ascii="Arial" w:hAnsi="Arial" w:cs="Arial"/>
              <w:color w:val="000000"/>
              <w:sz w:val="20"/>
              <w:szCs w:val="20"/>
            </w:rPr>
          </w:rPrChange>
        </w:rPr>
        <w:t xml:space="preserve">El contratista de instalaciones climáticas y térmicas </w:t>
      </w:r>
      <w:r w:rsidRPr="007C0386">
        <w:rPr>
          <w:rFonts w:ascii="Arial" w:hAnsi="Arial" w:cs="Arial"/>
          <w:color w:val="4F81BD" w:themeColor="accent1"/>
          <w:sz w:val="20"/>
          <w:szCs w:val="20"/>
          <w:lang w:val="es-MX"/>
          <w:rPrChange w:id="1003" w:author="Carlos Ulloa" w:date="2022-03-04T11:33:00Z">
            <w:rPr>
              <w:rFonts w:ascii="Arial" w:hAnsi="Arial" w:cs="Arial"/>
              <w:color w:val="000000"/>
              <w:sz w:val="20"/>
              <w:szCs w:val="20"/>
              <w:lang w:val="es-MX"/>
            </w:rPr>
          </w:rPrChange>
        </w:rPr>
        <w:t xml:space="preserve">deberá coordinarse al detalle con la Empresa Constructora y con el </w:t>
      </w:r>
      <w:r w:rsidRPr="007C0386">
        <w:rPr>
          <w:rFonts w:ascii="Arial" w:hAnsi="Arial" w:cs="Arial"/>
          <w:color w:val="4F81BD" w:themeColor="accent1"/>
          <w:sz w:val="20"/>
          <w:szCs w:val="20"/>
          <w:rPrChange w:id="1004" w:author="Carlos Ulloa" w:date="2022-03-04T11:33:00Z">
            <w:rPr>
              <w:rFonts w:ascii="Arial" w:hAnsi="Arial" w:cs="Arial"/>
              <w:color w:val="000000"/>
              <w:sz w:val="20"/>
              <w:szCs w:val="20"/>
            </w:rPr>
          </w:rPrChange>
        </w:rPr>
        <w:t>contratista eléctrico, en cuanto a interfaz, concepto y calidades</w:t>
      </w:r>
      <w:r w:rsidRPr="007C0386">
        <w:rPr>
          <w:rFonts w:ascii="Arial" w:hAnsi="Arial" w:cs="Arial"/>
          <w:color w:val="4F81BD" w:themeColor="accent1"/>
          <w:sz w:val="20"/>
          <w:szCs w:val="20"/>
          <w:lang w:val="es-MX"/>
          <w:rPrChange w:id="1005" w:author="Carlos Ulloa" w:date="2022-03-04T11:33:00Z">
            <w:rPr>
              <w:rFonts w:ascii="Arial" w:hAnsi="Arial" w:cs="Arial"/>
              <w:color w:val="000000"/>
              <w:sz w:val="20"/>
              <w:szCs w:val="20"/>
              <w:lang w:val="es-MX"/>
            </w:rPr>
          </w:rPrChange>
        </w:rPr>
        <w:t xml:space="preserve"> de sus labores eléctricas.</w:t>
      </w:r>
    </w:p>
    <w:p w14:paraId="65032640" w14:textId="77777777" w:rsidR="00233795" w:rsidRPr="007C0386" w:rsidRDefault="00233795" w:rsidP="00233795">
      <w:pPr>
        <w:rPr>
          <w:rFonts w:ascii="Arial" w:hAnsi="Arial" w:cs="Arial"/>
          <w:color w:val="4F81BD" w:themeColor="accent1"/>
          <w:sz w:val="20"/>
          <w:szCs w:val="20"/>
          <w:rPrChange w:id="1006" w:author="Carlos Ulloa" w:date="2022-03-04T11:33:00Z">
            <w:rPr>
              <w:rFonts w:ascii="Arial" w:hAnsi="Arial" w:cs="Arial"/>
              <w:color w:val="000000"/>
              <w:sz w:val="20"/>
              <w:szCs w:val="20"/>
            </w:rPr>
          </w:rPrChange>
        </w:rPr>
      </w:pPr>
    </w:p>
    <w:p w14:paraId="44DF3FFD" w14:textId="77777777" w:rsidR="00233795" w:rsidRPr="007C0386" w:rsidRDefault="00233795" w:rsidP="00C6599D">
      <w:pPr>
        <w:pStyle w:val="Prrafodelista"/>
        <w:numPr>
          <w:ilvl w:val="3"/>
          <w:numId w:val="124"/>
        </w:numPr>
        <w:rPr>
          <w:rFonts w:ascii="Arial" w:hAnsi="Arial" w:cs="Arial"/>
          <w:b/>
          <w:color w:val="4F81BD" w:themeColor="accent1"/>
          <w:sz w:val="20"/>
          <w:szCs w:val="20"/>
          <w:u w:val="single"/>
          <w:lang w:val="es-ES"/>
          <w:rPrChange w:id="1007" w:author="Carlos Ulloa" w:date="2022-03-04T11:33:00Z">
            <w:rPr>
              <w:rFonts w:ascii="Arial" w:hAnsi="Arial" w:cs="Arial"/>
              <w:b/>
              <w:sz w:val="20"/>
              <w:szCs w:val="20"/>
              <w:u w:val="single"/>
              <w:lang w:val="es-ES"/>
            </w:rPr>
          </w:rPrChange>
        </w:rPr>
      </w:pPr>
      <w:bookmarkStart w:id="1008" w:name="_Toc5976624"/>
      <w:bookmarkStart w:id="1009" w:name="_Toc26477372"/>
      <w:r w:rsidRPr="007C0386">
        <w:rPr>
          <w:rFonts w:ascii="Arial" w:hAnsi="Arial" w:cs="Arial"/>
          <w:b/>
          <w:color w:val="4F81BD" w:themeColor="accent1"/>
          <w:sz w:val="20"/>
          <w:szCs w:val="20"/>
          <w:u w:val="single"/>
          <w:lang w:val="es-ES"/>
          <w:rPrChange w:id="1010" w:author="Carlos Ulloa" w:date="2022-03-04T11:33:00Z">
            <w:rPr>
              <w:rFonts w:ascii="Arial" w:eastAsia="Times New Roman" w:hAnsi="Arial" w:cs="Arial"/>
              <w:b/>
              <w:sz w:val="20"/>
              <w:szCs w:val="20"/>
              <w:u w:val="single"/>
              <w:lang w:val="es-ES" w:eastAsia="es-ES"/>
            </w:rPr>
          </w:rPrChange>
        </w:rPr>
        <w:t>Alimentadores.</w:t>
      </w:r>
      <w:bookmarkEnd w:id="1001"/>
      <w:bookmarkEnd w:id="1008"/>
      <w:bookmarkEnd w:id="1009"/>
    </w:p>
    <w:p w14:paraId="43A6A57A" w14:textId="77777777" w:rsidR="00233795" w:rsidRPr="007C0386" w:rsidRDefault="00233795" w:rsidP="00233795">
      <w:pPr>
        <w:rPr>
          <w:rFonts w:ascii="Arial" w:hAnsi="Arial" w:cs="Arial"/>
          <w:color w:val="4F81BD" w:themeColor="accent1"/>
          <w:sz w:val="20"/>
          <w:szCs w:val="20"/>
          <w:rPrChange w:id="1011" w:author="Carlos Ulloa" w:date="2022-03-04T11:33:00Z">
            <w:rPr>
              <w:rFonts w:ascii="Arial" w:hAnsi="Arial" w:cs="Arial"/>
              <w:color w:val="000000"/>
              <w:sz w:val="20"/>
              <w:szCs w:val="20"/>
            </w:rPr>
          </w:rPrChange>
        </w:rPr>
      </w:pPr>
      <w:bookmarkStart w:id="1012" w:name="_Toc369250272"/>
      <w:r w:rsidRPr="007C0386">
        <w:rPr>
          <w:rFonts w:ascii="Arial" w:hAnsi="Arial" w:cs="Arial"/>
          <w:color w:val="4F81BD" w:themeColor="accent1"/>
          <w:sz w:val="20"/>
          <w:szCs w:val="20"/>
          <w:rPrChange w:id="1013" w:author="Carlos Ulloa" w:date="2022-03-04T11:33:00Z">
            <w:rPr>
              <w:rFonts w:ascii="Arial" w:hAnsi="Arial" w:cs="Arial"/>
              <w:color w:val="000000"/>
              <w:sz w:val="20"/>
              <w:szCs w:val="20"/>
            </w:rPr>
          </w:rPrChange>
        </w:rPr>
        <w:t>El contratista eléctrico de acuerdo al respectivo proyecto, dejará los alimentadores o sub alimentadores protegidos necesarios para los tableros de esta instalación.</w:t>
      </w:r>
    </w:p>
    <w:p w14:paraId="6B27079E" w14:textId="77777777" w:rsidR="00233795" w:rsidRPr="007C0386" w:rsidRDefault="00233795" w:rsidP="00C6599D">
      <w:pPr>
        <w:pStyle w:val="Prrafodelista"/>
        <w:numPr>
          <w:ilvl w:val="3"/>
          <w:numId w:val="124"/>
        </w:numPr>
        <w:rPr>
          <w:rFonts w:ascii="Arial" w:hAnsi="Arial" w:cs="Arial"/>
          <w:b/>
          <w:color w:val="4F81BD" w:themeColor="accent1"/>
          <w:sz w:val="20"/>
          <w:szCs w:val="20"/>
          <w:u w:val="single"/>
          <w:lang w:val="es-ES"/>
          <w:rPrChange w:id="1014" w:author="Carlos Ulloa" w:date="2022-03-04T11:33:00Z">
            <w:rPr>
              <w:rFonts w:ascii="Arial" w:hAnsi="Arial" w:cs="Arial"/>
              <w:b/>
              <w:sz w:val="20"/>
              <w:szCs w:val="20"/>
              <w:u w:val="single"/>
              <w:lang w:val="es-ES"/>
            </w:rPr>
          </w:rPrChange>
        </w:rPr>
      </w:pPr>
      <w:bookmarkStart w:id="1015" w:name="_Toc5976625"/>
      <w:bookmarkStart w:id="1016" w:name="_Toc26477373"/>
      <w:r w:rsidRPr="007C0386">
        <w:rPr>
          <w:rFonts w:ascii="Arial" w:hAnsi="Arial" w:cs="Arial"/>
          <w:b/>
          <w:color w:val="4F81BD" w:themeColor="accent1"/>
          <w:sz w:val="20"/>
          <w:szCs w:val="20"/>
          <w:u w:val="single"/>
          <w:lang w:val="es-ES"/>
          <w:rPrChange w:id="1017" w:author="Carlos Ulloa" w:date="2022-03-04T11:33:00Z">
            <w:rPr>
              <w:rFonts w:ascii="Arial" w:eastAsia="Times New Roman" w:hAnsi="Arial" w:cs="Arial"/>
              <w:b/>
              <w:sz w:val="20"/>
              <w:szCs w:val="20"/>
              <w:u w:val="single"/>
              <w:lang w:val="es-ES" w:eastAsia="es-ES"/>
            </w:rPr>
          </w:rPrChange>
        </w:rPr>
        <w:t>Tableros</w:t>
      </w:r>
      <w:bookmarkEnd w:id="1012"/>
      <w:bookmarkEnd w:id="1015"/>
      <w:bookmarkEnd w:id="1016"/>
    </w:p>
    <w:p w14:paraId="535C317B" w14:textId="77777777" w:rsidR="00233795" w:rsidRPr="007C0386" w:rsidRDefault="00233795" w:rsidP="00233795">
      <w:pPr>
        <w:rPr>
          <w:rFonts w:ascii="Arial" w:hAnsi="Arial" w:cs="Arial"/>
          <w:color w:val="4F81BD" w:themeColor="accent1"/>
          <w:sz w:val="20"/>
          <w:szCs w:val="20"/>
          <w:rPrChange w:id="1018" w:author="Carlos Ulloa" w:date="2022-03-04T11:33:00Z">
            <w:rPr>
              <w:rFonts w:ascii="Arial" w:hAnsi="Arial" w:cs="Arial"/>
              <w:color w:val="000000"/>
              <w:sz w:val="20"/>
              <w:szCs w:val="20"/>
            </w:rPr>
          </w:rPrChange>
        </w:rPr>
      </w:pPr>
      <w:bookmarkStart w:id="1019" w:name="_Toc369250273"/>
      <w:r w:rsidRPr="007C0386">
        <w:rPr>
          <w:rFonts w:ascii="Arial" w:hAnsi="Arial" w:cs="Arial"/>
          <w:color w:val="4F81BD" w:themeColor="accent1"/>
          <w:sz w:val="20"/>
          <w:szCs w:val="20"/>
          <w:rPrChange w:id="1020" w:author="Carlos Ulloa" w:date="2022-03-04T11:33:00Z">
            <w:rPr>
              <w:rFonts w:ascii="Arial" w:hAnsi="Arial" w:cs="Arial"/>
              <w:color w:val="000000"/>
              <w:sz w:val="20"/>
              <w:szCs w:val="20"/>
            </w:rPr>
          </w:rPrChange>
        </w:rPr>
        <w:t>Este proyecto no contempla tableros eléctricos para el proyecto de climatización.</w:t>
      </w:r>
    </w:p>
    <w:p w14:paraId="12E329E8" w14:textId="77777777" w:rsidR="0069707A" w:rsidRPr="007C0386" w:rsidRDefault="0069707A" w:rsidP="00233795">
      <w:pPr>
        <w:rPr>
          <w:rFonts w:ascii="Arial" w:hAnsi="Arial" w:cs="Arial"/>
          <w:color w:val="4F81BD" w:themeColor="accent1"/>
          <w:sz w:val="20"/>
          <w:szCs w:val="20"/>
          <w:rPrChange w:id="1021" w:author="Carlos Ulloa" w:date="2022-03-04T11:33:00Z">
            <w:rPr>
              <w:rFonts w:ascii="Arial" w:hAnsi="Arial" w:cs="Arial"/>
              <w:color w:val="000000"/>
              <w:sz w:val="20"/>
              <w:szCs w:val="20"/>
            </w:rPr>
          </w:rPrChange>
        </w:rPr>
      </w:pPr>
    </w:p>
    <w:p w14:paraId="2FCB642D" w14:textId="77777777" w:rsidR="00233795" w:rsidRPr="007C0386" w:rsidRDefault="00233795" w:rsidP="00C6599D">
      <w:pPr>
        <w:pStyle w:val="Prrafodelista"/>
        <w:numPr>
          <w:ilvl w:val="3"/>
          <w:numId w:val="124"/>
        </w:numPr>
        <w:rPr>
          <w:rFonts w:ascii="Arial" w:hAnsi="Arial" w:cs="Arial"/>
          <w:b/>
          <w:color w:val="4F81BD" w:themeColor="accent1"/>
          <w:sz w:val="20"/>
          <w:szCs w:val="20"/>
          <w:u w:val="single"/>
          <w:lang w:val="es-ES"/>
          <w:rPrChange w:id="1022" w:author="Carlos Ulloa" w:date="2022-03-04T11:33:00Z">
            <w:rPr>
              <w:rFonts w:ascii="Arial" w:hAnsi="Arial" w:cs="Arial"/>
              <w:b/>
              <w:sz w:val="20"/>
              <w:szCs w:val="20"/>
              <w:u w:val="single"/>
              <w:lang w:val="es-ES"/>
            </w:rPr>
          </w:rPrChange>
        </w:rPr>
      </w:pPr>
      <w:bookmarkStart w:id="1023" w:name="_Toc5976626"/>
      <w:bookmarkStart w:id="1024" w:name="_Toc26477374"/>
      <w:r w:rsidRPr="007C0386">
        <w:rPr>
          <w:rFonts w:ascii="Arial" w:hAnsi="Arial" w:cs="Arial"/>
          <w:b/>
          <w:color w:val="4F81BD" w:themeColor="accent1"/>
          <w:sz w:val="20"/>
          <w:szCs w:val="20"/>
          <w:u w:val="single"/>
          <w:lang w:val="es-ES"/>
          <w:rPrChange w:id="1025" w:author="Carlos Ulloa" w:date="2022-03-04T11:33:00Z">
            <w:rPr>
              <w:rFonts w:ascii="Arial" w:eastAsia="Times New Roman" w:hAnsi="Arial" w:cs="Arial"/>
              <w:b/>
              <w:sz w:val="20"/>
              <w:szCs w:val="20"/>
              <w:u w:val="single"/>
              <w:lang w:val="es-ES" w:eastAsia="es-ES"/>
            </w:rPr>
          </w:rPrChange>
        </w:rPr>
        <w:t>Canalización y alambrado.</w:t>
      </w:r>
      <w:bookmarkEnd w:id="1019"/>
      <w:bookmarkEnd w:id="1023"/>
      <w:bookmarkEnd w:id="1024"/>
    </w:p>
    <w:p w14:paraId="28CEE359" w14:textId="77777777" w:rsidR="00233795" w:rsidRPr="007C0386" w:rsidRDefault="00233795" w:rsidP="00233795">
      <w:pPr>
        <w:rPr>
          <w:rFonts w:ascii="Arial" w:hAnsi="Arial" w:cs="Arial"/>
          <w:color w:val="4F81BD" w:themeColor="accent1"/>
          <w:sz w:val="20"/>
          <w:szCs w:val="20"/>
          <w:rPrChange w:id="1026"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27" w:author="Carlos Ulloa" w:date="2022-03-04T11:33:00Z">
            <w:rPr>
              <w:rFonts w:ascii="Arial" w:hAnsi="Arial" w:cs="Arial"/>
              <w:color w:val="000000"/>
              <w:sz w:val="20"/>
              <w:szCs w:val="20"/>
            </w:rPr>
          </w:rPrChange>
        </w:rPr>
        <w:t xml:space="preserve">Las canalizaciones a emplear serán las siguientes, debiendo coordinarse en su concepto y construcción con proyecto eléctrico, el que deberá consultarse: </w:t>
      </w:r>
      <w:r w:rsidRPr="007C0386">
        <w:rPr>
          <w:rFonts w:ascii="Arial" w:hAnsi="Arial" w:cs="Arial"/>
          <w:b/>
          <w:color w:val="4F81BD" w:themeColor="accent1"/>
          <w:sz w:val="20"/>
          <w:szCs w:val="20"/>
          <w:rPrChange w:id="1028" w:author="Carlos Ulloa" w:date="2022-03-04T11:33:00Z">
            <w:rPr>
              <w:rFonts w:ascii="Arial" w:hAnsi="Arial" w:cs="Arial"/>
              <w:b/>
              <w:color w:val="000000"/>
              <w:sz w:val="20"/>
              <w:szCs w:val="20"/>
            </w:rPr>
          </w:rPrChange>
        </w:rPr>
        <w:t>Acero  galvanizado,  según  ANSI  C80.1,  para  canalizaciones  de  climatización, fuerza, alumbrado tanto embutidas como a  la vista, en ambientes intemperie y al interior de los edificios</w:t>
      </w:r>
      <w:r w:rsidRPr="007C0386">
        <w:rPr>
          <w:rFonts w:ascii="Arial" w:hAnsi="Arial" w:cs="Arial"/>
          <w:color w:val="4F81BD" w:themeColor="accent1"/>
          <w:sz w:val="20"/>
          <w:szCs w:val="20"/>
          <w:rPrChange w:id="1029" w:author="Carlos Ulloa" w:date="2022-03-04T11:33:00Z">
            <w:rPr>
              <w:rFonts w:ascii="Arial" w:hAnsi="Arial" w:cs="Arial"/>
              <w:color w:val="000000"/>
              <w:sz w:val="20"/>
              <w:szCs w:val="20"/>
            </w:rPr>
          </w:rPrChange>
        </w:rPr>
        <w:t>, como canalización base; conduit flexible con cubierta en PVC o tubo flexible de aluminio, en el tramo de conexión final a un motor u otro equipo susceptible de vibraciones, o alguna solución alternativa equivalente.</w:t>
      </w:r>
    </w:p>
    <w:p w14:paraId="23F48E5F" w14:textId="77777777" w:rsidR="00233795" w:rsidRPr="007C0386" w:rsidRDefault="00233795" w:rsidP="00233795">
      <w:pPr>
        <w:rPr>
          <w:rFonts w:ascii="Arial" w:hAnsi="Arial" w:cs="Arial"/>
          <w:color w:val="4F81BD" w:themeColor="accent1"/>
          <w:sz w:val="20"/>
          <w:szCs w:val="20"/>
          <w:rPrChange w:id="1030" w:author="Carlos Ulloa" w:date="2022-03-04T11:33:00Z">
            <w:rPr>
              <w:rFonts w:ascii="Arial" w:hAnsi="Arial" w:cs="Arial"/>
              <w:color w:val="000000"/>
              <w:sz w:val="20"/>
              <w:szCs w:val="20"/>
            </w:rPr>
          </w:rPrChange>
        </w:rPr>
      </w:pPr>
    </w:p>
    <w:p w14:paraId="78069F76" w14:textId="77777777" w:rsidR="00233795" w:rsidRPr="007C0386" w:rsidRDefault="00233795" w:rsidP="00233795">
      <w:pPr>
        <w:rPr>
          <w:rFonts w:ascii="Arial" w:hAnsi="Arial" w:cs="Arial"/>
          <w:color w:val="4F81BD" w:themeColor="accent1"/>
          <w:sz w:val="20"/>
          <w:szCs w:val="20"/>
          <w:rPrChange w:id="1031"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32" w:author="Carlos Ulloa" w:date="2022-03-04T11:33:00Z">
            <w:rPr>
              <w:rFonts w:ascii="Arial" w:hAnsi="Arial" w:cs="Arial"/>
              <w:color w:val="000000"/>
              <w:sz w:val="20"/>
              <w:szCs w:val="20"/>
            </w:rPr>
          </w:rPrChange>
        </w:rPr>
        <w:t>El alambrado de fuerza será en cobre de cubierta termo plástica tipo EVA, de 2.5 mm2 sección mínima.</w:t>
      </w:r>
    </w:p>
    <w:p w14:paraId="3120609D" w14:textId="77777777" w:rsidR="00233795" w:rsidRPr="007C0386" w:rsidRDefault="00233795" w:rsidP="00233795">
      <w:pPr>
        <w:rPr>
          <w:rFonts w:ascii="Arial" w:hAnsi="Arial" w:cs="Arial"/>
          <w:color w:val="4F81BD" w:themeColor="accent1"/>
          <w:sz w:val="20"/>
          <w:szCs w:val="20"/>
          <w:rPrChange w:id="1033" w:author="Carlos Ulloa" w:date="2022-03-04T11:33:00Z">
            <w:rPr>
              <w:rFonts w:ascii="Arial" w:hAnsi="Arial" w:cs="Arial"/>
              <w:color w:val="000000"/>
              <w:sz w:val="20"/>
              <w:szCs w:val="20"/>
            </w:rPr>
          </w:rPrChange>
        </w:rPr>
      </w:pPr>
    </w:p>
    <w:p w14:paraId="42272C7E" w14:textId="77777777" w:rsidR="00233795" w:rsidRPr="007C0386" w:rsidRDefault="00233795" w:rsidP="00233795">
      <w:pPr>
        <w:rPr>
          <w:rFonts w:ascii="Arial" w:hAnsi="Arial" w:cs="Arial"/>
          <w:color w:val="4F81BD" w:themeColor="accent1"/>
          <w:sz w:val="20"/>
          <w:szCs w:val="20"/>
          <w:rPrChange w:id="1034"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35" w:author="Carlos Ulloa" w:date="2022-03-04T11:33:00Z">
            <w:rPr>
              <w:rFonts w:ascii="Arial" w:hAnsi="Arial" w:cs="Arial"/>
              <w:color w:val="000000"/>
              <w:sz w:val="20"/>
              <w:szCs w:val="20"/>
            </w:rPr>
          </w:rPrChange>
        </w:rPr>
        <w:t>El alambrado de control será en cobre de cubierta termo plástica, tipo EVA, de 1.5 mm2 sección mínima.</w:t>
      </w:r>
    </w:p>
    <w:p w14:paraId="73E2C638" w14:textId="77777777" w:rsidR="00233795" w:rsidRPr="007C0386" w:rsidRDefault="00233795" w:rsidP="00233795">
      <w:pPr>
        <w:rPr>
          <w:rFonts w:ascii="Arial" w:hAnsi="Arial" w:cs="Arial"/>
          <w:color w:val="4F81BD" w:themeColor="accent1"/>
          <w:sz w:val="20"/>
          <w:szCs w:val="20"/>
          <w:rPrChange w:id="1036" w:author="Carlos Ulloa" w:date="2022-03-04T11:33:00Z">
            <w:rPr>
              <w:rFonts w:ascii="Arial" w:hAnsi="Arial" w:cs="Arial"/>
              <w:color w:val="000000"/>
              <w:sz w:val="20"/>
              <w:szCs w:val="20"/>
            </w:rPr>
          </w:rPrChange>
        </w:rPr>
      </w:pPr>
    </w:p>
    <w:p w14:paraId="5DDB5A7D" w14:textId="77777777" w:rsidR="00233795" w:rsidRPr="007C0386" w:rsidRDefault="00233795" w:rsidP="0069707A">
      <w:pPr>
        <w:rPr>
          <w:rFonts w:ascii="Arial" w:hAnsi="Arial" w:cs="Arial"/>
          <w:b/>
          <w:color w:val="4F81BD" w:themeColor="accent1"/>
          <w:sz w:val="20"/>
          <w:szCs w:val="20"/>
          <w:rPrChange w:id="1037" w:author="Carlos Ulloa" w:date="2022-03-04T11:33:00Z">
            <w:rPr>
              <w:rFonts w:ascii="Arial" w:hAnsi="Arial" w:cs="Arial"/>
              <w:b/>
              <w:sz w:val="20"/>
              <w:szCs w:val="20"/>
            </w:rPr>
          </w:rPrChange>
        </w:rPr>
      </w:pPr>
      <w:bookmarkStart w:id="1038" w:name="_Toc5976627"/>
      <w:bookmarkStart w:id="1039" w:name="_Toc26477375"/>
      <w:r w:rsidRPr="007C0386">
        <w:rPr>
          <w:rFonts w:ascii="Arial" w:hAnsi="Arial" w:cs="Arial"/>
          <w:b/>
          <w:color w:val="4F81BD" w:themeColor="accent1"/>
          <w:sz w:val="20"/>
          <w:szCs w:val="20"/>
          <w:rPrChange w:id="1040" w:author="Carlos Ulloa" w:date="2022-03-04T11:33:00Z">
            <w:rPr>
              <w:rFonts w:ascii="Arial" w:hAnsi="Arial" w:cs="Arial"/>
              <w:b/>
              <w:sz w:val="20"/>
              <w:szCs w:val="20"/>
            </w:rPr>
          </w:rPrChange>
        </w:rPr>
        <w:t>Contratista eléctrico:</w:t>
      </w:r>
      <w:bookmarkEnd w:id="1038"/>
      <w:bookmarkEnd w:id="1039"/>
    </w:p>
    <w:p w14:paraId="432B48E6"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41"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42" w:author="Carlos Ulloa" w:date="2022-03-04T11:33:00Z">
            <w:rPr>
              <w:rFonts w:ascii="Arial" w:eastAsia="Times New Roman" w:hAnsi="Arial" w:cs="Arial"/>
              <w:color w:val="000000"/>
              <w:sz w:val="20"/>
              <w:szCs w:val="20"/>
              <w:lang w:val="es-CL" w:eastAsia="es-ES"/>
            </w:rPr>
          </w:rPrChange>
        </w:rPr>
        <w:t>Arranque eléctrico protegido en cubiertas del edificio.</w:t>
      </w:r>
    </w:p>
    <w:p w14:paraId="6E987113"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43"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44" w:author="Carlos Ulloa" w:date="2022-03-04T11:33:00Z">
            <w:rPr>
              <w:rFonts w:ascii="Arial" w:eastAsia="Times New Roman" w:hAnsi="Arial" w:cs="Arial"/>
              <w:color w:val="000000"/>
              <w:sz w:val="20"/>
              <w:szCs w:val="20"/>
              <w:lang w:val="es-CL" w:eastAsia="es-ES"/>
            </w:rPr>
          </w:rPrChange>
        </w:rPr>
        <w:t>Arranques eléctricos protegidos con cajas de distribución eléctrica junto a cada equipo Fancoil.</w:t>
      </w:r>
    </w:p>
    <w:p w14:paraId="6936D7B7"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45"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46" w:author="Carlos Ulloa" w:date="2022-03-04T11:33:00Z">
            <w:rPr>
              <w:rFonts w:ascii="Arial" w:eastAsia="Times New Roman" w:hAnsi="Arial" w:cs="Arial"/>
              <w:color w:val="000000"/>
              <w:sz w:val="20"/>
              <w:szCs w:val="20"/>
              <w:lang w:val="es-CL" w:eastAsia="es-ES"/>
            </w:rPr>
          </w:rPrChange>
        </w:rPr>
        <w:t>Canalizado y cableado desde tablero eléctrico ubicado en cubierta, a cada ventilador (VIN, VEX) ubicado en cubierta.</w:t>
      </w:r>
    </w:p>
    <w:p w14:paraId="77FE8462"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47"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48" w:author="Carlos Ulloa" w:date="2022-03-04T11:33:00Z">
            <w:rPr>
              <w:rFonts w:ascii="Arial" w:eastAsia="Times New Roman" w:hAnsi="Arial" w:cs="Arial"/>
              <w:color w:val="000000"/>
              <w:sz w:val="20"/>
              <w:szCs w:val="20"/>
              <w:lang w:val="es-CL" w:eastAsia="es-ES"/>
            </w:rPr>
          </w:rPrChange>
        </w:rPr>
        <w:t>Arranque eléctrico a un costado de ventiladores de inyección de aire fresco y ventilador de extracción de aire.</w:t>
      </w:r>
    </w:p>
    <w:p w14:paraId="7A299BEF"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49"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50" w:author="Carlos Ulloa" w:date="2022-03-04T11:33:00Z">
            <w:rPr>
              <w:rFonts w:ascii="Arial" w:eastAsia="Times New Roman" w:hAnsi="Arial" w:cs="Arial"/>
              <w:color w:val="000000"/>
              <w:sz w:val="20"/>
              <w:szCs w:val="20"/>
              <w:lang w:val="es-CL" w:eastAsia="es-ES"/>
            </w:rPr>
          </w:rPrChange>
        </w:rPr>
        <w:t>Canalización enlauchadas para termostatos ambientes.</w:t>
      </w:r>
    </w:p>
    <w:p w14:paraId="2950153D"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51"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52" w:author="Carlos Ulloa" w:date="2022-03-04T11:33:00Z">
            <w:rPr>
              <w:rFonts w:ascii="Arial" w:eastAsia="Times New Roman" w:hAnsi="Arial" w:cs="Arial"/>
              <w:color w:val="000000"/>
              <w:sz w:val="20"/>
              <w:szCs w:val="20"/>
              <w:lang w:val="es-CL" w:eastAsia="es-ES"/>
            </w:rPr>
          </w:rPrChange>
        </w:rPr>
        <w:t>Canalización y enlauchado entre unidades interiores y unidades exteriores de equipos Split.</w:t>
      </w:r>
    </w:p>
    <w:p w14:paraId="004B90EB" w14:textId="77777777" w:rsidR="00233795" w:rsidRPr="007C0386" w:rsidRDefault="00233795" w:rsidP="0069707A">
      <w:pPr>
        <w:rPr>
          <w:rFonts w:ascii="Arial" w:hAnsi="Arial" w:cs="Arial"/>
          <w:b/>
          <w:color w:val="4F81BD" w:themeColor="accent1"/>
          <w:sz w:val="20"/>
          <w:szCs w:val="20"/>
          <w:rPrChange w:id="1053" w:author="Carlos Ulloa" w:date="2022-03-04T11:33:00Z">
            <w:rPr>
              <w:rFonts w:ascii="Arial" w:hAnsi="Arial" w:cs="Arial"/>
              <w:b/>
              <w:sz w:val="20"/>
              <w:szCs w:val="20"/>
            </w:rPr>
          </w:rPrChange>
        </w:rPr>
      </w:pPr>
      <w:bookmarkStart w:id="1054" w:name="_Toc5976628"/>
      <w:bookmarkStart w:id="1055" w:name="_Toc26477376"/>
      <w:r w:rsidRPr="007C0386">
        <w:rPr>
          <w:rFonts w:ascii="Arial" w:hAnsi="Arial" w:cs="Arial"/>
          <w:b/>
          <w:color w:val="4F81BD" w:themeColor="accent1"/>
          <w:sz w:val="20"/>
          <w:szCs w:val="20"/>
          <w:rPrChange w:id="1056" w:author="Carlos Ulloa" w:date="2022-03-04T11:33:00Z">
            <w:rPr>
              <w:rFonts w:ascii="Arial" w:hAnsi="Arial" w:cs="Arial"/>
              <w:b/>
              <w:sz w:val="20"/>
              <w:szCs w:val="20"/>
            </w:rPr>
          </w:rPrChange>
        </w:rPr>
        <w:t>Contratista climatización:</w:t>
      </w:r>
      <w:bookmarkEnd w:id="1054"/>
      <w:bookmarkEnd w:id="1055"/>
    </w:p>
    <w:p w14:paraId="6E032CFC"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57"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58" w:author="Carlos Ulloa" w:date="2022-03-04T11:33:00Z">
            <w:rPr>
              <w:rFonts w:ascii="Arial" w:eastAsia="Times New Roman" w:hAnsi="Arial" w:cs="Arial"/>
              <w:color w:val="000000"/>
              <w:sz w:val="20"/>
              <w:szCs w:val="20"/>
              <w:lang w:val="es-CL" w:eastAsia="es-ES"/>
            </w:rPr>
          </w:rPrChange>
        </w:rPr>
        <w:t>Suministro e instalación de tableros eléctricos.</w:t>
      </w:r>
    </w:p>
    <w:p w14:paraId="0AE1A06F"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59"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60" w:author="Carlos Ulloa" w:date="2022-03-04T11:33:00Z">
            <w:rPr>
              <w:rFonts w:ascii="Arial" w:eastAsia="Times New Roman" w:hAnsi="Arial" w:cs="Arial"/>
              <w:color w:val="000000"/>
              <w:sz w:val="20"/>
              <w:szCs w:val="20"/>
              <w:lang w:val="es-CL" w:eastAsia="es-ES"/>
            </w:rPr>
          </w:rPrChange>
        </w:rPr>
        <w:t>Canalización y cableado de fuerza desde arranque dejado por eléctrico, hasta Chillers.</w:t>
      </w:r>
    </w:p>
    <w:p w14:paraId="0CD47EF2"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61"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62" w:author="Carlos Ulloa" w:date="2022-03-04T11:33:00Z">
            <w:rPr>
              <w:rFonts w:ascii="Arial" w:eastAsia="Times New Roman" w:hAnsi="Arial" w:cs="Arial"/>
              <w:color w:val="000000"/>
              <w:sz w:val="20"/>
              <w:szCs w:val="20"/>
              <w:lang w:val="es-CL" w:eastAsia="es-ES"/>
            </w:rPr>
          </w:rPrChange>
        </w:rPr>
        <w:t>Suministro y montaje interruptor de paso para ventilador de inyección de aire y ventilador de extracción.</w:t>
      </w:r>
    </w:p>
    <w:p w14:paraId="4F16BB5E"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63"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64" w:author="Carlos Ulloa" w:date="2022-03-04T11:33:00Z">
            <w:rPr>
              <w:rFonts w:ascii="Arial" w:eastAsia="Times New Roman" w:hAnsi="Arial" w:cs="Arial"/>
              <w:color w:val="000000"/>
              <w:sz w:val="20"/>
              <w:szCs w:val="20"/>
              <w:lang w:val="es-CL" w:eastAsia="es-ES"/>
            </w:rPr>
          </w:rPrChange>
        </w:rPr>
        <w:t>Cableado de termostatos ambientes.</w:t>
      </w:r>
    </w:p>
    <w:p w14:paraId="361EDA7E"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65"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66" w:author="Carlos Ulloa" w:date="2022-03-04T11:33:00Z">
            <w:rPr>
              <w:rFonts w:ascii="Arial" w:eastAsia="Times New Roman" w:hAnsi="Arial" w:cs="Arial"/>
              <w:color w:val="000000"/>
              <w:sz w:val="20"/>
              <w:szCs w:val="20"/>
              <w:lang w:val="es-CL" w:eastAsia="es-ES"/>
            </w:rPr>
          </w:rPrChange>
        </w:rPr>
        <w:t>Cableado de control entre unidades interiores y unidad exterior equipos Split.</w:t>
      </w:r>
    </w:p>
    <w:p w14:paraId="58B0E957" w14:textId="77777777" w:rsidR="00233795" w:rsidRPr="007C0386" w:rsidRDefault="00233795" w:rsidP="003E7D60">
      <w:pPr>
        <w:pStyle w:val="Prrafodelista"/>
        <w:numPr>
          <w:ilvl w:val="0"/>
          <w:numId w:val="34"/>
        </w:numPr>
        <w:spacing w:after="200" w:line="276" w:lineRule="auto"/>
        <w:jc w:val="both"/>
        <w:rPr>
          <w:rFonts w:ascii="Arial" w:hAnsi="Arial" w:cs="Arial"/>
          <w:color w:val="4F81BD" w:themeColor="accent1"/>
          <w:sz w:val="20"/>
          <w:szCs w:val="20"/>
          <w:rPrChange w:id="1067" w:author="Carlos Ulloa" w:date="2022-03-04T11:33:00Z">
            <w:rPr>
              <w:rFonts w:ascii="Arial" w:hAnsi="Arial" w:cs="Arial"/>
              <w:color w:val="000000"/>
              <w:sz w:val="20"/>
              <w:szCs w:val="20"/>
            </w:rPr>
          </w:rPrChange>
        </w:rPr>
      </w:pPr>
      <w:r w:rsidRPr="007C0386">
        <w:rPr>
          <w:rFonts w:ascii="Arial" w:hAnsi="Arial" w:cs="Arial"/>
          <w:color w:val="4F81BD" w:themeColor="accent1"/>
          <w:sz w:val="20"/>
          <w:szCs w:val="20"/>
          <w:rPrChange w:id="1068" w:author="Carlos Ulloa" w:date="2022-03-04T11:33:00Z">
            <w:rPr>
              <w:rFonts w:ascii="Arial" w:eastAsia="Times New Roman" w:hAnsi="Arial" w:cs="Arial"/>
              <w:color w:val="000000"/>
              <w:sz w:val="20"/>
              <w:szCs w:val="20"/>
              <w:lang w:val="es-CL" w:eastAsia="es-ES"/>
            </w:rPr>
          </w:rPrChange>
        </w:rPr>
        <w:t>Montaje de termostatos.</w:t>
      </w:r>
    </w:p>
    <w:p w14:paraId="15F49915" w14:textId="77777777" w:rsidR="00233795" w:rsidRPr="007C0386" w:rsidRDefault="00233795" w:rsidP="00233795">
      <w:pPr>
        <w:pStyle w:val="Prrafodelista"/>
        <w:rPr>
          <w:rFonts w:ascii="Arial" w:hAnsi="Arial" w:cs="Arial"/>
          <w:color w:val="4F81BD" w:themeColor="accent1"/>
          <w:sz w:val="20"/>
          <w:szCs w:val="20"/>
          <w:rPrChange w:id="1069" w:author="Carlos Ulloa" w:date="2022-03-04T11:33:00Z">
            <w:rPr>
              <w:rFonts w:ascii="Arial" w:hAnsi="Arial" w:cs="Arial"/>
              <w:color w:val="000000"/>
              <w:sz w:val="20"/>
              <w:szCs w:val="20"/>
            </w:rPr>
          </w:rPrChange>
        </w:rPr>
      </w:pPr>
    </w:p>
    <w:p w14:paraId="73E68E0E" w14:textId="77777777" w:rsidR="001F55E5" w:rsidRPr="007C0386" w:rsidRDefault="001F55E5">
      <w:pPr>
        <w:jc w:val="left"/>
        <w:rPr>
          <w:rFonts w:ascii="Arial" w:hAnsi="Arial" w:cs="Arial"/>
          <w:b/>
          <w:color w:val="4F81BD" w:themeColor="accent1"/>
          <w:sz w:val="20"/>
          <w:szCs w:val="20"/>
        </w:rPr>
      </w:pPr>
      <w:bookmarkStart w:id="1070" w:name="_Toc5976629"/>
      <w:bookmarkStart w:id="1071" w:name="_Toc26477377"/>
    </w:p>
    <w:p w14:paraId="63A17260" w14:textId="4648BC1E" w:rsidR="00233795" w:rsidRPr="007C0386" w:rsidRDefault="00233795" w:rsidP="007C0386">
      <w:pPr>
        <w:jc w:val="left"/>
        <w:rPr>
          <w:rFonts w:ascii="Arial" w:hAnsi="Arial" w:cs="Arial"/>
          <w:b/>
          <w:color w:val="4F81BD" w:themeColor="accent1"/>
          <w:sz w:val="20"/>
          <w:szCs w:val="20"/>
          <w:rPrChange w:id="1072" w:author="Carlos Ulloa" w:date="2022-03-04T11:33:00Z">
            <w:rPr>
              <w:rFonts w:ascii="Arial" w:hAnsi="Arial" w:cs="Arial"/>
              <w:b/>
              <w:sz w:val="20"/>
              <w:szCs w:val="20"/>
            </w:rPr>
          </w:rPrChange>
        </w:rPr>
      </w:pPr>
      <w:r w:rsidRPr="007C0386">
        <w:rPr>
          <w:rFonts w:ascii="Arial" w:hAnsi="Arial" w:cs="Arial"/>
          <w:b/>
          <w:color w:val="4F81BD" w:themeColor="accent1"/>
          <w:sz w:val="20"/>
          <w:szCs w:val="20"/>
          <w:rPrChange w:id="1073" w:author="Carlos Ulloa" w:date="2022-03-04T11:33:00Z">
            <w:rPr>
              <w:rFonts w:ascii="Arial" w:hAnsi="Arial" w:cs="Arial"/>
              <w:b/>
              <w:sz w:val="20"/>
              <w:szCs w:val="20"/>
            </w:rPr>
          </w:rPrChange>
        </w:rPr>
        <w:t>PRUEBAS Y PUESTA EN SERVICIO.</w:t>
      </w:r>
      <w:bookmarkEnd w:id="1070"/>
      <w:bookmarkEnd w:id="1071"/>
    </w:p>
    <w:p w14:paraId="43ADAC1C" w14:textId="77777777" w:rsidR="00233795" w:rsidRPr="007C0386" w:rsidRDefault="00233795" w:rsidP="0069707A">
      <w:pPr>
        <w:rPr>
          <w:rFonts w:ascii="Arial" w:hAnsi="Arial" w:cs="Arial"/>
          <w:b/>
          <w:color w:val="4F81BD" w:themeColor="accent1"/>
          <w:sz w:val="20"/>
          <w:szCs w:val="20"/>
          <w:rPrChange w:id="1074" w:author="Carlos Ulloa" w:date="2022-03-04T11:33:00Z">
            <w:rPr>
              <w:rFonts w:ascii="Arial" w:hAnsi="Arial" w:cs="Arial"/>
              <w:b/>
              <w:sz w:val="20"/>
              <w:szCs w:val="20"/>
            </w:rPr>
          </w:rPrChange>
        </w:rPr>
      </w:pPr>
      <w:bookmarkStart w:id="1075" w:name="_Toc5976630"/>
      <w:bookmarkStart w:id="1076" w:name="_Toc26477378"/>
      <w:r w:rsidRPr="007C0386">
        <w:rPr>
          <w:rFonts w:ascii="Arial" w:hAnsi="Arial" w:cs="Arial"/>
          <w:b/>
          <w:color w:val="4F81BD" w:themeColor="accent1"/>
          <w:sz w:val="20"/>
          <w:szCs w:val="20"/>
          <w:rPrChange w:id="1077" w:author="Carlos Ulloa" w:date="2022-03-04T11:33:00Z">
            <w:rPr>
              <w:rFonts w:ascii="Arial" w:hAnsi="Arial" w:cs="Arial"/>
              <w:b/>
              <w:sz w:val="20"/>
              <w:szCs w:val="20"/>
            </w:rPr>
          </w:rPrChange>
        </w:rPr>
        <w:t>General.</w:t>
      </w:r>
      <w:bookmarkEnd w:id="1075"/>
      <w:bookmarkEnd w:id="1076"/>
    </w:p>
    <w:p w14:paraId="78B082D6" w14:textId="77777777" w:rsidR="00233795" w:rsidRPr="007C0386" w:rsidRDefault="00233795" w:rsidP="00233795">
      <w:pPr>
        <w:rPr>
          <w:rFonts w:ascii="Arial" w:hAnsi="Arial" w:cs="Arial"/>
          <w:color w:val="4F81BD" w:themeColor="accent1"/>
          <w:sz w:val="20"/>
          <w:szCs w:val="20"/>
          <w:rPrChange w:id="107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79" w:author="Carlos Ulloa" w:date="2022-03-04T11:33:00Z">
            <w:rPr>
              <w:rFonts w:ascii="Arial" w:hAnsi="Arial" w:cs="Arial"/>
              <w:sz w:val="20"/>
              <w:szCs w:val="20"/>
            </w:rPr>
          </w:rPrChange>
        </w:rPr>
        <w:t>Todos los elementos y equipos que constituyen las instalaciones de tratamientos ambientales, serán sometidos a las correspondientes pruebas de funcionamiento y operación, con el objeto de verificar su correcta instalación y a la vez comprobar los rendimientos anunciados por los fabricantes y estas especificaciones.</w:t>
      </w:r>
    </w:p>
    <w:p w14:paraId="269855B0" w14:textId="77777777" w:rsidR="00233795" w:rsidRPr="007C0386" w:rsidRDefault="00233795" w:rsidP="0069707A">
      <w:pPr>
        <w:rPr>
          <w:rFonts w:ascii="Arial" w:hAnsi="Arial" w:cs="Arial"/>
          <w:b/>
          <w:color w:val="4F81BD" w:themeColor="accent1"/>
          <w:sz w:val="20"/>
          <w:szCs w:val="20"/>
          <w:rPrChange w:id="1080" w:author="Carlos Ulloa" w:date="2022-03-04T11:33:00Z">
            <w:rPr>
              <w:rFonts w:ascii="Arial" w:hAnsi="Arial" w:cs="Arial"/>
              <w:b/>
              <w:sz w:val="20"/>
              <w:szCs w:val="20"/>
            </w:rPr>
          </w:rPrChange>
        </w:rPr>
      </w:pPr>
      <w:bookmarkStart w:id="1081" w:name="_Toc183583771"/>
      <w:bookmarkStart w:id="1082" w:name="_Toc263938810"/>
      <w:bookmarkStart w:id="1083" w:name="_Toc298752627"/>
      <w:bookmarkStart w:id="1084" w:name="_Toc5976631"/>
      <w:bookmarkStart w:id="1085" w:name="_Toc26477379"/>
      <w:r w:rsidRPr="007C0386">
        <w:rPr>
          <w:rFonts w:ascii="Arial" w:hAnsi="Arial" w:cs="Arial"/>
          <w:b/>
          <w:color w:val="4F81BD" w:themeColor="accent1"/>
          <w:sz w:val="20"/>
          <w:szCs w:val="20"/>
          <w:rPrChange w:id="1086" w:author="Carlos Ulloa" w:date="2022-03-04T11:33:00Z">
            <w:rPr>
              <w:rFonts w:ascii="Arial" w:hAnsi="Arial" w:cs="Arial"/>
              <w:b/>
              <w:sz w:val="20"/>
              <w:szCs w:val="20"/>
            </w:rPr>
          </w:rPrChange>
        </w:rPr>
        <w:t>Operación de los Equipos:</w:t>
      </w:r>
      <w:bookmarkEnd w:id="1081"/>
      <w:bookmarkEnd w:id="1082"/>
      <w:bookmarkEnd w:id="1083"/>
      <w:bookmarkEnd w:id="1084"/>
      <w:bookmarkEnd w:id="1085"/>
    </w:p>
    <w:p w14:paraId="3D1C03D9" w14:textId="77777777" w:rsidR="00233795" w:rsidRPr="007C0386" w:rsidRDefault="00233795" w:rsidP="00233795">
      <w:pPr>
        <w:rPr>
          <w:rFonts w:ascii="Arial" w:hAnsi="Arial" w:cs="Arial"/>
          <w:color w:val="4F81BD" w:themeColor="accent1"/>
          <w:sz w:val="20"/>
          <w:szCs w:val="20"/>
          <w:rPrChange w:id="108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88" w:author="Carlos Ulloa" w:date="2022-03-04T11:33:00Z">
            <w:rPr>
              <w:rFonts w:ascii="Arial" w:hAnsi="Arial" w:cs="Arial"/>
              <w:sz w:val="20"/>
              <w:szCs w:val="20"/>
            </w:rPr>
          </w:rPrChange>
        </w:rPr>
        <w:t>El contratista operará los equipos por el período de una semana, contado desde la Recepción provisoria. Durante este período corregirá todas las fallas que se detecten por parte del personal  propio o del cliente.</w:t>
      </w:r>
    </w:p>
    <w:p w14:paraId="76CC7D89" w14:textId="77777777" w:rsidR="00233795" w:rsidRPr="007C0386" w:rsidRDefault="00233795" w:rsidP="00233795">
      <w:pPr>
        <w:rPr>
          <w:rFonts w:ascii="Arial" w:hAnsi="Arial" w:cs="Arial"/>
          <w:color w:val="4F81BD" w:themeColor="accent1"/>
          <w:sz w:val="20"/>
          <w:szCs w:val="20"/>
          <w:rPrChange w:id="108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90" w:author="Carlos Ulloa" w:date="2022-03-04T11:33:00Z">
            <w:rPr>
              <w:rFonts w:ascii="Arial" w:hAnsi="Arial" w:cs="Arial"/>
              <w:sz w:val="20"/>
              <w:szCs w:val="20"/>
            </w:rPr>
          </w:rPrChange>
        </w:rPr>
        <w:t>Durante este período el contratista entrenará a personal del cliente en la operación del sistema, llevará registros detallados en todas las temperaturas medidas (tanto en termómetros como en termostatos) y de todas las presiones.</w:t>
      </w:r>
    </w:p>
    <w:p w14:paraId="1DF8EB94" w14:textId="77777777" w:rsidR="00233795" w:rsidRPr="007C0386" w:rsidRDefault="00233795" w:rsidP="0069707A">
      <w:pPr>
        <w:rPr>
          <w:rFonts w:ascii="Arial" w:hAnsi="Arial" w:cs="Arial"/>
          <w:b/>
          <w:color w:val="4F81BD" w:themeColor="accent1"/>
          <w:sz w:val="20"/>
          <w:szCs w:val="20"/>
          <w:rPrChange w:id="1091" w:author="Carlos Ulloa" w:date="2022-03-04T11:33:00Z">
            <w:rPr>
              <w:rFonts w:ascii="Arial" w:hAnsi="Arial" w:cs="Arial"/>
              <w:b/>
              <w:sz w:val="20"/>
              <w:szCs w:val="20"/>
            </w:rPr>
          </w:rPrChange>
        </w:rPr>
      </w:pPr>
      <w:bookmarkStart w:id="1092" w:name="_Toc5976632"/>
      <w:bookmarkStart w:id="1093" w:name="_Toc26477380"/>
      <w:r w:rsidRPr="007C0386">
        <w:rPr>
          <w:rFonts w:ascii="Arial" w:hAnsi="Arial" w:cs="Arial"/>
          <w:b/>
          <w:color w:val="4F81BD" w:themeColor="accent1"/>
          <w:sz w:val="20"/>
          <w:szCs w:val="20"/>
          <w:rPrChange w:id="1094" w:author="Carlos Ulloa" w:date="2022-03-04T11:33:00Z">
            <w:rPr>
              <w:rFonts w:ascii="Arial" w:hAnsi="Arial" w:cs="Arial"/>
              <w:b/>
              <w:sz w:val="20"/>
              <w:szCs w:val="20"/>
            </w:rPr>
          </w:rPrChange>
        </w:rPr>
        <w:t>Garantía de los equipos suministrados y trabajos realizados.</w:t>
      </w:r>
      <w:bookmarkEnd w:id="1092"/>
      <w:bookmarkEnd w:id="1093"/>
    </w:p>
    <w:p w14:paraId="71725B83" w14:textId="77777777" w:rsidR="00233795" w:rsidRPr="007C0386" w:rsidRDefault="00233795" w:rsidP="00233795">
      <w:pPr>
        <w:rPr>
          <w:rFonts w:ascii="Arial" w:hAnsi="Arial" w:cs="Arial"/>
          <w:color w:val="4F81BD" w:themeColor="accent1"/>
          <w:sz w:val="20"/>
          <w:szCs w:val="20"/>
          <w:rPrChange w:id="109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96" w:author="Carlos Ulloa" w:date="2022-03-04T11:33:00Z">
            <w:rPr>
              <w:rFonts w:ascii="Arial" w:hAnsi="Arial" w:cs="Arial"/>
              <w:sz w:val="20"/>
              <w:szCs w:val="20"/>
            </w:rPr>
          </w:rPrChange>
        </w:rPr>
        <w:t xml:space="preserve">El contratista deberá garantizar los equipos y su instalación por un periodo de un año, contados desde la recepción conforme del sistema por parte de la ITO, la que será coincidente con la recepción provisoria conforme de la edificación.  </w:t>
      </w:r>
    </w:p>
    <w:p w14:paraId="4B2DAD1F" w14:textId="77777777" w:rsidR="00233795" w:rsidRPr="007C0386" w:rsidRDefault="00233795" w:rsidP="00233795">
      <w:pPr>
        <w:rPr>
          <w:rFonts w:ascii="Arial" w:hAnsi="Arial" w:cs="Arial"/>
          <w:color w:val="4F81BD" w:themeColor="accent1"/>
          <w:sz w:val="20"/>
          <w:szCs w:val="20"/>
          <w:rPrChange w:id="109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098" w:author="Carlos Ulloa" w:date="2022-03-04T11:33:00Z">
            <w:rPr>
              <w:rFonts w:ascii="Arial" w:hAnsi="Arial" w:cs="Arial"/>
              <w:sz w:val="20"/>
              <w:szCs w:val="20"/>
            </w:rPr>
          </w:rPrChange>
        </w:rPr>
        <w:t xml:space="preserve">Cualquier anomalía o defecto en la instalación, o en los equipos será de responsabilidad exclusiva del contratista, y deberá reparar, remplazar o reponer, a su costo.  </w:t>
      </w:r>
    </w:p>
    <w:p w14:paraId="325753E8" w14:textId="77777777" w:rsidR="00233795" w:rsidRPr="007C0386" w:rsidRDefault="00233795" w:rsidP="00233795">
      <w:pPr>
        <w:rPr>
          <w:rFonts w:ascii="Arial" w:hAnsi="Arial" w:cs="Arial"/>
          <w:color w:val="4F81BD" w:themeColor="accent1"/>
          <w:sz w:val="20"/>
          <w:szCs w:val="20"/>
          <w:rPrChange w:id="1099"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00" w:author="Carlos Ulloa" w:date="2022-03-04T11:33:00Z">
            <w:rPr>
              <w:rFonts w:ascii="Arial" w:hAnsi="Arial" w:cs="Arial"/>
              <w:sz w:val="20"/>
              <w:szCs w:val="20"/>
            </w:rPr>
          </w:rPrChange>
        </w:rPr>
        <w:t>Sin perjuicio de esto, la instalación debe ser revisada y certificada en diferentes etapas de construcción, por una entidad independiente del instalador, como proyectistas independientes  de reconocida trayectoria o empresas de ingeniería de la especialidad de climatización.</w:t>
      </w:r>
    </w:p>
    <w:p w14:paraId="5B3AB65C" w14:textId="77777777" w:rsidR="00233795" w:rsidRPr="007C0386" w:rsidRDefault="00233795" w:rsidP="0069707A">
      <w:pPr>
        <w:rPr>
          <w:rFonts w:ascii="Arial" w:hAnsi="Arial" w:cs="Arial"/>
          <w:b/>
          <w:color w:val="4F81BD" w:themeColor="accent1"/>
          <w:sz w:val="20"/>
          <w:szCs w:val="20"/>
          <w:rPrChange w:id="1101" w:author="Carlos Ulloa" w:date="2022-03-04T11:33:00Z">
            <w:rPr>
              <w:rFonts w:ascii="Arial" w:hAnsi="Arial" w:cs="Arial"/>
              <w:b/>
              <w:sz w:val="20"/>
              <w:szCs w:val="20"/>
            </w:rPr>
          </w:rPrChange>
        </w:rPr>
      </w:pPr>
      <w:bookmarkStart w:id="1102" w:name="_Toc183583772"/>
      <w:bookmarkStart w:id="1103" w:name="_Toc263938811"/>
      <w:bookmarkStart w:id="1104" w:name="_Toc298752628"/>
      <w:bookmarkStart w:id="1105" w:name="_Toc5976633"/>
      <w:bookmarkStart w:id="1106" w:name="_Toc26477381"/>
      <w:r w:rsidRPr="007C0386">
        <w:rPr>
          <w:rFonts w:ascii="Arial" w:hAnsi="Arial" w:cs="Arial"/>
          <w:b/>
          <w:color w:val="4F81BD" w:themeColor="accent1"/>
          <w:sz w:val="20"/>
          <w:szCs w:val="20"/>
          <w:rPrChange w:id="1107" w:author="Carlos Ulloa" w:date="2022-03-04T11:33:00Z">
            <w:rPr>
              <w:rFonts w:ascii="Arial" w:hAnsi="Arial" w:cs="Arial"/>
              <w:b/>
              <w:sz w:val="20"/>
              <w:szCs w:val="20"/>
            </w:rPr>
          </w:rPrChange>
        </w:rPr>
        <w:t>Supervisión:</w:t>
      </w:r>
      <w:bookmarkEnd w:id="1102"/>
      <w:bookmarkEnd w:id="1103"/>
      <w:bookmarkEnd w:id="1104"/>
      <w:bookmarkEnd w:id="1105"/>
      <w:bookmarkEnd w:id="1106"/>
    </w:p>
    <w:p w14:paraId="7672C168" w14:textId="77777777" w:rsidR="00233795" w:rsidRPr="007C0386" w:rsidRDefault="00233795" w:rsidP="00233795">
      <w:pPr>
        <w:rPr>
          <w:rFonts w:ascii="Arial" w:hAnsi="Arial" w:cs="Arial"/>
          <w:color w:val="4F81BD" w:themeColor="accent1"/>
          <w:sz w:val="20"/>
          <w:szCs w:val="20"/>
          <w:rPrChange w:id="110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09" w:author="Carlos Ulloa" w:date="2022-03-04T11:33:00Z">
            <w:rPr>
              <w:rFonts w:ascii="Arial" w:hAnsi="Arial" w:cs="Arial"/>
              <w:sz w:val="20"/>
              <w:szCs w:val="20"/>
            </w:rPr>
          </w:rPrChange>
        </w:rPr>
        <w:t>El contratista mantendrá un profesional idóneo a cargo de la obra.</w:t>
      </w:r>
    </w:p>
    <w:p w14:paraId="2B72B8C1" w14:textId="77777777" w:rsidR="00233795" w:rsidRPr="007C0386" w:rsidRDefault="00233795" w:rsidP="00233795">
      <w:pPr>
        <w:rPr>
          <w:rFonts w:ascii="Arial" w:hAnsi="Arial" w:cs="Arial"/>
          <w:color w:val="4F81BD" w:themeColor="accent1"/>
          <w:sz w:val="20"/>
          <w:szCs w:val="20"/>
          <w:rPrChange w:id="111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11" w:author="Carlos Ulloa" w:date="2022-03-04T11:33:00Z">
            <w:rPr>
              <w:rFonts w:ascii="Arial" w:hAnsi="Arial" w:cs="Arial"/>
              <w:sz w:val="20"/>
              <w:szCs w:val="20"/>
            </w:rPr>
          </w:rPrChange>
        </w:rPr>
        <w:t>Este profesional tendrá suficiente experiencia y responsabilidad como para resolver los problemas habituales, tanto técnicos como administrativos que se presenten.</w:t>
      </w:r>
    </w:p>
    <w:p w14:paraId="6B269542" w14:textId="77777777" w:rsidR="009B7799" w:rsidRPr="007C0386" w:rsidRDefault="009B7799" w:rsidP="00233795">
      <w:pPr>
        <w:rPr>
          <w:rFonts w:ascii="Arial" w:hAnsi="Arial" w:cs="Arial"/>
          <w:color w:val="4F81BD" w:themeColor="accent1"/>
          <w:sz w:val="20"/>
          <w:szCs w:val="20"/>
          <w:rPrChange w:id="1112" w:author="Carlos Ulloa" w:date="2022-03-04T11:33:00Z">
            <w:rPr>
              <w:rFonts w:ascii="Arial" w:hAnsi="Arial" w:cs="Arial"/>
              <w:sz w:val="20"/>
              <w:szCs w:val="20"/>
            </w:rPr>
          </w:rPrChange>
        </w:rPr>
      </w:pPr>
    </w:p>
    <w:p w14:paraId="4238FA51" w14:textId="77777777" w:rsidR="00233795" w:rsidRPr="007C0386" w:rsidRDefault="00233795" w:rsidP="0069707A">
      <w:pPr>
        <w:rPr>
          <w:rFonts w:ascii="Arial" w:hAnsi="Arial" w:cs="Arial"/>
          <w:b/>
          <w:color w:val="4F81BD" w:themeColor="accent1"/>
          <w:sz w:val="20"/>
          <w:szCs w:val="20"/>
          <w:rPrChange w:id="1113" w:author="Carlos Ulloa" w:date="2022-03-04T11:33:00Z">
            <w:rPr>
              <w:rFonts w:ascii="Arial" w:hAnsi="Arial" w:cs="Arial"/>
              <w:b/>
              <w:sz w:val="20"/>
              <w:szCs w:val="20"/>
            </w:rPr>
          </w:rPrChange>
        </w:rPr>
      </w:pPr>
      <w:bookmarkStart w:id="1114" w:name="_Toc183583773"/>
      <w:bookmarkStart w:id="1115" w:name="_Toc263938812"/>
      <w:bookmarkStart w:id="1116" w:name="_Toc298752629"/>
      <w:bookmarkStart w:id="1117" w:name="_Toc5976634"/>
      <w:bookmarkStart w:id="1118" w:name="_Toc26477382"/>
      <w:r w:rsidRPr="007C0386">
        <w:rPr>
          <w:rFonts w:ascii="Arial" w:hAnsi="Arial" w:cs="Arial"/>
          <w:b/>
          <w:color w:val="4F81BD" w:themeColor="accent1"/>
          <w:sz w:val="20"/>
          <w:szCs w:val="20"/>
          <w:rPrChange w:id="1119" w:author="Carlos Ulloa" w:date="2022-03-04T11:33:00Z">
            <w:rPr>
              <w:rFonts w:ascii="Arial" w:hAnsi="Arial" w:cs="Arial"/>
              <w:b/>
              <w:sz w:val="20"/>
              <w:szCs w:val="20"/>
            </w:rPr>
          </w:rPrChange>
        </w:rPr>
        <w:t>Mano de Obra</w:t>
      </w:r>
      <w:bookmarkEnd w:id="1114"/>
      <w:bookmarkEnd w:id="1115"/>
      <w:bookmarkEnd w:id="1116"/>
      <w:bookmarkEnd w:id="1117"/>
      <w:bookmarkEnd w:id="1118"/>
    </w:p>
    <w:p w14:paraId="1EE7BA4A" w14:textId="77777777" w:rsidR="00233795" w:rsidRPr="007C0386" w:rsidRDefault="00233795" w:rsidP="00233795">
      <w:pPr>
        <w:rPr>
          <w:rFonts w:ascii="Arial" w:hAnsi="Arial" w:cs="Arial"/>
          <w:color w:val="4F81BD" w:themeColor="accent1"/>
          <w:sz w:val="20"/>
          <w:szCs w:val="20"/>
          <w:rPrChange w:id="112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21" w:author="Carlos Ulloa" w:date="2022-03-04T11:33:00Z">
            <w:rPr>
              <w:rFonts w:ascii="Arial" w:hAnsi="Arial" w:cs="Arial"/>
              <w:sz w:val="20"/>
              <w:szCs w:val="20"/>
            </w:rPr>
          </w:rPrChange>
        </w:rPr>
        <w:t>La mano de obra que se utilice para la instalación y montaje del sistema deberá ser de primera calidad.</w:t>
      </w:r>
    </w:p>
    <w:p w14:paraId="3AE25996" w14:textId="77777777" w:rsidR="009B7799" w:rsidRPr="007C0386" w:rsidRDefault="009B7799" w:rsidP="00233795">
      <w:pPr>
        <w:rPr>
          <w:rFonts w:ascii="Arial" w:hAnsi="Arial" w:cs="Arial"/>
          <w:color w:val="4F81BD" w:themeColor="accent1"/>
          <w:sz w:val="20"/>
          <w:szCs w:val="20"/>
          <w:rPrChange w:id="1122" w:author="Carlos Ulloa" w:date="2022-03-04T11:33:00Z">
            <w:rPr>
              <w:rFonts w:ascii="Arial" w:hAnsi="Arial" w:cs="Arial"/>
              <w:sz w:val="20"/>
              <w:szCs w:val="20"/>
            </w:rPr>
          </w:rPrChange>
        </w:rPr>
      </w:pPr>
    </w:p>
    <w:p w14:paraId="1893ABE2" w14:textId="77777777" w:rsidR="00233795" w:rsidRPr="007C0386" w:rsidRDefault="00233795" w:rsidP="00233795">
      <w:pPr>
        <w:rPr>
          <w:rFonts w:ascii="Arial" w:hAnsi="Arial" w:cs="Arial"/>
          <w:color w:val="4F81BD" w:themeColor="accent1"/>
          <w:sz w:val="20"/>
          <w:szCs w:val="20"/>
          <w:rPrChange w:id="1123"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24" w:author="Carlos Ulloa" w:date="2022-03-04T11:33:00Z">
            <w:rPr>
              <w:rFonts w:ascii="Arial" w:hAnsi="Arial" w:cs="Arial"/>
              <w:sz w:val="20"/>
              <w:szCs w:val="20"/>
            </w:rPr>
          </w:rPrChange>
        </w:rPr>
        <w:t xml:space="preserve">Será responsabilidad del proyectista y/o contratista oferente coordinar visitas a terreno, las que sean necesarias, con el fin de visualizar las condiciones de las obras y los alcances necesarios de su oferta.  </w:t>
      </w:r>
    </w:p>
    <w:p w14:paraId="7435AF27" w14:textId="77777777" w:rsidR="00233795" w:rsidRPr="007C0386" w:rsidRDefault="00233795" w:rsidP="00233795">
      <w:pPr>
        <w:rPr>
          <w:rFonts w:ascii="Arial" w:hAnsi="Arial" w:cs="Arial"/>
          <w:color w:val="4F81BD" w:themeColor="accent1"/>
          <w:sz w:val="20"/>
          <w:szCs w:val="20"/>
          <w:rPrChange w:id="1125"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26" w:author="Carlos Ulloa" w:date="2022-03-04T11:33:00Z">
            <w:rPr>
              <w:rFonts w:ascii="Arial" w:hAnsi="Arial" w:cs="Arial"/>
              <w:sz w:val="20"/>
              <w:szCs w:val="20"/>
            </w:rPr>
          </w:rPrChange>
        </w:rPr>
        <w:t xml:space="preserve">El contratista debe considerar también todos los costos asociados a charlas de puesta en marcha y funcionamiento de los sistemas con visitas a terreno para los usuarios directos del equipamiento. </w:t>
      </w:r>
    </w:p>
    <w:p w14:paraId="4A8D51E5" w14:textId="77777777" w:rsidR="00233795" w:rsidRPr="007C0386" w:rsidRDefault="00233795" w:rsidP="00233795">
      <w:pPr>
        <w:rPr>
          <w:rFonts w:ascii="Arial" w:hAnsi="Arial" w:cs="Arial"/>
          <w:color w:val="4F81BD" w:themeColor="accent1"/>
          <w:sz w:val="20"/>
          <w:szCs w:val="20"/>
          <w:rPrChange w:id="1127"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28" w:author="Carlos Ulloa" w:date="2022-03-04T11:33:00Z">
            <w:rPr>
              <w:rFonts w:ascii="Arial" w:hAnsi="Arial" w:cs="Arial"/>
              <w:sz w:val="20"/>
              <w:szCs w:val="20"/>
            </w:rPr>
          </w:rPrChange>
        </w:rPr>
        <w:t xml:space="preserve">Como requisito excluyente las propuestas se deberán entregar un listado de repuestos de capital (stock) y sus precios, para uso suficiente mínimo de un año.  </w:t>
      </w:r>
    </w:p>
    <w:p w14:paraId="2A8B993B" w14:textId="77777777" w:rsidR="00233795" w:rsidRPr="007C0386" w:rsidRDefault="00233795" w:rsidP="0069707A">
      <w:pPr>
        <w:rPr>
          <w:rFonts w:ascii="Arial" w:hAnsi="Arial" w:cs="Arial"/>
          <w:b/>
          <w:color w:val="4F81BD" w:themeColor="accent1"/>
          <w:sz w:val="20"/>
          <w:szCs w:val="20"/>
          <w:rPrChange w:id="1129" w:author="Carlos Ulloa" w:date="2022-03-04T11:33:00Z">
            <w:rPr>
              <w:rFonts w:ascii="Arial" w:hAnsi="Arial" w:cs="Arial"/>
              <w:b/>
              <w:sz w:val="20"/>
              <w:szCs w:val="20"/>
            </w:rPr>
          </w:rPrChange>
        </w:rPr>
      </w:pPr>
      <w:bookmarkStart w:id="1130" w:name="_Toc5976636"/>
      <w:bookmarkStart w:id="1131" w:name="_Toc26477384"/>
      <w:r w:rsidRPr="007C0386">
        <w:rPr>
          <w:rFonts w:ascii="Arial" w:hAnsi="Arial" w:cs="Arial"/>
          <w:b/>
          <w:color w:val="4F81BD" w:themeColor="accent1"/>
          <w:sz w:val="20"/>
          <w:szCs w:val="20"/>
          <w:rPrChange w:id="1132" w:author="Carlos Ulloa" w:date="2022-03-04T11:33:00Z">
            <w:rPr>
              <w:rFonts w:ascii="Arial" w:hAnsi="Arial" w:cs="Arial"/>
              <w:b/>
              <w:sz w:val="20"/>
              <w:szCs w:val="20"/>
            </w:rPr>
          </w:rPrChange>
        </w:rPr>
        <w:t>Mantención.</w:t>
      </w:r>
      <w:bookmarkEnd w:id="1130"/>
      <w:bookmarkEnd w:id="1131"/>
    </w:p>
    <w:p w14:paraId="48823A82" w14:textId="77777777" w:rsidR="009B7799" w:rsidRPr="007C0386" w:rsidRDefault="009B7799" w:rsidP="0069707A">
      <w:pPr>
        <w:rPr>
          <w:rFonts w:ascii="Arial" w:hAnsi="Arial" w:cs="Arial"/>
          <w:b/>
          <w:color w:val="4F81BD" w:themeColor="accent1"/>
          <w:sz w:val="20"/>
          <w:szCs w:val="20"/>
          <w:rPrChange w:id="1133" w:author="Carlos Ulloa" w:date="2022-03-04T11:33:00Z">
            <w:rPr>
              <w:rFonts w:ascii="Arial" w:hAnsi="Arial" w:cs="Arial"/>
              <w:b/>
              <w:sz w:val="20"/>
              <w:szCs w:val="20"/>
            </w:rPr>
          </w:rPrChange>
        </w:rPr>
      </w:pPr>
    </w:p>
    <w:p w14:paraId="470B7168" w14:textId="77777777" w:rsidR="00233795" w:rsidRPr="007C0386" w:rsidRDefault="00233795" w:rsidP="00233795">
      <w:pPr>
        <w:rPr>
          <w:rFonts w:ascii="Arial" w:hAnsi="Arial" w:cs="Arial"/>
          <w:color w:val="4F81BD" w:themeColor="accent1"/>
          <w:sz w:val="20"/>
          <w:szCs w:val="20"/>
          <w:rPrChange w:id="1134"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35" w:author="Carlos Ulloa" w:date="2022-03-04T11:33:00Z">
            <w:rPr>
              <w:rFonts w:ascii="Arial" w:hAnsi="Arial" w:cs="Arial"/>
              <w:sz w:val="20"/>
              <w:szCs w:val="20"/>
            </w:rPr>
          </w:rPrChange>
        </w:rPr>
        <w:t>Además deberá entregar plan de mantenimiento de las instalaciones con sus respectivos precios.</w:t>
      </w:r>
    </w:p>
    <w:p w14:paraId="1D0A7701" w14:textId="77777777" w:rsidR="00233795" w:rsidRPr="007C0386" w:rsidRDefault="00233795" w:rsidP="00233795">
      <w:pPr>
        <w:rPr>
          <w:rFonts w:ascii="Arial" w:hAnsi="Arial" w:cs="Arial"/>
          <w:color w:val="4F81BD" w:themeColor="accent1"/>
          <w:sz w:val="20"/>
          <w:szCs w:val="20"/>
          <w:rPrChange w:id="1136"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37" w:author="Carlos Ulloa" w:date="2022-03-04T11:33:00Z">
            <w:rPr>
              <w:rFonts w:ascii="Arial" w:hAnsi="Arial" w:cs="Arial"/>
              <w:sz w:val="20"/>
              <w:szCs w:val="20"/>
            </w:rPr>
          </w:rPrChange>
        </w:rPr>
        <w:t xml:space="preserve">Debe asignarse un responsable por parte del Propietario para la mantención de los sistemas, pudiendo ser una empresa especializada externa, o personal interno del Propietario. </w:t>
      </w:r>
    </w:p>
    <w:p w14:paraId="35841B22" w14:textId="77777777" w:rsidR="00233795" w:rsidRPr="007C0386" w:rsidRDefault="00233795" w:rsidP="003E7D60">
      <w:pPr>
        <w:pStyle w:val="Prrafodelista"/>
        <w:numPr>
          <w:ilvl w:val="0"/>
          <w:numId w:val="38"/>
        </w:numPr>
        <w:spacing w:after="200" w:line="276" w:lineRule="auto"/>
        <w:jc w:val="both"/>
        <w:rPr>
          <w:rFonts w:ascii="Arial" w:hAnsi="Arial" w:cs="Arial"/>
          <w:color w:val="4F81BD" w:themeColor="accent1"/>
          <w:sz w:val="20"/>
          <w:szCs w:val="20"/>
          <w:rPrChange w:id="1138"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39" w:author="Carlos Ulloa" w:date="2022-03-04T11:33:00Z">
            <w:rPr>
              <w:rFonts w:ascii="Arial" w:eastAsia="Times New Roman" w:hAnsi="Arial" w:cs="Arial"/>
              <w:sz w:val="20"/>
              <w:szCs w:val="20"/>
              <w:lang w:val="es-CL" w:eastAsia="es-ES"/>
            </w:rPr>
          </w:rPrChange>
        </w:rPr>
        <w:t xml:space="preserve">En cualquier caso, la calificación técnica del profesional responsable será acorde con la complejidad y volumen de los sistemas de este proyecto. </w:t>
      </w:r>
    </w:p>
    <w:p w14:paraId="2811C2EA" w14:textId="77777777" w:rsidR="00233795" w:rsidRPr="007C0386" w:rsidRDefault="00233795" w:rsidP="003E7D60">
      <w:pPr>
        <w:pStyle w:val="Prrafodelista"/>
        <w:numPr>
          <w:ilvl w:val="0"/>
          <w:numId w:val="38"/>
        </w:numPr>
        <w:spacing w:after="200" w:line="276" w:lineRule="auto"/>
        <w:jc w:val="both"/>
        <w:rPr>
          <w:rFonts w:ascii="Arial" w:hAnsi="Arial" w:cs="Arial"/>
          <w:color w:val="4F81BD" w:themeColor="accent1"/>
          <w:sz w:val="20"/>
          <w:szCs w:val="20"/>
          <w:rPrChange w:id="1140"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41" w:author="Carlos Ulloa" w:date="2022-03-04T11:33:00Z">
            <w:rPr>
              <w:rFonts w:ascii="Arial" w:eastAsia="Times New Roman" w:hAnsi="Arial" w:cs="Arial"/>
              <w:sz w:val="20"/>
              <w:szCs w:val="20"/>
              <w:lang w:val="es-CL" w:eastAsia="es-ES"/>
            </w:rPr>
          </w:rPrChange>
        </w:rPr>
        <w:t xml:space="preserve">La documentación de mantención deberá conservarse ordenada y fácilmente accesible, consultando: planos y especificaciones técnicas de  este proyecto, instrucciones de mantención del Instalador y de los proveedores de equipamiento, libro-bitácora, programa de mantenimiento ya sea de la empresa contratada o del Propietario,  y otros documentos pertinentes. </w:t>
      </w:r>
    </w:p>
    <w:p w14:paraId="4C6F637F" w14:textId="77777777" w:rsidR="00233795" w:rsidRPr="007C0386" w:rsidRDefault="00233795" w:rsidP="003E7D60">
      <w:pPr>
        <w:pStyle w:val="Prrafodelista"/>
        <w:numPr>
          <w:ilvl w:val="0"/>
          <w:numId w:val="38"/>
        </w:numPr>
        <w:spacing w:after="200" w:line="276" w:lineRule="auto"/>
        <w:jc w:val="both"/>
        <w:rPr>
          <w:rFonts w:ascii="Arial" w:hAnsi="Arial" w:cs="Arial"/>
          <w:color w:val="4F81BD" w:themeColor="accent1"/>
          <w:sz w:val="20"/>
          <w:szCs w:val="20"/>
          <w:rPrChange w:id="1142" w:author="Carlos Ulloa" w:date="2022-03-04T11:33:00Z">
            <w:rPr>
              <w:rFonts w:ascii="Arial" w:hAnsi="Arial" w:cs="Arial"/>
              <w:sz w:val="20"/>
              <w:szCs w:val="20"/>
            </w:rPr>
          </w:rPrChange>
        </w:rPr>
      </w:pPr>
      <w:r w:rsidRPr="007C0386">
        <w:rPr>
          <w:rFonts w:ascii="Arial" w:hAnsi="Arial" w:cs="Arial"/>
          <w:color w:val="4F81BD" w:themeColor="accent1"/>
          <w:sz w:val="20"/>
          <w:szCs w:val="20"/>
          <w:rPrChange w:id="1143" w:author="Carlos Ulloa" w:date="2022-03-04T11:33:00Z">
            <w:rPr>
              <w:rFonts w:ascii="Arial" w:eastAsia="Times New Roman" w:hAnsi="Arial" w:cs="Arial"/>
              <w:sz w:val="20"/>
              <w:szCs w:val="20"/>
              <w:lang w:val="es-CL" w:eastAsia="es-ES"/>
            </w:rPr>
          </w:rPrChange>
        </w:rPr>
        <w:t xml:space="preserve">El libro-bitácora de mantenimiento cubrirá cada pieza de equipo y sus motores, registrando cada intervención realizada (mantención preventiva, mantención correctiva, diagnóstico de falla, repuestos, etc.). </w:t>
      </w:r>
    </w:p>
    <w:p w14:paraId="6848ECD4" w14:textId="77777777" w:rsidR="00233795" w:rsidRDefault="00233795" w:rsidP="003E7D60">
      <w:pPr>
        <w:pStyle w:val="Prrafodelista"/>
        <w:numPr>
          <w:ilvl w:val="0"/>
          <w:numId w:val="38"/>
        </w:numPr>
        <w:spacing w:after="200" w:line="276" w:lineRule="auto"/>
        <w:jc w:val="both"/>
        <w:rPr>
          <w:rFonts w:ascii="Arial" w:hAnsi="Arial" w:cs="Arial"/>
          <w:color w:val="4F81BD" w:themeColor="accent1"/>
          <w:sz w:val="20"/>
          <w:szCs w:val="20"/>
        </w:rPr>
      </w:pPr>
      <w:r w:rsidRPr="007C0386">
        <w:rPr>
          <w:rFonts w:ascii="Arial" w:hAnsi="Arial" w:cs="Arial"/>
          <w:color w:val="4F81BD" w:themeColor="accent1"/>
          <w:sz w:val="20"/>
          <w:szCs w:val="20"/>
          <w:rPrChange w:id="1144" w:author="Carlos Ulloa" w:date="2022-03-04T11:33:00Z">
            <w:rPr>
              <w:rFonts w:ascii="Arial" w:eastAsia="Times New Roman" w:hAnsi="Arial" w:cs="Arial"/>
              <w:sz w:val="20"/>
              <w:szCs w:val="20"/>
              <w:lang w:val="es-CL" w:eastAsia="es-ES"/>
            </w:rPr>
          </w:rPrChange>
        </w:rPr>
        <w:t>El programa de mantenimiento detallará la frecuencia (mensual, semestral, anual) y alcance de cada labor de mantención, para cada tipo de equipo</w:t>
      </w:r>
    </w:p>
    <w:p w14:paraId="6F65AAA7" w14:textId="77777777" w:rsidR="007C0386" w:rsidRDefault="007C0386" w:rsidP="007C0386">
      <w:pPr>
        <w:spacing w:after="200" w:line="276" w:lineRule="auto"/>
        <w:rPr>
          <w:rFonts w:ascii="Arial" w:hAnsi="Arial" w:cs="Arial"/>
          <w:color w:val="4F81BD" w:themeColor="accent1"/>
          <w:sz w:val="20"/>
          <w:szCs w:val="20"/>
        </w:rPr>
      </w:pPr>
    </w:p>
    <w:p w14:paraId="56D2D246" w14:textId="77777777" w:rsidR="007C0386" w:rsidRDefault="007C0386" w:rsidP="007C0386">
      <w:pPr>
        <w:spacing w:after="200" w:line="276" w:lineRule="auto"/>
        <w:rPr>
          <w:rFonts w:ascii="Arial" w:hAnsi="Arial" w:cs="Arial"/>
          <w:color w:val="4F81BD" w:themeColor="accent1"/>
          <w:sz w:val="20"/>
          <w:szCs w:val="20"/>
        </w:rPr>
      </w:pPr>
    </w:p>
    <w:p w14:paraId="686E6157" w14:textId="77777777" w:rsidR="007C0386" w:rsidRPr="007C0386" w:rsidRDefault="007C0386" w:rsidP="007C0386">
      <w:pPr>
        <w:jc w:val="left"/>
        <w:rPr>
          <w:rFonts w:ascii="Arial" w:hAnsi="Arial" w:cs="Arial"/>
          <w:b/>
          <w:color w:val="4F81BD" w:themeColor="accent1"/>
          <w:sz w:val="20"/>
          <w:szCs w:val="20"/>
        </w:rPr>
      </w:pPr>
      <w:r w:rsidRPr="007C0386">
        <w:rPr>
          <w:rFonts w:ascii="Arial" w:hAnsi="Arial" w:cs="Arial"/>
          <w:b/>
          <w:color w:val="4F81BD" w:themeColor="accent1"/>
          <w:sz w:val="20"/>
          <w:szCs w:val="20"/>
        </w:rPr>
        <w:t>René González Portales</w:t>
      </w:r>
    </w:p>
    <w:p w14:paraId="70D9A3D0" w14:textId="6D992D54" w:rsidR="007C0386" w:rsidRPr="007C0386" w:rsidRDefault="007C0386" w:rsidP="007C0386">
      <w:pPr>
        <w:spacing w:after="200" w:line="276" w:lineRule="auto"/>
        <w:rPr>
          <w:rFonts w:ascii="Arial" w:hAnsi="Arial" w:cs="Arial"/>
          <w:color w:val="4F81BD" w:themeColor="accent1"/>
          <w:sz w:val="20"/>
          <w:szCs w:val="20"/>
        </w:rPr>
      </w:pPr>
      <w:r w:rsidRPr="007C0386">
        <w:rPr>
          <w:rFonts w:ascii="Arial" w:hAnsi="Arial" w:cs="Arial"/>
          <w:b/>
          <w:color w:val="4F81BD" w:themeColor="accent1"/>
          <w:sz w:val="20"/>
          <w:szCs w:val="20"/>
        </w:rPr>
        <w:t>Proyectista Climatización</w:t>
      </w:r>
    </w:p>
    <w:p w14:paraId="1BCCA2DC" w14:textId="77777777" w:rsidR="007C0386" w:rsidRPr="007C0386" w:rsidRDefault="007C0386" w:rsidP="007C0386">
      <w:pPr>
        <w:spacing w:after="200" w:line="276" w:lineRule="auto"/>
        <w:rPr>
          <w:rFonts w:ascii="Arial" w:hAnsi="Arial" w:cs="Arial"/>
          <w:color w:val="4F81BD" w:themeColor="accent1"/>
          <w:sz w:val="20"/>
          <w:szCs w:val="20"/>
          <w:rPrChange w:id="1145" w:author="Carlos Ulloa" w:date="2022-03-04T11:33:00Z">
            <w:rPr>
              <w:rFonts w:ascii="Arial" w:hAnsi="Arial" w:cs="Arial"/>
              <w:sz w:val="20"/>
              <w:szCs w:val="20"/>
            </w:rPr>
          </w:rPrChange>
        </w:rPr>
      </w:pPr>
    </w:p>
    <w:p w14:paraId="2499A30A" w14:textId="77777777" w:rsidR="0073107F" w:rsidRPr="007C0386" w:rsidRDefault="0073107F" w:rsidP="00AF6C77">
      <w:pPr>
        <w:jc w:val="right"/>
        <w:rPr>
          <w:rFonts w:ascii="Arial" w:hAnsi="Arial" w:cs="Arial"/>
          <w:b/>
          <w:color w:val="4F81BD" w:themeColor="accent1"/>
          <w:sz w:val="20"/>
          <w:szCs w:val="20"/>
        </w:rPr>
      </w:pPr>
    </w:p>
    <w:sectPr w:rsidR="0073107F" w:rsidRPr="007C0386" w:rsidSect="00A8084B">
      <w:headerReference w:type="even" r:id="rId9"/>
      <w:footerReference w:type="default" r:id="rId10"/>
      <w:type w:val="continuous"/>
      <w:pgSz w:w="12242" w:h="18722" w:code="258"/>
      <w:pgMar w:top="1418" w:right="1440" w:bottom="1531"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C11DF" w14:textId="77777777" w:rsidR="001F55E5" w:rsidRDefault="001F55E5">
      <w:r>
        <w:separator/>
      </w:r>
    </w:p>
  </w:endnote>
  <w:endnote w:type="continuationSeparator" w:id="0">
    <w:p w14:paraId="4B3F9751" w14:textId="77777777" w:rsidR="001F55E5" w:rsidRDefault="001F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Arial Negrita">
    <w:altName w:val="Arial"/>
    <w:panose1 w:val="020B07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9D4E4" w14:textId="77777777" w:rsidR="001F55E5" w:rsidRDefault="001F55E5">
    <w:pPr>
      <w:pStyle w:val="Piedepgina"/>
      <w:framePr w:wrap="around" w:vAnchor="text" w:hAnchor="page" w:x="10621" w:y="-29"/>
      <w:rPr>
        <w:rStyle w:val="Nmerodepgina"/>
      </w:rPr>
    </w:pPr>
    <w:r>
      <w:rPr>
        <w:rStyle w:val="Nmerodepgina"/>
      </w:rPr>
      <w:fldChar w:fldCharType="begin"/>
    </w:r>
    <w:r>
      <w:rPr>
        <w:rStyle w:val="Nmerodepgina"/>
      </w:rPr>
      <w:instrText xml:space="preserve">PAGE  </w:instrText>
    </w:r>
    <w:r>
      <w:rPr>
        <w:rStyle w:val="Nmerodepgina"/>
      </w:rPr>
      <w:fldChar w:fldCharType="separate"/>
    </w:r>
    <w:r w:rsidR="00BE21B6">
      <w:rPr>
        <w:rStyle w:val="Nmerodepgina"/>
        <w:noProof/>
      </w:rPr>
      <w:t>1</w:t>
    </w:r>
    <w:r>
      <w:rPr>
        <w:rStyle w:val="Nmerodepgina"/>
      </w:rPr>
      <w:fldChar w:fldCharType="end"/>
    </w:r>
  </w:p>
  <w:p w14:paraId="2529199A" w14:textId="77777777" w:rsidR="001F55E5" w:rsidRDefault="001F55E5"/>
  <w:p w14:paraId="34C7FC91" w14:textId="77777777" w:rsidR="001F55E5" w:rsidRDefault="001F55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90F52" w14:textId="77777777" w:rsidR="001F55E5" w:rsidRDefault="001F55E5">
      <w:r>
        <w:separator/>
      </w:r>
    </w:p>
  </w:footnote>
  <w:footnote w:type="continuationSeparator" w:id="0">
    <w:p w14:paraId="003A0669" w14:textId="77777777" w:rsidR="001F55E5" w:rsidRDefault="001F5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5B340" w14:textId="77777777" w:rsidR="001F55E5" w:rsidRDefault="001F55E5"/>
  <w:p w14:paraId="6EFA73E4" w14:textId="77777777" w:rsidR="001F55E5" w:rsidRDefault="001F55E5"/>
  <w:p w14:paraId="193CE346" w14:textId="77777777" w:rsidR="001F55E5" w:rsidRDefault="001F55E5"/>
  <w:p w14:paraId="4FE7A834" w14:textId="77777777" w:rsidR="001F55E5" w:rsidRDefault="001F55E5"/>
  <w:p w14:paraId="052CC071" w14:textId="77777777" w:rsidR="001F55E5" w:rsidRDefault="001F55E5"/>
  <w:p w14:paraId="20DF5198" w14:textId="77777777" w:rsidR="001F55E5" w:rsidRDefault="001F55E5"/>
  <w:p w14:paraId="324A03F2" w14:textId="77777777" w:rsidR="001F55E5" w:rsidRDefault="001F55E5"/>
  <w:p w14:paraId="5C861894" w14:textId="77777777" w:rsidR="001F55E5" w:rsidRDefault="001F55E5"/>
  <w:p w14:paraId="1F69D26A" w14:textId="77777777" w:rsidR="001F55E5" w:rsidRDefault="001F55E5"/>
  <w:p w14:paraId="39B9EE85" w14:textId="77777777" w:rsidR="001F55E5" w:rsidRDefault="001F55E5"/>
  <w:p w14:paraId="2D003F22" w14:textId="77777777" w:rsidR="001F55E5" w:rsidRDefault="001F55E5"/>
  <w:p w14:paraId="7D82B485" w14:textId="77777777" w:rsidR="001F55E5" w:rsidRDefault="001F55E5"/>
  <w:p w14:paraId="1A5442DD" w14:textId="77777777" w:rsidR="001F55E5" w:rsidRDefault="001F55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A21B2"/>
    <w:multiLevelType w:val="hybridMultilevel"/>
    <w:tmpl w:val="01E5437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9"/>
    <w:multiLevelType w:val="multilevel"/>
    <w:tmpl w:val="00000009"/>
    <w:name w:val="WW8Num9"/>
    <w:lvl w:ilvl="0">
      <w:start w:val="1"/>
      <w:numFmt w:val="decimal"/>
      <w:lvlText w:val="%1."/>
      <w:lvlJc w:val="left"/>
      <w:pPr>
        <w:tabs>
          <w:tab w:val="num" w:pos="765"/>
        </w:tabs>
        <w:ind w:left="765" w:hanging="405"/>
      </w:pPr>
      <w:rPr>
        <w:rFonts w:ascii="Verdana" w:hAnsi="Verdana"/>
        <w:sz w:val="20"/>
        <w:szCs w:val="20"/>
      </w:rPr>
    </w:lvl>
    <w:lvl w:ilvl="1">
      <w:start w:val="1"/>
      <w:numFmt w:val="bullet"/>
      <w:lvlText w:val=""/>
      <w:lvlJc w:val="left"/>
      <w:pPr>
        <w:tabs>
          <w:tab w:val="num" w:pos="1440"/>
        </w:tabs>
        <w:ind w:left="1440" w:hanging="360"/>
      </w:pPr>
      <w:rPr>
        <w:rFonts w:ascii="Symbol" w:hAnsi="Symbol"/>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1B"/>
    <w:multiLevelType w:val="singleLevel"/>
    <w:tmpl w:val="0000001B"/>
    <w:lvl w:ilvl="0">
      <w:start w:val="1"/>
      <w:numFmt w:val="bullet"/>
      <w:lvlText w:val=""/>
      <w:lvlJc w:val="left"/>
      <w:pPr>
        <w:tabs>
          <w:tab w:val="num" w:pos="360"/>
        </w:tabs>
        <w:ind w:left="360" w:hanging="360"/>
      </w:pPr>
      <w:rPr>
        <w:rFonts w:ascii="Symbol" w:hAnsi="Symbol"/>
      </w:rPr>
    </w:lvl>
  </w:abstractNum>
  <w:abstractNum w:abstractNumId="5">
    <w:nsid w:val="0000001D"/>
    <w:multiLevelType w:val="singleLevel"/>
    <w:tmpl w:val="0000001D"/>
    <w:name w:val="WW8Num29"/>
    <w:lvl w:ilvl="0">
      <w:numFmt w:val="bullet"/>
      <w:lvlText w:val=""/>
      <w:lvlJc w:val="left"/>
      <w:pPr>
        <w:tabs>
          <w:tab w:val="num" w:pos="0"/>
        </w:tabs>
        <w:ind w:left="1985" w:hanging="284"/>
      </w:pPr>
      <w:rPr>
        <w:rFonts w:ascii="Symbol" w:hAnsi="Symbol"/>
      </w:rPr>
    </w:lvl>
  </w:abstractNum>
  <w:abstractNum w:abstractNumId="6">
    <w:nsid w:val="02BC111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047E7DB0"/>
    <w:multiLevelType w:val="hybridMultilevel"/>
    <w:tmpl w:val="296697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4C07B27"/>
    <w:multiLevelType w:val="hybridMultilevel"/>
    <w:tmpl w:val="C732872E"/>
    <w:lvl w:ilvl="0" w:tplc="04090001">
      <w:start w:val="1"/>
      <w:numFmt w:val="bullet"/>
      <w:lvlText w:val=""/>
      <w:lvlJc w:val="left"/>
      <w:pPr>
        <w:ind w:left="720" w:hanging="360"/>
      </w:pPr>
      <w:rPr>
        <w:rFonts w:ascii="Symbol" w:hAnsi="Symbol" w:hint="default"/>
      </w:rPr>
    </w:lvl>
    <w:lvl w:ilvl="1" w:tplc="8228C676">
      <w:numFmt w:val="bullet"/>
      <w:lvlText w:val="-"/>
      <w:lvlJc w:val="left"/>
      <w:pPr>
        <w:ind w:left="1440" w:hanging="360"/>
      </w:pPr>
      <w:rPr>
        <w:rFonts w:ascii="Arial" w:eastAsia="Times New Roman" w:hAnsi="Aria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051C42C1"/>
    <w:multiLevelType w:val="hybridMultilevel"/>
    <w:tmpl w:val="40FC5B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05A545C8"/>
    <w:multiLevelType w:val="hybridMultilevel"/>
    <w:tmpl w:val="967487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5E141A6"/>
    <w:multiLevelType w:val="hybridMultilevel"/>
    <w:tmpl w:val="65669374"/>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061C044D"/>
    <w:multiLevelType w:val="multilevel"/>
    <w:tmpl w:val="89121740"/>
    <w:lvl w:ilvl="0">
      <w:start w:val="7"/>
      <w:numFmt w:val="decimal"/>
      <w:lvlText w:val="%1"/>
      <w:lvlJc w:val="left"/>
      <w:pPr>
        <w:ind w:hanging="433"/>
      </w:pPr>
      <w:rPr>
        <w:rFonts w:ascii="Arial Narrow" w:eastAsia="Arial Narrow" w:hAnsi="Arial Narrow" w:hint="default"/>
        <w:b/>
        <w:bCs/>
        <w:sz w:val="28"/>
        <w:szCs w:val="28"/>
      </w:rPr>
    </w:lvl>
    <w:lvl w:ilvl="1">
      <w:start w:val="1"/>
      <w:numFmt w:val="decimal"/>
      <w:lvlText w:val="%1.%2"/>
      <w:lvlJc w:val="left"/>
      <w:pPr>
        <w:ind w:hanging="577"/>
      </w:pPr>
      <w:rPr>
        <w:rFonts w:ascii="Arial Narrow" w:eastAsia="Arial Narrow" w:hAnsi="Arial Narrow" w:hint="default"/>
        <w:b/>
        <w:bCs/>
        <w:spacing w:val="-2"/>
        <w:sz w:val="24"/>
        <w:szCs w:val="24"/>
      </w:rPr>
    </w:lvl>
    <w:lvl w:ilvl="2">
      <w:start w:val="1"/>
      <w:numFmt w:val="lowerLetter"/>
      <w:lvlText w:val="%3)"/>
      <w:lvlJc w:val="left"/>
      <w:pPr>
        <w:ind w:hanging="360"/>
      </w:pPr>
      <w:rPr>
        <w:rFonts w:ascii="Arial" w:eastAsia="Arial" w:hAnsi="Arial" w:hint="default"/>
        <w:spacing w:val="1"/>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0748174E"/>
    <w:multiLevelType w:val="hybridMultilevel"/>
    <w:tmpl w:val="A8ECD7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092050B9"/>
    <w:multiLevelType w:val="hybridMultilevel"/>
    <w:tmpl w:val="1B88AB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0A56399B"/>
    <w:multiLevelType w:val="hybridMultilevel"/>
    <w:tmpl w:val="5F4C8514"/>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0DF802EF"/>
    <w:multiLevelType w:val="hybridMultilevel"/>
    <w:tmpl w:val="7D52267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8">
    <w:nsid w:val="0F56066D"/>
    <w:multiLevelType w:val="hybridMultilevel"/>
    <w:tmpl w:val="856AC808"/>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0F990A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10025692"/>
    <w:multiLevelType w:val="singleLevel"/>
    <w:tmpl w:val="0C0A0017"/>
    <w:lvl w:ilvl="0">
      <w:start w:val="1"/>
      <w:numFmt w:val="lowerLetter"/>
      <w:lvlText w:val="%1)"/>
      <w:lvlJc w:val="left"/>
      <w:pPr>
        <w:tabs>
          <w:tab w:val="num" w:pos="360"/>
        </w:tabs>
        <w:ind w:left="360" w:hanging="360"/>
      </w:pPr>
    </w:lvl>
  </w:abstractNum>
  <w:abstractNum w:abstractNumId="21">
    <w:nsid w:val="10055439"/>
    <w:multiLevelType w:val="multilevel"/>
    <w:tmpl w:val="957640C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01C2A8F"/>
    <w:multiLevelType w:val="singleLevel"/>
    <w:tmpl w:val="E43437B2"/>
    <w:lvl w:ilvl="0">
      <w:start w:val="1"/>
      <w:numFmt w:val="lowerLetter"/>
      <w:lvlText w:val="%1)"/>
      <w:legacy w:legacy="1" w:legacySpace="0" w:legacyIndent="680"/>
      <w:lvlJc w:val="left"/>
      <w:pPr>
        <w:ind w:left="708" w:hanging="680"/>
      </w:pPr>
      <w:rPr>
        <w:lang w:val="es-ES"/>
      </w:rPr>
    </w:lvl>
  </w:abstractNum>
  <w:abstractNum w:abstractNumId="23">
    <w:nsid w:val="11A17900"/>
    <w:multiLevelType w:val="hybridMultilevel"/>
    <w:tmpl w:val="AE846F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11BA2ED5"/>
    <w:multiLevelType w:val="hybridMultilevel"/>
    <w:tmpl w:val="B4AA5D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136673D2"/>
    <w:multiLevelType w:val="multilevel"/>
    <w:tmpl w:val="89121740"/>
    <w:lvl w:ilvl="0">
      <w:start w:val="7"/>
      <w:numFmt w:val="decimal"/>
      <w:lvlText w:val="%1"/>
      <w:lvlJc w:val="left"/>
      <w:pPr>
        <w:ind w:hanging="433"/>
      </w:pPr>
      <w:rPr>
        <w:rFonts w:ascii="Arial Narrow" w:eastAsia="Arial Narrow" w:hAnsi="Arial Narrow" w:hint="default"/>
        <w:b/>
        <w:bCs/>
        <w:sz w:val="28"/>
        <w:szCs w:val="28"/>
      </w:rPr>
    </w:lvl>
    <w:lvl w:ilvl="1">
      <w:start w:val="1"/>
      <w:numFmt w:val="decimal"/>
      <w:lvlText w:val="%1.%2"/>
      <w:lvlJc w:val="left"/>
      <w:pPr>
        <w:ind w:hanging="577"/>
      </w:pPr>
      <w:rPr>
        <w:rFonts w:ascii="Arial Narrow" w:eastAsia="Arial Narrow" w:hAnsi="Arial Narrow" w:hint="default"/>
        <w:b/>
        <w:bCs/>
        <w:spacing w:val="-2"/>
        <w:sz w:val="24"/>
        <w:szCs w:val="24"/>
      </w:rPr>
    </w:lvl>
    <w:lvl w:ilvl="2">
      <w:start w:val="1"/>
      <w:numFmt w:val="lowerLetter"/>
      <w:lvlText w:val="%3)"/>
      <w:lvlJc w:val="left"/>
      <w:pPr>
        <w:ind w:hanging="360"/>
      </w:pPr>
      <w:rPr>
        <w:rFonts w:ascii="Arial" w:eastAsia="Arial" w:hAnsi="Arial" w:hint="default"/>
        <w:spacing w:val="1"/>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nsid w:val="14CF0879"/>
    <w:multiLevelType w:val="hybridMultilevel"/>
    <w:tmpl w:val="1ED88F0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14D72235"/>
    <w:multiLevelType w:val="multilevel"/>
    <w:tmpl w:val="6C9C39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6E2027D"/>
    <w:multiLevelType w:val="hybridMultilevel"/>
    <w:tmpl w:val="F9E0AE2C"/>
    <w:lvl w:ilvl="0" w:tplc="1EECB0E0">
      <w:start w:val="2"/>
      <w:numFmt w:val="bullet"/>
      <w:lvlText w:val="-"/>
      <w:lvlJc w:val="left"/>
      <w:pPr>
        <w:ind w:left="786" w:hanging="360"/>
      </w:pPr>
      <w:rPr>
        <w:rFonts w:ascii="Verdana" w:eastAsia="Times New Roman" w:hAnsi="Verdana" w:cs="Times New Roman"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29">
    <w:nsid w:val="189E1DFF"/>
    <w:multiLevelType w:val="hybridMultilevel"/>
    <w:tmpl w:val="E3A4A1FC"/>
    <w:lvl w:ilvl="0" w:tplc="0C0A0001">
      <w:start w:val="1"/>
      <w:numFmt w:val="bullet"/>
      <w:lvlText w:val=""/>
      <w:lvlJc w:val="left"/>
      <w:pPr>
        <w:tabs>
          <w:tab w:val="num" w:pos="720"/>
        </w:tabs>
        <w:ind w:left="720" w:hanging="360"/>
      </w:pPr>
      <w:rPr>
        <w:rFonts w:ascii="Symbol" w:hAnsi="Symbol" w:hint="default"/>
      </w:rPr>
    </w:lvl>
    <w:lvl w:ilvl="1" w:tplc="080A0001"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19A86DE3"/>
    <w:multiLevelType w:val="multilevel"/>
    <w:tmpl w:val="E68AC79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1ABB1CAC"/>
    <w:multiLevelType w:val="multilevel"/>
    <w:tmpl w:val="8CFC2C28"/>
    <w:lvl w:ilvl="0">
      <w:start w:val="22"/>
      <w:numFmt w:val="decimal"/>
      <w:lvlText w:val="%1"/>
      <w:lvlJc w:val="left"/>
      <w:pPr>
        <w:ind w:left="540" w:hanging="540"/>
      </w:pPr>
      <w:rPr>
        <w:rFonts w:hint="default"/>
        <w:u w:val="single"/>
      </w:rPr>
    </w:lvl>
    <w:lvl w:ilvl="1">
      <w:start w:val="1"/>
      <w:numFmt w:val="decimal"/>
      <w:lvlText w:val="%1.%2"/>
      <w:lvlJc w:val="left"/>
      <w:pPr>
        <w:ind w:left="540" w:hanging="540"/>
      </w:pPr>
      <w:rPr>
        <w:rFonts w:hint="default"/>
        <w:u w:val="single"/>
      </w:rPr>
    </w:lvl>
    <w:lvl w:ilvl="2">
      <w:start w:val="1"/>
      <w:numFmt w:val="decimal"/>
      <w:lvlText w:val="%1.%2.%3"/>
      <w:lvlJc w:val="left"/>
      <w:pPr>
        <w:ind w:left="1004"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2">
    <w:nsid w:val="1B7E6CAC"/>
    <w:multiLevelType w:val="hybridMultilevel"/>
    <w:tmpl w:val="9A6CA9AA"/>
    <w:lvl w:ilvl="0" w:tplc="E4BEFC9E">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1BA07587"/>
    <w:multiLevelType w:val="hybridMultilevel"/>
    <w:tmpl w:val="2B8E6CF6"/>
    <w:lvl w:ilvl="0" w:tplc="340A0001">
      <w:start w:val="1"/>
      <w:numFmt w:val="bullet"/>
      <w:lvlText w:val=""/>
      <w:lvlJc w:val="left"/>
      <w:pPr>
        <w:ind w:left="1068" w:hanging="360"/>
      </w:pPr>
      <w:rPr>
        <w:rFonts w:ascii="Symbol" w:hAnsi="Symbol"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4">
    <w:nsid w:val="1BA844F3"/>
    <w:multiLevelType w:val="hybridMultilevel"/>
    <w:tmpl w:val="12CC61BE"/>
    <w:lvl w:ilvl="0" w:tplc="86C24FD6">
      <w:start w:val="1"/>
      <w:numFmt w:val="upperLetter"/>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nsid w:val="220C5275"/>
    <w:multiLevelType w:val="hybridMultilevel"/>
    <w:tmpl w:val="534A9D7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nsid w:val="224C6D82"/>
    <w:multiLevelType w:val="hybridMultilevel"/>
    <w:tmpl w:val="D23CDD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nsid w:val="22F00164"/>
    <w:multiLevelType w:val="hybridMultilevel"/>
    <w:tmpl w:val="986E3CD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23912509"/>
    <w:multiLevelType w:val="hybridMultilevel"/>
    <w:tmpl w:val="00089C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nsid w:val="24F4647A"/>
    <w:multiLevelType w:val="multilevel"/>
    <w:tmpl w:val="97345302"/>
    <w:styleLink w:val="Personalizado"/>
    <w:lvl w:ilvl="0">
      <w:start w:val="1"/>
      <w:numFmt w:val="decimal"/>
      <w:lvlText w:val="%1."/>
      <w:lvlJc w:val="left"/>
      <w:pPr>
        <w:ind w:left="36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6420" w:hanging="1080"/>
      </w:pPr>
      <w:rPr>
        <w:rFonts w:hint="default"/>
      </w:rPr>
    </w:lvl>
    <w:lvl w:ilvl="6">
      <w:start w:val="1"/>
      <w:numFmt w:val="decimal"/>
      <w:isLgl/>
      <w:lvlText w:val="%1.%2.%3.%4.%5.%6.%7"/>
      <w:lvlJc w:val="left"/>
      <w:pPr>
        <w:ind w:left="7848" w:hanging="1440"/>
      </w:pPr>
      <w:rPr>
        <w:rFonts w:hint="default"/>
      </w:rPr>
    </w:lvl>
    <w:lvl w:ilvl="7">
      <w:start w:val="1"/>
      <w:numFmt w:val="decimal"/>
      <w:isLgl/>
      <w:lvlText w:val="%1.%2.%3.%4.%5.%6.%7.%8"/>
      <w:lvlJc w:val="left"/>
      <w:pPr>
        <w:ind w:left="8916" w:hanging="1440"/>
      </w:pPr>
      <w:rPr>
        <w:rFonts w:hint="default"/>
      </w:rPr>
    </w:lvl>
    <w:lvl w:ilvl="8">
      <w:start w:val="1"/>
      <w:numFmt w:val="decimal"/>
      <w:isLgl/>
      <w:lvlText w:val="%1.%2.%3.%4.%5.%6.%7.%8.%9"/>
      <w:lvlJc w:val="left"/>
      <w:pPr>
        <w:ind w:left="9984" w:hanging="1440"/>
      </w:pPr>
      <w:rPr>
        <w:rFonts w:hint="default"/>
      </w:rPr>
    </w:lvl>
  </w:abstractNum>
  <w:abstractNum w:abstractNumId="40">
    <w:nsid w:val="25532D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25CC40B4"/>
    <w:multiLevelType w:val="hybridMultilevel"/>
    <w:tmpl w:val="EF8447C2"/>
    <w:lvl w:ilvl="0" w:tplc="2DF69294">
      <w:start w:val="1"/>
      <w:numFmt w:val="bullet"/>
      <w:lvlText w:val="•"/>
      <w:lvlJc w:val="left"/>
      <w:pPr>
        <w:ind w:hanging="360"/>
      </w:pPr>
      <w:rPr>
        <w:rFonts w:ascii="Arial" w:eastAsia="Arial" w:hAnsi="Arial" w:hint="default"/>
        <w:w w:val="131"/>
        <w:sz w:val="22"/>
        <w:szCs w:val="22"/>
      </w:rPr>
    </w:lvl>
    <w:lvl w:ilvl="1" w:tplc="ACB89E9A">
      <w:start w:val="1"/>
      <w:numFmt w:val="bullet"/>
      <w:lvlText w:val="•"/>
      <w:lvlJc w:val="left"/>
      <w:rPr>
        <w:rFonts w:hint="default"/>
      </w:rPr>
    </w:lvl>
    <w:lvl w:ilvl="2" w:tplc="2054A188">
      <w:start w:val="1"/>
      <w:numFmt w:val="bullet"/>
      <w:lvlText w:val="•"/>
      <w:lvlJc w:val="left"/>
      <w:rPr>
        <w:rFonts w:hint="default"/>
      </w:rPr>
    </w:lvl>
    <w:lvl w:ilvl="3" w:tplc="47BC8716">
      <w:start w:val="1"/>
      <w:numFmt w:val="bullet"/>
      <w:lvlText w:val="•"/>
      <w:lvlJc w:val="left"/>
      <w:rPr>
        <w:rFonts w:hint="default"/>
      </w:rPr>
    </w:lvl>
    <w:lvl w:ilvl="4" w:tplc="EC8439C8">
      <w:start w:val="1"/>
      <w:numFmt w:val="bullet"/>
      <w:lvlText w:val="•"/>
      <w:lvlJc w:val="left"/>
      <w:rPr>
        <w:rFonts w:hint="default"/>
      </w:rPr>
    </w:lvl>
    <w:lvl w:ilvl="5" w:tplc="3E7ECFAE">
      <w:start w:val="1"/>
      <w:numFmt w:val="bullet"/>
      <w:lvlText w:val="•"/>
      <w:lvlJc w:val="left"/>
      <w:rPr>
        <w:rFonts w:hint="default"/>
      </w:rPr>
    </w:lvl>
    <w:lvl w:ilvl="6" w:tplc="DEB8D2FA">
      <w:start w:val="1"/>
      <w:numFmt w:val="bullet"/>
      <w:lvlText w:val="•"/>
      <w:lvlJc w:val="left"/>
      <w:rPr>
        <w:rFonts w:hint="default"/>
      </w:rPr>
    </w:lvl>
    <w:lvl w:ilvl="7" w:tplc="41C23E98">
      <w:start w:val="1"/>
      <w:numFmt w:val="bullet"/>
      <w:lvlText w:val="•"/>
      <w:lvlJc w:val="left"/>
      <w:rPr>
        <w:rFonts w:hint="default"/>
      </w:rPr>
    </w:lvl>
    <w:lvl w:ilvl="8" w:tplc="9A6EDBDA">
      <w:start w:val="1"/>
      <w:numFmt w:val="bullet"/>
      <w:lvlText w:val="•"/>
      <w:lvlJc w:val="left"/>
      <w:rPr>
        <w:rFonts w:hint="default"/>
      </w:rPr>
    </w:lvl>
  </w:abstractNum>
  <w:abstractNum w:abstractNumId="42">
    <w:nsid w:val="26B22CB4"/>
    <w:multiLevelType w:val="multilevel"/>
    <w:tmpl w:val="5A5602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7B50D42"/>
    <w:multiLevelType w:val="hybridMultilevel"/>
    <w:tmpl w:val="8774D5C6"/>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44">
    <w:nsid w:val="28FF7A09"/>
    <w:multiLevelType w:val="hybridMultilevel"/>
    <w:tmpl w:val="F1FCDC3E"/>
    <w:lvl w:ilvl="0" w:tplc="0C0A0001">
      <w:start w:val="1"/>
      <w:numFmt w:val="bullet"/>
      <w:lvlText w:val=""/>
      <w:lvlJc w:val="left"/>
      <w:pPr>
        <w:tabs>
          <w:tab w:val="num" w:pos="2145"/>
        </w:tabs>
        <w:ind w:left="2145" w:hanging="360"/>
      </w:pPr>
      <w:rPr>
        <w:rFonts w:ascii="Symbol" w:hAnsi="Symbol" w:hint="default"/>
      </w:rPr>
    </w:lvl>
    <w:lvl w:ilvl="1" w:tplc="0C0A0003" w:tentative="1">
      <w:start w:val="1"/>
      <w:numFmt w:val="bullet"/>
      <w:lvlText w:val="o"/>
      <w:lvlJc w:val="left"/>
      <w:pPr>
        <w:tabs>
          <w:tab w:val="num" w:pos="2865"/>
        </w:tabs>
        <w:ind w:left="2865" w:hanging="360"/>
      </w:pPr>
      <w:rPr>
        <w:rFonts w:ascii="Courier New" w:hAnsi="Courier New" w:hint="default"/>
      </w:rPr>
    </w:lvl>
    <w:lvl w:ilvl="2" w:tplc="0C0A0005" w:tentative="1">
      <w:start w:val="1"/>
      <w:numFmt w:val="bullet"/>
      <w:lvlText w:val=""/>
      <w:lvlJc w:val="left"/>
      <w:pPr>
        <w:tabs>
          <w:tab w:val="num" w:pos="3585"/>
        </w:tabs>
        <w:ind w:left="3585" w:hanging="360"/>
      </w:pPr>
      <w:rPr>
        <w:rFonts w:ascii="Wingdings" w:hAnsi="Wingdings" w:hint="default"/>
      </w:rPr>
    </w:lvl>
    <w:lvl w:ilvl="3" w:tplc="0C0A0001" w:tentative="1">
      <w:start w:val="1"/>
      <w:numFmt w:val="bullet"/>
      <w:lvlText w:val=""/>
      <w:lvlJc w:val="left"/>
      <w:pPr>
        <w:tabs>
          <w:tab w:val="num" w:pos="4305"/>
        </w:tabs>
        <w:ind w:left="4305" w:hanging="360"/>
      </w:pPr>
      <w:rPr>
        <w:rFonts w:ascii="Symbol" w:hAnsi="Symbol" w:hint="default"/>
      </w:rPr>
    </w:lvl>
    <w:lvl w:ilvl="4" w:tplc="0C0A0003" w:tentative="1">
      <w:start w:val="1"/>
      <w:numFmt w:val="bullet"/>
      <w:lvlText w:val="o"/>
      <w:lvlJc w:val="left"/>
      <w:pPr>
        <w:tabs>
          <w:tab w:val="num" w:pos="5025"/>
        </w:tabs>
        <w:ind w:left="5025" w:hanging="360"/>
      </w:pPr>
      <w:rPr>
        <w:rFonts w:ascii="Courier New" w:hAnsi="Courier New" w:hint="default"/>
      </w:rPr>
    </w:lvl>
    <w:lvl w:ilvl="5" w:tplc="0C0A0005" w:tentative="1">
      <w:start w:val="1"/>
      <w:numFmt w:val="bullet"/>
      <w:lvlText w:val=""/>
      <w:lvlJc w:val="left"/>
      <w:pPr>
        <w:tabs>
          <w:tab w:val="num" w:pos="5745"/>
        </w:tabs>
        <w:ind w:left="5745" w:hanging="360"/>
      </w:pPr>
      <w:rPr>
        <w:rFonts w:ascii="Wingdings" w:hAnsi="Wingdings" w:hint="default"/>
      </w:rPr>
    </w:lvl>
    <w:lvl w:ilvl="6" w:tplc="0C0A0001" w:tentative="1">
      <w:start w:val="1"/>
      <w:numFmt w:val="bullet"/>
      <w:lvlText w:val=""/>
      <w:lvlJc w:val="left"/>
      <w:pPr>
        <w:tabs>
          <w:tab w:val="num" w:pos="6465"/>
        </w:tabs>
        <w:ind w:left="6465" w:hanging="360"/>
      </w:pPr>
      <w:rPr>
        <w:rFonts w:ascii="Symbol" w:hAnsi="Symbol" w:hint="default"/>
      </w:rPr>
    </w:lvl>
    <w:lvl w:ilvl="7" w:tplc="0C0A0003" w:tentative="1">
      <w:start w:val="1"/>
      <w:numFmt w:val="bullet"/>
      <w:lvlText w:val="o"/>
      <w:lvlJc w:val="left"/>
      <w:pPr>
        <w:tabs>
          <w:tab w:val="num" w:pos="7185"/>
        </w:tabs>
        <w:ind w:left="7185" w:hanging="360"/>
      </w:pPr>
      <w:rPr>
        <w:rFonts w:ascii="Courier New" w:hAnsi="Courier New" w:hint="default"/>
      </w:rPr>
    </w:lvl>
    <w:lvl w:ilvl="8" w:tplc="0C0A0005" w:tentative="1">
      <w:start w:val="1"/>
      <w:numFmt w:val="bullet"/>
      <w:lvlText w:val=""/>
      <w:lvlJc w:val="left"/>
      <w:pPr>
        <w:tabs>
          <w:tab w:val="num" w:pos="7905"/>
        </w:tabs>
        <w:ind w:left="7905" w:hanging="360"/>
      </w:pPr>
      <w:rPr>
        <w:rFonts w:ascii="Wingdings" w:hAnsi="Wingdings" w:hint="default"/>
      </w:rPr>
    </w:lvl>
  </w:abstractNum>
  <w:abstractNum w:abstractNumId="45">
    <w:nsid w:val="294C76FE"/>
    <w:multiLevelType w:val="hybridMultilevel"/>
    <w:tmpl w:val="2744C9B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nsid w:val="2B7137D2"/>
    <w:multiLevelType w:val="hybridMultilevel"/>
    <w:tmpl w:val="716A74BA"/>
    <w:lvl w:ilvl="0" w:tplc="A74A5868">
      <w:start w:val="1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nsid w:val="2C4332D6"/>
    <w:multiLevelType w:val="hybridMultilevel"/>
    <w:tmpl w:val="F3E666A8"/>
    <w:lvl w:ilvl="0" w:tplc="F7BA60C6">
      <w:start w:val="3"/>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2DA971C8"/>
    <w:multiLevelType w:val="hybridMultilevel"/>
    <w:tmpl w:val="A73E9A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2E082E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E3B5164"/>
    <w:multiLevelType w:val="hybridMultilevel"/>
    <w:tmpl w:val="842CF8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1">
    <w:nsid w:val="2E4A0198"/>
    <w:multiLevelType w:val="multilevel"/>
    <w:tmpl w:val="8CFC2C28"/>
    <w:lvl w:ilvl="0">
      <w:start w:val="22"/>
      <w:numFmt w:val="decimal"/>
      <w:lvlText w:val="%1"/>
      <w:lvlJc w:val="left"/>
      <w:pPr>
        <w:ind w:left="540" w:hanging="540"/>
      </w:pPr>
      <w:rPr>
        <w:rFonts w:hint="default"/>
        <w:u w:val="single"/>
      </w:rPr>
    </w:lvl>
    <w:lvl w:ilvl="1">
      <w:start w:val="1"/>
      <w:numFmt w:val="decimal"/>
      <w:lvlText w:val="%1.%2"/>
      <w:lvlJc w:val="left"/>
      <w:pPr>
        <w:ind w:left="540" w:hanging="540"/>
      </w:pPr>
      <w:rPr>
        <w:rFonts w:hint="default"/>
        <w:u w:val="single"/>
      </w:rPr>
    </w:lvl>
    <w:lvl w:ilvl="2">
      <w:start w:val="1"/>
      <w:numFmt w:val="decimal"/>
      <w:lvlText w:val="%1.%2.%3"/>
      <w:lvlJc w:val="left"/>
      <w:pPr>
        <w:ind w:left="1004"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2">
    <w:nsid w:val="2FAC12C7"/>
    <w:multiLevelType w:val="hybridMultilevel"/>
    <w:tmpl w:val="5ECC3222"/>
    <w:lvl w:ilvl="0" w:tplc="A74A5868">
      <w:start w:val="1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nsid w:val="304B761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4">
    <w:nsid w:val="30C36E96"/>
    <w:multiLevelType w:val="multilevel"/>
    <w:tmpl w:val="5BD2DEF8"/>
    <w:lvl w:ilvl="0">
      <w:start w:val="22"/>
      <w:numFmt w:val="decimal"/>
      <w:lvlText w:val="%1"/>
      <w:lvlJc w:val="left"/>
      <w:pPr>
        <w:ind w:left="705" w:hanging="705"/>
      </w:pPr>
      <w:rPr>
        <w:rFonts w:hint="default"/>
      </w:rPr>
    </w:lvl>
    <w:lvl w:ilvl="1">
      <w:start w:val="7"/>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315664CF"/>
    <w:multiLevelType w:val="hybridMultilevel"/>
    <w:tmpl w:val="8D4652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6">
    <w:nsid w:val="31B1162B"/>
    <w:multiLevelType w:val="hybridMultilevel"/>
    <w:tmpl w:val="72E415C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7">
    <w:nsid w:val="33144C8C"/>
    <w:multiLevelType w:val="hybridMultilevel"/>
    <w:tmpl w:val="88A8343A"/>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8">
    <w:nsid w:val="340019CA"/>
    <w:multiLevelType w:val="multilevel"/>
    <w:tmpl w:val="21761E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nsid w:val="357F0B45"/>
    <w:multiLevelType w:val="hybridMultilevel"/>
    <w:tmpl w:val="22A4503C"/>
    <w:lvl w:ilvl="0" w:tplc="652842F6">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0">
    <w:nsid w:val="38420005"/>
    <w:multiLevelType w:val="multilevel"/>
    <w:tmpl w:val="E730BE5C"/>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nsid w:val="394724B1"/>
    <w:multiLevelType w:val="multilevel"/>
    <w:tmpl w:val="717AE472"/>
    <w:lvl w:ilvl="0">
      <w:start w:val="2"/>
      <w:numFmt w:val="lowerLetter"/>
      <w:lvlText w:val="%1)"/>
      <w:legacy w:legacy="1" w:legacySpace="0" w:legacyIndent="680"/>
      <w:lvlJc w:val="left"/>
      <w:pPr>
        <w:ind w:left="680" w:hanging="680"/>
      </w:pPr>
    </w:lvl>
    <w:lvl w:ilvl="1">
      <w:start w:val="1"/>
      <w:numFmt w:val="decimal"/>
      <w:lvlText w:val="%1.%2"/>
      <w:lvlJc w:val="left"/>
      <w:pPr>
        <w:ind w:hanging="577"/>
      </w:pPr>
      <w:rPr>
        <w:rFonts w:ascii="Arial Narrow" w:eastAsia="Arial Narrow" w:hAnsi="Arial Narrow" w:hint="default"/>
        <w:b/>
        <w:bCs/>
        <w:spacing w:val="-2"/>
        <w:sz w:val="24"/>
        <w:szCs w:val="24"/>
      </w:rPr>
    </w:lvl>
    <w:lvl w:ilvl="2">
      <w:start w:val="1"/>
      <w:numFmt w:val="decimal"/>
      <w:lvlText w:val="%1.%2.%3"/>
      <w:lvlJc w:val="left"/>
      <w:pPr>
        <w:ind w:hanging="721"/>
      </w:pPr>
      <w:rPr>
        <w:rFonts w:ascii="Arial Narrow" w:eastAsia="Arial Narrow" w:hAnsi="Arial Narrow" w:hint="default"/>
        <w:b/>
        <w:bCs/>
        <w:spacing w:val="-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nsid w:val="3B27174E"/>
    <w:multiLevelType w:val="multilevel"/>
    <w:tmpl w:val="723A7710"/>
    <w:lvl w:ilvl="0">
      <w:start w:val="22"/>
      <w:numFmt w:val="decimal"/>
      <w:lvlText w:val="%1"/>
      <w:lvlJc w:val="left"/>
      <w:pPr>
        <w:ind w:left="705" w:hanging="705"/>
      </w:pPr>
      <w:rPr>
        <w:rFonts w:hint="default"/>
      </w:rPr>
    </w:lvl>
    <w:lvl w:ilvl="1">
      <w:start w:val="8"/>
      <w:numFmt w:val="decimal"/>
      <w:lvlText w:val="%1.%2"/>
      <w:lvlJc w:val="left"/>
      <w:pPr>
        <w:ind w:left="705" w:hanging="7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3B4F0527"/>
    <w:multiLevelType w:val="singleLevel"/>
    <w:tmpl w:val="CFAA2756"/>
    <w:lvl w:ilvl="0">
      <w:start w:val="1"/>
      <w:numFmt w:val="lowerLetter"/>
      <w:lvlText w:val="%1)"/>
      <w:legacy w:legacy="1" w:legacySpace="0" w:legacyIndent="680"/>
      <w:lvlJc w:val="left"/>
      <w:pPr>
        <w:ind w:left="680" w:hanging="680"/>
      </w:pPr>
    </w:lvl>
  </w:abstractNum>
  <w:abstractNum w:abstractNumId="64">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5">
    <w:nsid w:val="3E046250"/>
    <w:multiLevelType w:val="hybridMultilevel"/>
    <w:tmpl w:val="AE461F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6">
    <w:nsid w:val="3E28324E"/>
    <w:multiLevelType w:val="hybridMultilevel"/>
    <w:tmpl w:val="2124CD7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7">
    <w:nsid w:val="3FB07D1D"/>
    <w:multiLevelType w:val="hybridMultilevel"/>
    <w:tmpl w:val="1960DB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40C930CA"/>
    <w:multiLevelType w:val="multilevel"/>
    <w:tmpl w:val="FFFC04A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9">
    <w:nsid w:val="416174F9"/>
    <w:multiLevelType w:val="hybridMultilevel"/>
    <w:tmpl w:val="CB08A892"/>
    <w:lvl w:ilvl="0" w:tplc="179034D2">
      <w:start w:val="5"/>
      <w:numFmt w:val="upperLetter"/>
      <w:lvlText w:val="%1)"/>
      <w:lvlJc w:val="left"/>
      <w:pPr>
        <w:ind w:left="1040" w:hanging="360"/>
      </w:pPr>
      <w:rPr>
        <w:rFonts w:hint="default"/>
        <w:b/>
      </w:rPr>
    </w:lvl>
    <w:lvl w:ilvl="1" w:tplc="340A0019" w:tentative="1">
      <w:start w:val="1"/>
      <w:numFmt w:val="lowerLetter"/>
      <w:lvlText w:val="%2."/>
      <w:lvlJc w:val="left"/>
      <w:pPr>
        <w:ind w:left="1760" w:hanging="360"/>
      </w:pPr>
    </w:lvl>
    <w:lvl w:ilvl="2" w:tplc="340A001B" w:tentative="1">
      <w:start w:val="1"/>
      <w:numFmt w:val="lowerRoman"/>
      <w:lvlText w:val="%3."/>
      <w:lvlJc w:val="right"/>
      <w:pPr>
        <w:ind w:left="2480" w:hanging="180"/>
      </w:pPr>
    </w:lvl>
    <w:lvl w:ilvl="3" w:tplc="340A000F" w:tentative="1">
      <w:start w:val="1"/>
      <w:numFmt w:val="decimal"/>
      <w:lvlText w:val="%4."/>
      <w:lvlJc w:val="left"/>
      <w:pPr>
        <w:ind w:left="3200" w:hanging="360"/>
      </w:pPr>
    </w:lvl>
    <w:lvl w:ilvl="4" w:tplc="340A0019" w:tentative="1">
      <w:start w:val="1"/>
      <w:numFmt w:val="lowerLetter"/>
      <w:lvlText w:val="%5."/>
      <w:lvlJc w:val="left"/>
      <w:pPr>
        <w:ind w:left="3920" w:hanging="360"/>
      </w:pPr>
    </w:lvl>
    <w:lvl w:ilvl="5" w:tplc="340A001B" w:tentative="1">
      <w:start w:val="1"/>
      <w:numFmt w:val="lowerRoman"/>
      <w:lvlText w:val="%6."/>
      <w:lvlJc w:val="right"/>
      <w:pPr>
        <w:ind w:left="4640" w:hanging="180"/>
      </w:pPr>
    </w:lvl>
    <w:lvl w:ilvl="6" w:tplc="340A000F" w:tentative="1">
      <w:start w:val="1"/>
      <w:numFmt w:val="decimal"/>
      <w:lvlText w:val="%7."/>
      <w:lvlJc w:val="left"/>
      <w:pPr>
        <w:ind w:left="5360" w:hanging="360"/>
      </w:pPr>
    </w:lvl>
    <w:lvl w:ilvl="7" w:tplc="340A0019" w:tentative="1">
      <w:start w:val="1"/>
      <w:numFmt w:val="lowerLetter"/>
      <w:lvlText w:val="%8."/>
      <w:lvlJc w:val="left"/>
      <w:pPr>
        <w:ind w:left="6080" w:hanging="360"/>
      </w:pPr>
    </w:lvl>
    <w:lvl w:ilvl="8" w:tplc="340A001B" w:tentative="1">
      <w:start w:val="1"/>
      <w:numFmt w:val="lowerRoman"/>
      <w:lvlText w:val="%9."/>
      <w:lvlJc w:val="right"/>
      <w:pPr>
        <w:ind w:left="6800" w:hanging="180"/>
      </w:pPr>
    </w:lvl>
  </w:abstractNum>
  <w:abstractNum w:abstractNumId="70">
    <w:nsid w:val="445A7ED1"/>
    <w:multiLevelType w:val="multilevel"/>
    <w:tmpl w:val="DE54DB7E"/>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nsid w:val="44B5190C"/>
    <w:multiLevelType w:val="hybridMultilevel"/>
    <w:tmpl w:val="40A45CD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2">
    <w:nsid w:val="46852212"/>
    <w:multiLevelType w:val="multilevel"/>
    <w:tmpl w:val="A91626C2"/>
    <w:lvl w:ilvl="0">
      <w:start w:val="1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479E3C6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4">
    <w:nsid w:val="47A705DE"/>
    <w:multiLevelType w:val="hybridMultilevel"/>
    <w:tmpl w:val="C8CCB3F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5">
    <w:nsid w:val="482B62CD"/>
    <w:multiLevelType w:val="hybridMultilevel"/>
    <w:tmpl w:val="769001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6">
    <w:nsid w:val="486D3E58"/>
    <w:multiLevelType w:val="hybridMultilevel"/>
    <w:tmpl w:val="D84A44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7">
    <w:nsid w:val="488D1796"/>
    <w:multiLevelType w:val="hybridMultilevel"/>
    <w:tmpl w:val="054697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8">
    <w:nsid w:val="4B4F4CAB"/>
    <w:multiLevelType w:val="hybridMultilevel"/>
    <w:tmpl w:val="FFD40E9A"/>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79">
    <w:nsid w:val="4C243EE1"/>
    <w:multiLevelType w:val="hybridMultilevel"/>
    <w:tmpl w:val="F7F88A6E"/>
    <w:lvl w:ilvl="0" w:tplc="188C33E0">
      <w:start w:val="1"/>
      <w:numFmt w:val="lowerLetter"/>
      <w:lvlText w:val="%1."/>
      <w:lvlJc w:val="left"/>
      <w:pPr>
        <w:ind w:hanging="360"/>
      </w:pPr>
      <w:rPr>
        <w:rFonts w:ascii="Arial" w:eastAsia="Arial" w:hAnsi="Arial" w:hint="default"/>
        <w:spacing w:val="1"/>
        <w:sz w:val="22"/>
        <w:szCs w:val="22"/>
      </w:rPr>
    </w:lvl>
    <w:lvl w:ilvl="1" w:tplc="6988E778">
      <w:start w:val="1"/>
      <w:numFmt w:val="bullet"/>
      <w:lvlText w:val="•"/>
      <w:lvlJc w:val="left"/>
      <w:rPr>
        <w:rFonts w:hint="default"/>
      </w:rPr>
    </w:lvl>
    <w:lvl w:ilvl="2" w:tplc="A4D4E96C">
      <w:start w:val="1"/>
      <w:numFmt w:val="bullet"/>
      <w:lvlText w:val="•"/>
      <w:lvlJc w:val="left"/>
      <w:rPr>
        <w:rFonts w:hint="default"/>
      </w:rPr>
    </w:lvl>
    <w:lvl w:ilvl="3" w:tplc="5FBE51B6">
      <w:start w:val="1"/>
      <w:numFmt w:val="bullet"/>
      <w:lvlText w:val="•"/>
      <w:lvlJc w:val="left"/>
      <w:rPr>
        <w:rFonts w:hint="default"/>
      </w:rPr>
    </w:lvl>
    <w:lvl w:ilvl="4" w:tplc="0B842E52">
      <w:start w:val="1"/>
      <w:numFmt w:val="bullet"/>
      <w:lvlText w:val="•"/>
      <w:lvlJc w:val="left"/>
      <w:rPr>
        <w:rFonts w:hint="default"/>
      </w:rPr>
    </w:lvl>
    <w:lvl w:ilvl="5" w:tplc="8360A288">
      <w:start w:val="1"/>
      <w:numFmt w:val="bullet"/>
      <w:lvlText w:val="•"/>
      <w:lvlJc w:val="left"/>
      <w:rPr>
        <w:rFonts w:hint="default"/>
      </w:rPr>
    </w:lvl>
    <w:lvl w:ilvl="6" w:tplc="BD667F52">
      <w:start w:val="1"/>
      <w:numFmt w:val="bullet"/>
      <w:lvlText w:val="•"/>
      <w:lvlJc w:val="left"/>
      <w:rPr>
        <w:rFonts w:hint="default"/>
      </w:rPr>
    </w:lvl>
    <w:lvl w:ilvl="7" w:tplc="12C8D8AC">
      <w:start w:val="1"/>
      <w:numFmt w:val="bullet"/>
      <w:lvlText w:val="•"/>
      <w:lvlJc w:val="left"/>
      <w:rPr>
        <w:rFonts w:hint="default"/>
      </w:rPr>
    </w:lvl>
    <w:lvl w:ilvl="8" w:tplc="C648416E">
      <w:start w:val="1"/>
      <w:numFmt w:val="bullet"/>
      <w:lvlText w:val="•"/>
      <w:lvlJc w:val="left"/>
      <w:rPr>
        <w:rFonts w:hint="default"/>
      </w:rPr>
    </w:lvl>
  </w:abstractNum>
  <w:abstractNum w:abstractNumId="80">
    <w:nsid w:val="4F6E7308"/>
    <w:multiLevelType w:val="hybridMultilevel"/>
    <w:tmpl w:val="ED5EB2C6"/>
    <w:lvl w:ilvl="0" w:tplc="3D44E60C">
      <w:start w:val="2"/>
      <w:numFmt w:val="decimal"/>
      <w:lvlText w:val="(%1)"/>
      <w:lvlJc w:val="left"/>
      <w:pPr>
        <w:tabs>
          <w:tab w:val="num" w:pos="708"/>
        </w:tabs>
        <w:ind w:left="708" w:hanging="648"/>
      </w:pPr>
      <w:rPr>
        <w:rFonts w:hint="default"/>
      </w:rPr>
    </w:lvl>
    <w:lvl w:ilvl="1" w:tplc="0C0A0019" w:tentative="1">
      <w:start w:val="1"/>
      <w:numFmt w:val="lowerLetter"/>
      <w:lvlText w:val="%2."/>
      <w:lvlJc w:val="left"/>
      <w:pPr>
        <w:tabs>
          <w:tab w:val="num" w:pos="1140"/>
        </w:tabs>
        <w:ind w:left="1140" w:hanging="360"/>
      </w:pPr>
    </w:lvl>
    <w:lvl w:ilvl="2" w:tplc="0C0A001B" w:tentative="1">
      <w:start w:val="1"/>
      <w:numFmt w:val="lowerRoman"/>
      <w:lvlText w:val="%3."/>
      <w:lvlJc w:val="right"/>
      <w:pPr>
        <w:tabs>
          <w:tab w:val="num" w:pos="1860"/>
        </w:tabs>
        <w:ind w:left="1860" w:hanging="180"/>
      </w:pPr>
    </w:lvl>
    <w:lvl w:ilvl="3" w:tplc="0C0A000F" w:tentative="1">
      <w:start w:val="1"/>
      <w:numFmt w:val="decimal"/>
      <w:lvlText w:val="%4."/>
      <w:lvlJc w:val="left"/>
      <w:pPr>
        <w:tabs>
          <w:tab w:val="num" w:pos="2580"/>
        </w:tabs>
        <w:ind w:left="2580" w:hanging="360"/>
      </w:pPr>
    </w:lvl>
    <w:lvl w:ilvl="4" w:tplc="0C0A0019" w:tentative="1">
      <w:start w:val="1"/>
      <w:numFmt w:val="lowerLetter"/>
      <w:lvlText w:val="%5."/>
      <w:lvlJc w:val="left"/>
      <w:pPr>
        <w:tabs>
          <w:tab w:val="num" w:pos="3300"/>
        </w:tabs>
        <w:ind w:left="3300" w:hanging="360"/>
      </w:pPr>
    </w:lvl>
    <w:lvl w:ilvl="5" w:tplc="0C0A001B" w:tentative="1">
      <w:start w:val="1"/>
      <w:numFmt w:val="lowerRoman"/>
      <w:lvlText w:val="%6."/>
      <w:lvlJc w:val="right"/>
      <w:pPr>
        <w:tabs>
          <w:tab w:val="num" w:pos="4020"/>
        </w:tabs>
        <w:ind w:left="4020" w:hanging="180"/>
      </w:pPr>
    </w:lvl>
    <w:lvl w:ilvl="6" w:tplc="0C0A000F" w:tentative="1">
      <w:start w:val="1"/>
      <w:numFmt w:val="decimal"/>
      <w:lvlText w:val="%7."/>
      <w:lvlJc w:val="left"/>
      <w:pPr>
        <w:tabs>
          <w:tab w:val="num" w:pos="4740"/>
        </w:tabs>
        <w:ind w:left="4740" w:hanging="360"/>
      </w:pPr>
    </w:lvl>
    <w:lvl w:ilvl="7" w:tplc="0C0A0019" w:tentative="1">
      <w:start w:val="1"/>
      <w:numFmt w:val="lowerLetter"/>
      <w:lvlText w:val="%8."/>
      <w:lvlJc w:val="left"/>
      <w:pPr>
        <w:tabs>
          <w:tab w:val="num" w:pos="5460"/>
        </w:tabs>
        <w:ind w:left="5460" w:hanging="360"/>
      </w:pPr>
    </w:lvl>
    <w:lvl w:ilvl="8" w:tplc="0C0A001B" w:tentative="1">
      <w:start w:val="1"/>
      <w:numFmt w:val="lowerRoman"/>
      <w:lvlText w:val="%9."/>
      <w:lvlJc w:val="right"/>
      <w:pPr>
        <w:tabs>
          <w:tab w:val="num" w:pos="6180"/>
        </w:tabs>
        <w:ind w:left="6180" w:hanging="180"/>
      </w:pPr>
    </w:lvl>
  </w:abstractNum>
  <w:abstractNum w:abstractNumId="81">
    <w:nsid w:val="4FB05DB8"/>
    <w:multiLevelType w:val="hybridMultilevel"/>
    <w:tmpl w:val="8F9E142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nsid w:val="50161E89"/>
    <w:multiLevelType w:val="multilevel"/>
    <w:tmpl w:val="2892B4F4"/>
    <w:lvl w:ilvl="0">
      <w:start w:val="1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nsid w:val="5030048D"/>
    <w:multiLevelType w:val="hybridMultilevel"/>
    <w:tmpl w:val="256637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nsid w:val="51F30CC6"/>
    <w:multiLevelType w:val="multilevel"/>
    <w:tmpl w:val="897248A0"/>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nsid w:val="53885DCD"/>
    <w:multiLevelType w:val="hybridMultilevel"/>
    <w:tmpl w:val="9334A1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6">
    <w:nsid w:val="54102E58"/>
    <w:multiLevelType w:val="hybridMultilevel"/>
    <w:tmpl w:val="33688EF2"/>
    <w:lvl w:ilvl="0" w:tplc="DDD00198">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7">
    <w:nsid w:val="551F58FB"/>
    <w:multiLevelType w:val="multilevel"/>
    <w:tmpl w:val="CF22C1D2"/>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nsid w:val="58311811"/>
    <w:multiLevelType w:val="hybridMultilevel"/>
    <w:tmpl w:val="129C4CCC"/>
    <w:lvl w:ilvl="0" w:tplc="A74A5868">
      <w:start w:val="1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9">
    <w:nsid w:val="58ED3B0A"/>
    <w:multiLevelType w:val="multilevel"/>
    <w:tmpl w:val="E730BE5C"/>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590611A0"/>
    <w:multiLevelType w:val="hybridMultilevel"/>
    <w:tmpl w:val="3E2A234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1">
    <w:nsid w:val="59294B73"/>
    <w:multiLevelType w:val="multilevel"/>
    <w:tmpl w:val="E730BE5C"/>
    <w:lvl w:ilvl="0">
      <w:start w:val="1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2">
    <w:nsid w:val="592E0D96"/>
    <w:multiLevelType w:val="multilevel"/>
    <w:tmpl w:val="BADE475C"/>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3">
    <w:nsid w:val="596B1496"/>
    <w:multiLevelType w:val="hybridMultilevel"/>
    <w:tmpl w:val="B12C99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nsid w:val="596F346D"/>
    <w:multiLevelType w:val="hybridMultilevel"/>
    <w:tmpl w:val="C96E34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5">
    <w:nsid w:val="5AF07D48"/>
    <w:multiLevelType w:val="multilevel"/>
    <w:tmpl w:val="27F41930"/>
    <w:lvl w:ilvl="0">
      <w:start w:val="22"/>
      <w:numFmt w:val="decimal"/>
      <w:lvlText w:val="%1"/>
      <w:lvlJc w:val="left"/>
      <w:pPr>
        <w:ind w:left="1080" w:hanging="1080"/>
      </w:pPr>
      <w:rPr>
        <w:rFonts w:hint="default"/>
        <w:b/>
      </w:rPr>
    </w:lvl>
    <w:lvl w:ilvl="1">
      <w:start w:val="15"/>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2073"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6">
    <w:nsid w:val="5BC90433"/>
    <w:multiLevelType w:val="multilevel"/>
    <w:tmpl w:val="72629076"/>
    <w:lvl w:ilvl="0">
      <w:start w:val="22"/>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nsid w:val="5D183A13"/>
    <w:multiLevelType w:val="hybridMultilevel"/>
    <w:tmpl w:val="3FD684EA"/>
    <w:lvl w:ilvl="0" w:tplc="040A0001">
      <w:start w:val="1"/>
      <w:numFmt w:val="bullet"/>
      <w:lvlText w:val=""/>
      <w:lvlJc w:val="left"/>
      <w:pPr>
        <w:tabs>
          <w:tab w:val="num" w:pos="1068"/>
        </w:tabs>
        <w:ind w:left="1068" w:hanging="360"/>
      </w:pPr>
      <w:rPr>
        <w:rFonts w:ascii="Symbol" w:hAnsi="Symbol" w:cs="Symbol" w:hint="default"/>
      </w:rPr>
    </w:lvl>
    <w:lvl w:ilvl="1" w:tplc="040A0003">
      <w:start w:val="1"/>
      <w:numFmt w:val="bullet"/>
      <w:lvlText w:val="o"/>
      <w:lvlJc w:val="left"/>
      <w:pPr>
        <w:tabs>
          <w:tab w:val="num" w:pos="1788"/>
        </w:tabs>
        <w:ind w:left="1788" w:hanging="360"/>
      </w:pPr>
      <w:rPr>
        <w:rFonts w:ascii="Courier New" w:hAnsi="Courier New" w:cs="Courier New" w:hint="default"/>
      </w:rPr>
    </w:lvl>
    <w:lvl w:ilvl="2" w:tplc="040A0005">
      <w:start w:val="1"/>
      <w:numFmt w:val="bullet"/>
      <w:lvlText w:val=""/>
      <w:lvlJc w:val="left"/>
      <w:pPr>
        <w:tabs>
          <w:tab w:val="num" w:pos="2508"/>
        </w:tabs>
        <w:ind w:left="2508" w:hanging="360"/>
      </w:pPr>
      <w:rPr>
        <w:rFonts w:ascii="Wingdings" w:hAnsi="Wingdings" w:cs="Wingdings" w:hint="default"/>
      </w:rPr>
    </w:lvl>
    <w:lvl w:ilvl="3" w:tplc="040A0001">
      <w:start w:val="1"/>
      <w:numFmt w:val="bullet"/>
      <w:lvlText w:val=""/>
      <w:lvlJc w:val="left"/>
      <w:pPr>
        <w:tabs>
          <w:tab w:val="num" w:pos="3228"/>
        </w:tabs>
        <w:ind w:left="3228" w:hanging="360"/>
      </w:pPr>
      <w:rPr>
        <w:rFonts w:ascii="Symbol" w:hAnsi="Symbol" w:cs="Symbol" w:hint="default"/>
      </w:rPr>
    </w:lvl>
    <w:lvl w:ilvl="4" w:tplc="040A0003">
      <w:start w:val="1"/>
      <w:numFmt w:val="bullet"/>
      <w:lvlText w:val="o"/>
      <w:lvlJc w:val="left"/>
      <w:pPr>
        <w:tabs>
          <w:tab w:val="num" w:pos="3948"/>
        </w:tabs>
        <w:ind w:left="3948" w:hanging="360"/>
      </w:pPr>
      <w:rPr>
        <w:rFonts w:ascii="Courier New" w:hAnsi="Courier New" w:cs="Courier New" w:hint="default"/>
      </w:rPr>
    </w:lvl>
    <w:lvl w:ilvl="5" w:tplc="040A0005">
      <w:start w:val="1"/>
      <w:numFmt w:val="bullet"/>
      <w:lvlText w:val=""/>
      <w:lvlJc w:val="left"/>
      <w:pPr>
        <w:tabs>
          <w:tab w:val="num" w:pos="4668"/>
        </w:tabs>
        <w:ind w:left="4668" w:hanging="360"/>
      </w:pPr>
      <w:rPr>
        <w:rFonts w:ascii="Wingdings" w:hAnsi="Wingdings" w:cs="Wingdings" w:hint="default"/>
      </w:rPr>
    </w:lvl>
    <w:lvl w:ilvl="6" w:tplc="040A0001">
      <w:start w:val="1"/>
      <w:numFmt w:val="bullet"/>
      <w:lvlText w:val=""/>
      <w:lvlJc w:val="left"/>
      <w:pPr>
        <w:tabs>
          <w:tab w:val="num" w:pos="5388"/>
        </w:tabs>
        <w:ind w:left="5388" w:hanging="360"/>
      </w:pPr>
      <w:rPr>
        <w:rFonts w:ascii="Symbol" w:hAnsi="Symbol" w:cs="Symbol" w:hint="default"/>
      </w:rPr>
    </w:lvl>
    <w:lvl w:ilvl="7" w:tplc="040A0003">
      <w:start w:val="1"/>
      <w:numFmt w:val="bullet"/>
      <w:lvlText w:val="o"/>
      <w:lvlJc w:val="left"/>
      <w:pPr>
        <w:tabs>
          <w:tab w:val="num" w:pos="6108"/>
        </w:tabs>
        <w:ind w:left="6108" w:hanging="360"/>
      </w:pPr>
      <w:rPr>
        <w:rFonts w:ascii="Courier New" w:hAnsi="Courier New" w:cs="Courier New" w:hint="default"/>
      </w:rPr>
    </w:lvl>
    <w:lvl w:ilvl="8" w:tplc="040A0005">
      <w:start w:val="1"/>
      <w:numFmt w:val="bullet"/>
      <w:lvlText w:val=""/>
      <w:lvlJc w:val="left"/>
      <w:pPr>
        <w:tabs>
          <w:tab w:val="num" w:pos="6828"/>
        </w:tabs>
        <w:ind w:left="6828" w:hanging="360"/>
      </w:pPr>
      <w:rPr>
        <w:rFonts w:ascii="Wingdings" w:hAnsi="Wingdings" w:cs="Wingdings" w:hint="default"/>
      </w:rPr>
    </w:lvl>
  </w:abstractNum>
  <w:abstractNum w:abstractNumId="98">
    <w:nsid w:val="5F882329"/>
    <w:multiLevelType w:val="hybridMultilevel"/>
    <w:tmpl w:val="2EC0F950"/>
    <w:lvl w:ilvl="0" w:tplc="BCC09450">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99">
    <w:nsid w:val="608345AB"/>
    <w:multiLevelType w:val="multilevel"/>
    <w:tmpl w:val="01E4F64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11E176D"/>
    <w:multiLevelType w:val="hybridMultilevel"/>
    <w:tmpl w:val="4D623EC6"/>
    <w:lvl w:ilvl="0" w:tplc="FFFFFFFF">
      <w:start w:val="1"/>
      <w:numFmt w:val="decimal"/>
      <w:lvlText w:val="%1-"/>
      <w:lvlJc w:val="left"/>
      <w:pPr>
        <w:tabs>
          <w:tab w:val="num" w:pos="705"/>
        </w:tabs>
        <w:ind w:left="705" w:hanging="705"/>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1">
    <w:nsid w:val="634222DE"/>
    <w:multiLevelType w:val="hybridMultilevel"/>
    <w:tmpl w:val="CAE8DE5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2">
    <w:nsid w:val="63A75A5A"/>
    <w:multiLevelType w:val="hybridMultilevel"/>
    <w:tmpl w:val="84E4AE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nsid w:val="660406FF"/>
    <w:multiLevelType w:val="hybridMultilevel"/>
    <w:tmpl w:val="10FCD274"/>
    <w:lvl w:ilvl="0" w:tplc="A74A5868">
      <w:start w:val="1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4">
    <w:nsid w:val="681832E9"/>
    <w:multiLevelType w:val="multilevel"/>
    <w:tmpl w:val="8CFC2C28"/>
    <w:lvl w:ilvl="0">
      <w:start w:val="22"/>
      <w:numFmt w:val="decimal"/>
      <w:lvlText w:val="%1"/>
      <w:lvlJc w:val="left"/>
      <w:pPr>
        <w:ind w:left="540" w:hanging="540"/>
      </w:pPr>
      <w:rPr>
        <w:rFonts w:hint="default"/>
        <w:u w:val="single"/>
      </w:rPr>
    </w:lvl>
    <w:lvl w:ilvl="1">
      <w:start w:val="1"/>
      <w:numFmt w:val="decimal"/>
      <w:lvlText w:val="%1.%2"/>
      <w:lvlJc w:val="left"/>
      <w:pPr>
        <w:ind w:left="540" w:hanging="540"/>
      </w:pPr>
      <w:rPr>
        <w:rFonts w:hint="default"/>
        <w:u w:val="single"/>
      </w:rPr>
    </w:lvl>
    <w:lvl w:ilvl="2">
      <w:start w:val="1"/>
      <w:numFmt w:val="decimal"/>
      <w:lvlText w:val="%1.%2.%3"/>
      <w:lvlJc w:val="left"/>
      <w:pPr>
        <w:ind w:left="1004"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05">
    <w:nsid w:val="682C2F58"/>
    <w:multiLevelType w:val="singleLevel"/>
    <w:tmpl w:val="CFAA2756"/>
    <w:lvl w:ilvl="0">
      <w:start w:val="1"/>
      <w:numFmt w:val="lowerLetter"/>
      <w:lvlText w:val="%1)"/>
      <w:legacy w:legacy="1" w:legacySpace="0" w:legacyIndent="680"/>
      <w:lvlJc w:val="left"/>
      <w:pPr>
        <w:ind w:left="680" w:hanging="680"/>
      </w:pPr>
    </w:lvl>
  </w:abstractNum>
  <w:abstractNum w:abstractNumId="106">
    <w:nsid w:val="683C1106"/>
    <w:multiLevelType w:val="hybridMultilevel"/>
    <w:tmpl w:val="A700365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07">
    <w:nsid w:val="68957317"/>
    <w:multiLevelType w:val="hybridMultilevel"/>
    <w:tmpl w:val="191E03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nsid w:val="69355DF0"/>
    <w:multiLevelType w:val="hybridMultilevel"/>
    <w:tmpl w:val="3A0C5BD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09">
    <w:nsid w:val="6A6D182E"/>
    <w:multiLevelType w:val="multilevel"/>
    <w:tmpl w:val="A91626C2"/>
    <w:lvl w:ilvl="0">
      <w:start w:val="1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0">
    <w:nsid w:val="6B3A7119"/>
    <w:multiLevelType w:val="hybridMultilevel"/>
    <w:tmpl w:val="4058D18C"/>
    <w:lvl w:ilvl="0" w:tplc="040A0001">
      <w:start w:val="1"/>
      <w:numFmt w:val="bullet"/>
      <w:lvlText w:val=""/>
      <w:lvlJc w:val="left"/>
      <w:pPr>
        <w:tabs>
          <w:tab w:val="num" w:pos="1428"/>
        </w:tabs>
        <w:ind w:left="1428" w:hanging="360"/>
      </w:pPr>
      <w:rPr>
        <w:rFonts w:ascii="Symbol" w:hAnsi="Symbol" w:hint="default"/>
      </w:rPr>
    </w:lvl>
    <w:lvl w:ilvl="1" w:tplc="040A0003" w:tentative="1">
      <w:start w:val="1"/>
      <w:numFmt w:val="bullet"/>
      <w:lvlText w:val="o"/>
      <w:lvlJc w:val="left"/>
      <w:pPr>
        <w:tabs>
          <w:tab w:val="num" w:pos="2148"/>
        </w:tabs>
        <w:ind w:left="2148" w:hanging="360"/>
      </w:pPr>
      <w:rPr>
        <w:rFonts w:ascii="Courier New" w:hAnsi="Courier New" w:cs="Courier New" w:hint="default"/>
      </w:rPr>
    </w:lvl>
    <w:lvl w:ilvl="2" w:tplc="040A0005" w:tentative="1">
      <w:start w:val="1"/>
      <w:numFmt w:val="bullet"/>
      <w:lvlText w:val=""/>
      <w:lvlJc w:val="left"/>
      <w:pPr>
        <w:tabs>
          <w:tab w:val="num" w:pos="2868"/>
        </w:tabs>
        <w:ind w:left="2868" w:hanging="360"/>
      </w:pPr>
      <w:rPr>
        <w:rFonts w:ascii="Wingdings" w:hAnsi="Wingdings" w:hint="default"/>
      </w:rPr>
    </w:lvl>
    <w:lvl w:ilvl="3" w:tplc="040A0001" w:tentative="1">
      <w:start w:val="1"/>
      <w:numFmt w:val="bullet"/>
      <w:lvlText w:val=""/>
      <w:lvlJc w:val="left"/>
      <w:pPr>
        <w:tabs>
          <w:tab w:val="num" w:pos="3588"/>
        </w:tabs>
        <w:ind w:left="3588" w:hanging="360"/>
      </w:pPr>
      <w:rPr>
        <w:rFonts w:ascii="Symbol" w:hAnsi="Symbol" w:hint="default"/>
      </w:rPr>
    </w:lvl>
    <w:lvl w:ilvl="4" w:tplc="040A0003" w:tentative="1">
      <w:start w:val="1"/>
      <w:numFmt w:val="bullet"/>
      <w:lvlText w:val="o"/>
      <w:lvlJc w:val="left"/>
      <w:pPr>
        <w:tabs>
          <w:tab w:val="num" w:pos="4308"/>
        </w:tabs>
        <w:ind w:left="4308" w:hanging="360"/>
      </w:pPr>
      <w:rPr>
        <w:rFonts w:ascii="Courier New" w:hAnsi="Courier New" w:cs="Courier New" w:hint="default"/>
      </w:rPr>
    </w:lvl>
    <w:lvl w:ilvl="5" w:tplc="040A0005" w:tentative="1">
      <w:start w:val="1"/>
      <w:numFmt w:val="bullet"/>
      <w:lvlText w:val=""/>
      <w:lvlJc w:val="left"/>
      <w:pPr>
        <w:tabs>
          <w:tab w:val="num" w:pos="5028"/>
        </w:tabs>
        <w:ind w:left="5028" w:hanging="360"/>
      </w:pPr>
      <w:rPr>
        <w:rFonts w:ascii="Wingdings" w:hAnsi="Wingdings" w:hint="default"/>
      </w:rPr>
    </w:lvl>
    <w:lvl w:ilvl="6" w:tplc="040A0001" w:tentative="1">
      <w:start w:val="1"/>
      <w:numFmt w:val="bullet"/>
      <w:lvlText w:val=""/>
      <w:lvlJc w:val="left"/>
      <w:pPr>
        <w:tabs>
          <w:tab w:val="num" w:pos="5748"/>
        </w:tabs>
        <w:ind w:left="5748" w:hanging="360"/>
      </w:pPr>
      <w:rPr>
        <w:rFonts w:ascii="Symbol" w:hAnsi="Symbol" w:hint="default"/>
      </w:rPr>
    </w:lvl>
    <w:lvl w:ilvl="7" w:tplc="040A0003" w:tentative="1">
      <w:start w:val="1"/>
      <w:numFmt w:val="bullet"/>
      <w:lvlText w:val="o"/>
      <w:lvlJc w:val="left"/>
      <w:pPr>
        <w:tabs>
          <w:tab w:val="num" w:pos="6468"/>
        </w:tabs>
        <w:ind w:left="6468" w:hanging="360"/>
      </w:pPr>
      <w:rPr>
        <w:rFonts w:ascii="Courier New" w:hAnsi="Courier New" w:cs="Courier New" w:hint="default"/>
      </w:rPr>
    </w:lvl>
    <w:lvl w:ilvl="8" w:tplc="040A0005" w:tentative="1">
      <w:start w:val="1"/>
      <w:numFmt w:val="bullet"/>
      <w:lvlText w:val=""/>
      <w:lvlJc w:val="left"/>
      <w:pPr>
        <w:tabs>
          <w:tab w:val="num" w:pos="7188"/>
        </w:tabs>
        <w:ind w:left="7188" w:hanging="360"/>
      </w:pPr>
      <w:rPr>
        <w:rFonts w:ascii="Wingdings" w:hAnsi="Wingdings" w:hint="default"/>
      </w:rPr>
    </w:lvl>
  </w:abstractNum>
  <w:abstractNum w:abstractNumId="111">
    <w:nsid w:val="6B921322"/>
    <w:multiLevelType w:val="multilevel"/>
    <w:tmpl w:val="83D03A4E"/>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2">
    <w:nsid w:val="6F5C5DFF"/>
    <w:multiLevelType w:val="hybridMultilevel"/>
    <w:tmpl w:val="933C0CE4"/>
    <w:lvl w:ilvl="0" w:tplc="10DE56BA">
      <w:start w:val="18"/>
      <w:numFmt w:val="bullet"/>
      <w:lvlText w:val="-"/>
      <w:lvlJc w:val="left"/>
      <w:pPr>
        <w:ind w:left="720" w:hanging="360"/>
      </w:pPr>
      <w:rPr>
        <w:rFonts w:ascii="Times New Roman" w:hAnsi="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3">
    <w:nsid w:val="7028030D"/>
    <w:multiLevelType w:val="multilevel"/>
    <w:tmpl w:val="8CFC2C28"/>
    <w:lvl w:ilvl="0">
      <w:start w:val="22"/>
      <w:numFmt w:val="decimal"/>
      <w:lvlText w:val="%1"/>
      <w:lvlJc w:val="left"/>
      <w:pPr>
        <w:ind w:left="540" w:hanging="540"/>
      </w:pPr>
      <w:rPr>
        <w:rFonts w:hint="default"/>
        <w:u w:val="single"/>
      </w:rPr>
    </w:lvl>
    <w:lvl w:ilvl="1">
      <w:start w:val="1"/>
      <w:numFmt w:val="decimal"/>
      <w:lvlText w:val="%1.%2"/>
      <w:lvlJc w:val="left"/>
      <w:pPr>
        <w:ind w:left="540" w:hanging="540"/>
      </w:pPr>
      <w:rPr>
        <w:rFonts w:hint="default"/>
        <w:u w:val="single"/>
      </w:rPr>
    </w:lvl>
    <w:lvl w:ilvl="2">
      <w:start w:val="1"/>
      <w:numFmt w:val="decimal"/>
      <w:lvlText w:val="%1.%2.%3"/>
      <w:lvlJc w:val="left"/>
      <w:pPr>
        <w:ind w:left="1004"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4">
    <w:nsid w:val="71923AA4"/>
    <w:multiLevelType w:val="hybridMultilevel"/>
    <w:tmpl w:val="D0E2265C"/>
    <w:lvl w:ilvl="0" w:tplc="080A0001">
      <w:start w:val="1"/>
      <w:numFmt w:val="bullet"/>
      <w:lvlText w:val=""/>
      <w:lvlJc w:val="left"/>
      <w:pPr>
        <w:ind w:left="3553" w:hanging="360"/>
      </w:pPr>
      <w:rPr>
        <w:rFonts w:ascii="Symbol" w:hAnsi="Symbol" w:hint="default"/>
      </w:rPr>
    </w:lvl>
    <w:lvl w:ilvl="1" w:tplc="080A0003" w:tentative="1">
      <w:start w:val="1"/>
      <w:numFmt w:val="bullet"/>
      <w:lvlText w:val="o"/>
      <w:lvlJc w:val="left"/>
      <w:pPr>
        <w:ind w:left="4273" w:hanging="360"/>
      </w:pPr>
      <w:rPr>
        <w:rFonts w:ascii="Courier New" w:hAnsi="Courier New" w:cs="Courier New" w:hint="default"/>
      </w:rPr>
    </w:lvl>
    <w:lvl w:ilvl="2" w:tplc="080A0005" w:tentative="1">
      <w:start w:val="1"/>
      <w:numFmt w:val="bullet"/>
      <w:lvlText w:val=""/>
      <w:lvlJc w:val="left"/>
      <w:pPr>
        <w:ind w:left="4993" w:hanging="360"/>
      </w:pPr>
      <w:rPr>
        <w:rFonts w:ascii="Wingdings" w:hAnsi="Wingdings" w:hint="default"/>
      </w:rPr>
    </w:lvl>
    <w:lvl w:ilvl="3" w:tplc="080A0001" w:tentative="1">
      <w:start w:val="1"/>
      <w:numFmt w:val="bullet"/>
      <w:lvlText w:val=""/>
      <w:lvlJc w:val="left"/>
      <w:pPr>
        <w:ind w:left="5713" w:hanging="360"/>
      </w:pPr>
      <w:rPr>
        <w:rFonts w:ascii="Symbol" w:hAnsi="Symbol" w:hint="default"/>
      </w:rPr>
    </w:lvl>
    <w:lvl w:ilvl="4" w:tplc="080A0003" w:tentative="1">
      <w:start w:val="1"/>
      <w:numFmt w:val="bullet"/>
      <w:lvlText w:val="o"/>
      <w:lvlJc w:val="left"/>
      <w:pPr>
        <w:ind w:left="6433" w:hanging="360"/>
      </w:pPr>
      <w:rPr>
        <w:rFonts w:ascii="Courier New" w:hAnsi="Courier New" w:cs="Courier New" w:hint="default"/>
      </w:rPr>
    </w:lvl>
    <w:lvl w:ilvl="5" w:tplc="080A0005" w:tentative="1">
      <w:start w:val="1"/>
      <w:numFmt w:val="bullet"/>
      <w:lvlText w:val=""/>
      <w:lvlJc w:val="left"/>
      <w:pPr>
        <w:ind w:left="7153" w:hanging="360"/>
      </w:pPr>
      <w:rPr>
        <w:rFonts w:ascii="Wingdings" w:hAnsi="Wingdings" w:hint="default"/>
      </w:rPr>
    </w:lvl>
    <w:lvl w:ilvl="6" w:tplc="080A0001" w:tentative="1">
      <w:start w:val="1"/>
      <w:numFmt w:val="bullet"/>
      <w:lvlText w:val=""/>
      <w:lvlJc w:val="left"/>
      <w:pPr>
        <w:ind w:left="7873" w:hanging="360"/>
      </w:pPr>
      <w:rPr>
        <w:rFonts w:ascii="Symbol" w:hAnsi="Symbol" w:hint="default"/>
      </w:rPr>
    </w:lvl>
    <w:lvl w:ilvl="7" w:tplc="080A0003" w:tentative="1">
      <w:start w:val="1"/>
      <w:numFmt w:val="bullet"/>
      <w:lvlText w:val="o"/>
      <w:lvlJc w:val="left"/>
      <w:pPr>
        <w:ind w:left="8593" w:hanging="360"/>
      </w:pPr>
      <w:rPr>
        <w:rFonts w:ascii="Courier New" w:hAnsi="Courier New" w:cs="Courier New" w:hint="default"/>
      </w:rPr>
    </w:lvl>
    <w:lvl w:ilvl="8" w:tplc="080A0005" w:tentative="1">
      <w:start w:val="1"/>
      <w:numFmt w:val="bullet"/>
      <w:lvlText w:val=""/>
      <w:lvlJc w:val="left"/>
      <w:pPr>
        <w:ind w:left="9313" w:hanging="360"/>
      </w:pPr>
      <w:rPr>
        <w:rFonts w:ascii="Wingdings" w:hAnsi="Wingdings" w:hint="default"/>
      </w:rPr>
    </w:lvl>
  </w:abstractNum>
  <w:abstractNum w:abstractNumId="115">
    <w:nsid w:val="74E95F7D"/>
    <w:multiLevelType w:val="hybridMultilevel"/>
    <w:tmpl w:val="2CB686F0"/>
    <w:lvl w:ilvl="0" w:tplc="A74A5868">
      <w:start w:val="1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6">
    <w:nsid w:val="76491700"/>
    <w:multiLevelType w:val="multilevel"/>
    <w:tmpl w:val="8EB8B07E"/>
    <w:lvl w:ilvl="0">
      <w:start w:val="1"/>
      <w:numFmt w:val="decimal"/>
      <w:pStyle w:val="CCDD"/>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77327F3C"/>
    <w:multiLevelType w:val="multilevel"/>
    <w:tmpl w:val="FE8A98F4"/>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8">
    <w:nsid w:val="78285C95"/>
    <w:multiLevelType w:val="hybridMultilevel"/>
    <w:tmpl w:val="23BEA14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nsid w:val="78437DE0"/>
    <w:multiLevelType w:val="multilevel"/>
    <w:tmpl w:val="9D043D6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nsid w:val="7A9D275E"/>
    <w:multiLevelType w:val="hybridMultilevel"/>
    <w:tmpl w:val="0940166E"/>
    <w:lvl w:ilvl="0" w:tplc="6112481A">
      <w:start w:val="1"/>
      <w:numFmt w:val="bullet"/>
      <w:lvlText w:val=""/>
      <w:lvlJc w:val="left"/>
      <w:pPr>
        <w:tabs>
          <w:tab w:val="num" w:pos="720"/>
        </w:tabs>
        <w:ind w:left="720" w:hanging="360"/>
      </w:pPr>
      <w:rPr>
        <w:rFonts w:ascii="Symbol" w:hAnsi="Symbol" w:hint="default"/>
      </w:rPr>
    </w:lvl>
    <w:lvl w:ilvl="1" w:tplc="73C4ABEA" w:tentative="1">
      <w:start w:val="1"/>
      <w:numFmt w:val="bullet"/>
      <w:lvlText w:val="o"/>
      <w:lvlJc w:val="left"/>
      <w:pPr>
        <w:tabs>
          <w:tab w:val="num" w:pos="1440"/>
        </w:tabs>
        <w:ind w:left="1440" w:hanging="360"/>
      </w:pPr>
      <w:rPr>
        <w:rFonts w:ascii="Courier New" w:hAnsi="Courier New" w:hint="default"/>
      </w:rPr>
    </w:lvl>
    <w:lvl w:ilvl="2" w:tplc="B1328056" w:tentative="1">
      <w:start w:val="1"/>
      <w:numFmt w:val="bullet"/>
      <w:lvlText w:val=""/>
      <w:lvlJc w:val="left"/>
      <w:pPr>
        <w:tabs>
          <w:tab w:val="num" w:pos="2160"/>
        </w:tabs>
        <w:ind w:left="2160" w:hanging="360"/>
      </w:pPr>
      <w:rPr>
        <w:rFonts w:ascii="Wingdings" w:hAnsi="Wingdings" w:hint="default"/>
      </w:rPr>
    </w:lvl>
    <w:lvl w:ilvl="3" w:tplc="E33E453A" w:tentative="1">
      <w:start w:val="1"/>
      <w:numFmt w:val="bullet"/>
      <w:lvlText w:val=""/>
      <w:lvlJc w:val="left"/>
      <w:pPr>
        <w:tabs>
          <w:tab w:val="num" w:pos="2880"/>
        </w:tabs>
        <w:ind w:left="2880" w:hanging="360"/>
      </w:pPr>
      <w:rPr>
        <w:rFonts w:ascii="Symbol" w:hAnsi="Symbol" w:hint="default"/>
      </w:rPr>
    </w:lvl>
    <w:lvl w:ilvl="4" w:tplc="52804CE6" w:tentative="1">
      <w:start w:val="1"/>
      <w:numFmt w:val="bullet"/>
      <w:lvlText w:val="o"/>
      <w:lvlJc w:val="left"/>
      <w:pPr>
        <w:tabs>
          <w:tab w:val="num" w:pos="3600"/>
        </w:tabs>
        <w:ind w:left="3600" w:hanging="360"/>
      </w:pPr>
      <w:rPr>
        <w:rFonts w:ascii="Courier New" w:hAnsi="Courier New" w:hint="default"/>
      </w:rPr>
    </w:lvl>
    <w:lvl w:ilvl="5" w:tplc="9454E8B2" w:tentative="1">
      <w:start w:val="1"/>
      <w:numFmt w:val="bullet"/>
      <w:lvlText w:val=""/>
      <w:lvlJc w:val="left"/>
      <w:pPr>
        <w:tabs>
          <w:tab w:val="num" w:pos="4320"/>
        </w:tabs>
        <w:ind w:left="4320" w:hanging="360"/>
      </w:pPr>
      <w:rPr>
        <w:rFonts w:ascii="Wingdings" w:hAnsi="Wingdings" w:hint="default"/>
      </w:rPr>
    </w:lvl>
    <w:lvl w:ilvl="6" w:tplc="8FE49480" w:tentative="1">
      <w:start w:val="1"/>
      <w:numFmt w:val="bullet"/>
      <w:lvlText w:val=""/>
      <w:lvlJc w:val="left"/>
      <w:pPr>
        <w:tabs>
          <w:tab w:val="num" w:pos="5040"/>
        </w:tabs>
        <w:ind w:left="5040" w:hanging="360"/>
      </w:pPr>
      <w:rPr>
        <w:rFonts w:ascii="Symbol" w:hAnsi="Symbol" w:hint="default"/>
      </w:rPr>
    </w:lvl>
    <w:lvl w:ilvl="7" w:tplc="92401B3C" w:tentative="1">
      <w:start w:val="1"/>
      <w:numFmt w:val="bullet"/>
      <w:lvlText w:val="o"/>
      <w:lvlJc w:val="left"/>
      <w:pPr>
        <w:tabs>
          <w:tab w:val="num" w:pos="5760"/>
        </w:tabs>
        <w:ind w:left="5760" w:hanging="360"/>
      </w:pPr>
      <w:rPr>
        <w:rFonts w:ascii="Courier New" w:hAnsi="Courier New" w:hint="default"/>
      </w:rPr>
    </w:lvl>
    <w:lvl w:ilvl="8" w:tplc="557292BE" w:tentative="1">
      <w:start w:val="1"/>
      <w:numFmt w:val="bullet"/>
      <w:lvlText w:val=""/>
      <w:lvlJc w:val="left"/>
      <w:pPr>
        <w:tabs>
          <w:tab w:val="num" w:pos="6480"/>
        </w:tabs>
        <w:ind w:left="6480" w:hanging="360"/>
      </w:pPr>
      <w:rPr>
        <w:rFonts w:ascii="Wingdings" w:hAnsi="Wingdings" w:hint="default"/>
      </w:rPr>
    </w:lvl>
  </w:abstractNum>
  <w:abstractNum w:abstractNumId="121">
    <w:nsid w:val="7AE74AF6"/>
    <w:multiLevelType w:val="hybridMultilevel"/>
    <w:tmpl w:val="129C33D4"/>
    <w:lvl w:ilvl="0" w:tplc="340A0001">
      <w:start w:val="1"/>
      <w:numFmt w:val="bullet"/>
      <w:lvlText w:val=""/>
      <w:lvlJc w:val="left"/>
      <w:pPr>
        <w:ind w:left="814" w:hanging="360"/>
      </w:pPr>
      <w:rPr>
        <w:rFonts w:ascii="Symbol" w:hAnsi="Symbol" w:hint="default"/>
      </w:rPr>
    </w:lvl>
    <w:lvl w:ilvl="1" w:tplc="340A0003" w:tentative="1">
      <w:start w:val="1"/>
      <w:numFmt w:val="bullet"/>
      <w:lvlText w:val="o"/>
      <w:lvlJc w:val="left"/>
      <w:pPr>
        <w:ind w:left="1534" w:hanging="360"/>
      </w:pPr>
      <w:rPr>
        <w:rFonts w:ascii="Courier New" w:hAnsi="Courier New" w:cs="Courier New" w:hint="default"/>
      </w:rPr>
    </w:lvl>
    <w:lvl w:ilvl="2" w:tplc="340A0005" w:tentative="1">
      <w:start w:val="1"/>
      <w:numFmt w:val="bullet"/>
      <w:lvlText w:val=""/>
      <w:lvlJc w:val="left"/>
      <w:pPr>
        <w:ind w:left="2254" w:hanging="360"/>
      </w:pPr>
      <w:rPr>
        <w:rFonts w:ascii="Wingdings" w:hAnsi="Wingdings" w:hint="default"/>
      </w:rPr>
    </w:lvl>
    <w:lvl w:ilvl="3" w:tplc="340A0001" w:tentative="1">
      <w:start w:val="1"/>
      <w:numFmt w:val="bullet"/>
      <w:lvlText w:val=""/>
      <w:lvlJc w:val="left"/>
      <w:pPr>
        <w:ind w:left="2974" w:hanging="360"/>
      </w:pPr>
      <w:rPr>
        <w:rFonts w:ascii="Symbol" w:hAnsi="Symbol" w:hint="default"/>
      </w:rPr>
    </w:lvl>
    <w:lvl w:ilvl="4" w:tplc="340A0003" w:tentative="1">
      <w:start w:val="1"/>
      <w:numFmt w:val="bullet"/>
      <w:lvlText w:val="o"/>
      <w:lvlJc w:val="left"/>
      <w:pPr>
        <w:ind w:left="3694" w:hanging="360"/>
      </w:pPr>
      <w:rPr>
        <w:rFonts w:ascii="Courier New" w:hAnsi="Courier New" w:cs="Courier New" w:hint="default"/>
      </w:rPr>
    </w:lvl>
    <w:lvl w:ilvl="5" w:tplc="340A0005" w:tentative="1">
      <w:start w:val="1"/>
      <w:numFmt w:val="bullet"/>
      <w:lvlText w:val=""/>
      <w:lvlJc w:val="left"/>
      <w:pPr>
        <w:ind w:left="4414" w:hanging="360"/>
      </w:pPr>
      <w:rPr>
        <w:rFonts w:ascii="Wingdings" w:hAnsi="Wingdings" w:hint="default"/>
      </w:rPr>
    </w:lvl>
    <w:lvl w:ilvl="6" w:tplc="340A0001" w:tentative="1">
      <w:start w:val="1"/>
      <w:numFmt w:val="bullet"/>
      <w:lvlText w:val=""/>
      <w:lvlJc w:val="left"/>
      <w:pPr>
        <w:ind w:left="5134" w:hanging="360"/>
      </w:pPr>
      <w:rPr>
        <w:rFonts w:ascii="Symbol" w:hAnsi="Symbol" w:hint="default"/>
      </w:rPr>
    </w:lvl>
    <w:lvl w:ilvl="7" w:tplc="340A0003" w:tentative="1">
      <w:start w:val="1"/>
      <w:numFmt w:val="bullet"/>
      <w:lvlText w:val="o"/>
      <w:lvlJc w:val="left"/>
      <w:pPr>
        <w:ind w:left="5854" w:hanging="360"/>
      </w:pPr>
      <w:rPr>
        <w:rFonts w:ascii="Courier New" w:hAnsi="Courier New" w:cs="Courier New" w:hint="default"/>
      </w:rPr>
    </w:lvl>
    <w:lvl w:ilvl="8" w:tplc="340A0005" w:tentative="1">
      <w:start w:val="1"/>
      <w:numFmt w:val="bullet"/>
      <w:lvlText w:val=""/>
      <w:lvlJc w:val="left"/>
      <w:pPr>
        <w:ind w:left="6574" w:hanging="360"/>
      </w:pPr>
      <w:rPr>
        <w:rFonts w:ascii="Wingdings" w:hAnsi="Wingdings" w:hint="default"/>
      </w:rPr>
    </w:lvl>
  </w:abstractNum>
  <w:abstractNum w:abstractNumId="122">
    <w:nsid w:val="7B0C5DEB"/>
    <w:multiLevelType w:val="hybridMultilevel"/>
    <w:tmpl w:val="7EB2D31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3">
    <w:nsid w:val="7B5D63C1"/>
    <w:multiLevelType w:val="hybridMultilevel"/>
    <w:tmpl w:val="12CC61BE"/>
    <w:lvl w:ilvl="0" w:tplc="86C24FD6">
      <w:start w:val="1"/>
      <w:numFmt w:val="upperLetter"/>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4">
    <w:nsid w:val="7DE75C3B"/>
    <w:multiLevelType w:val="hybridMultilevel"/>
    <w:tmpl w:val="C2D01890"/>
    <w:lvl w:ilvl="0" w:tplc="DDD00198">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8"/>
  </w:num>
  <w:num w:numId="2">
    <w:abstractNumId w:val="120"/>
  </w:num>
  <w:num w:numId="3">
    <w:abstractNumId w:val="98"/>
  </w:num>
  <w:num w:numId="4">
    <w:abstractNumId w:val="11"/>
  </w:num>
  <w:num w:numId="5">
    <w:abstractNumId w:val="75"/>
  </w:num>
  <w:num w:numId="6">
    <w:abstractNumId w:val="29"/>
  </w:num>
  <w:num w:numId="7">
    <w:abstractNumId w:val="37"/>
  </w:num>
  <w:num w:numId="8">
    <w:abstractNumId w:val="94"/>
  </w:num>
  <w:num w:numId="9">
    <w:abstractNumId w:val="0"/>
  </w:num>
  <w:num w:numId="10">
    <w:abstractNumId w:val="57"/>
  </w:num>
  <w:num w:numId="11">
    <w:abstractNumId w:val="42"/>
  </w:num>
  <w:num w:numId="12">
    <w:abstractNumId w:val="68"/>
  </w:num>
  <w:num w:numId="13">
    <w:abstractNumId w:val="21"/>
  </w:num>
  <w:num w:numId="14">
    <w:abstractNumId w:val="30"/>
  </w:num>
  <w:num w:numId="15">
    <w:abstractNumId w:val="111"/>
  </w:num>
  <w:num w:numId="16">
    <w:abstractNumId w:val="58"/>
  </w:num>
  <w:num w:numId="17">
    <w:abstractNumId w:val="119"/>
  </w:num>
  <w:num w:numId="18">
    <w:abstractNumId w:val="117"/>
  </w:num>
  <w:num w:numId="19">
    <w:abstractNumId w:val="84"/>
  </w:num>
  <w:num w:numId="20">
    <w:abstractNumId w:val="60"/>
  </w:num>
  <w:num w:numId="21">
    <w:abstractNumId w:val="70"/>
  </w:num>
  <w:num w:numId="22">
    <w:abstractNumId w:val="87"/>
  </w:num>
  <w:num w:numId="23">
    <w:abstractNumId w:val="82"/>
  </w:num>
  <w:num w:numId="24">
    <w:abstractNumId w:val="92"/>
  </w:num>
  <w:num w:numId="25">
    <w:abstractNumId w:val="109"/>
  </w:num>
  <w:num w:numId="26">
    <w:abstractNumId w:val="67"/>
  </w:num>
  <w:num w:numId="27">
    <w:abstractNumId w:val="64"/>
  </w:num>
  <w:num w:numId="28">
    <w:abstractNumId w:val="7"/>
  </w:num>
  <w:num w:numId="29">
    <w:abstractNumId w:val="113"/>
  </w:num>
  <w:num w:numId="30">
    <w:abstractNumId w:val="51"/>
  </w:num>
  <w:num w:numId="31">
    <w:abstractNumId w:val="15"/>
  </w:num>
  <w:num w:numId="32">
    <w:abstractNumId w:val="50"/>
  </w:num>
  <w:num w:numId="33">
    <w:abstractNumId w:val="24"/>
  </w:num>
  <w:num w:numId="34">
    <w:abstractNumId w:val="124"/>
  </w:num>
  <w:num w:numId="35">
    <w:abstractNumId w:val="39"/>
  </w:num>
  <w:num w:numId="36">
    <w:abstractNumId w:val="59"/>
  </w:num>
  <w:num w:numId="37">
    <w:abstractNumId w:val="112"/>
  </w:num>
  <w:num w:numId="38">
    <w:abstractNumId w:val="86"/>
  </w:num>
  <w:num w:numId="39">
    <w:abstractNumId w:val="121"/>
  </w:num>
  <w:num w:numId="40">
    <w:abstractNumId w:val="105"/>
  </w:num>
  <w:num w:numId="41">
    <w:abstractNumId w:val="63"/>
  </w:num>
  <w:num w:numId="42">
    <w:abstractNumId w:val="61"/>
  </w:num>
  <w:num w:numId="43">
    <w:abstractNumId w:val="1"/>
    <w:lvlOverride w:ilvl="0">
      <w:lvl w:ilvl="0">
        <w:start w:val="1"/>
        <w:numFmt w:val="bullet"/>
        <w:lvlText w:val=""/>
        <w:legacy w:legacy="1" w:legacySpace="0" w:legacyIndent="680"/>
        <w:lvlJc w:val="left"/>
        <w:rPr>
          <w:rFonts w:ascii="Symbol" w:hAnsi="Symbol" w:hint="default"/>
        </w:rPr>
      </w:lvl>
    </w:lvlOverride>
  </w:num>
  <w:num w:numId="44">
    <w:abstractNumId w:val="71"/>
  </w:num>
  <w:num w:numId="45">
    <w:abstractNumId w:val="47"/>
  </w:num>
  <w:num w:numId="46">
    <w:abstractNumId w:val="32"/>
  </w:num>
  <w:num w:numId="47">
    <w:abstractNumId w:val="110"/>
  </w:num>
  <w:num w:numId="48">
    <w:abstractNumId w:val="9"/>
  </w:num>
  <w:num w:numId="49">
    <w:abstractNumId w:val="12"/>
  </w:num>
  <w:num w:numId="50">
    <w:abstractNumId w:val="118"/>
  </w:num>
  <w:num w:numId="51">
    <w:abstractNumId w:val="22"/>
  </w:num>
  <w:num w:numId="52">
    <w:abstractNumId w:val="97"/>
  </w:num>
  <w:num w:numId="53">
    <w:abstractNumId w:val="107"/>
  </w:num>
  <w:num w:numId="54">
    <w:abstractNumId w:val="6"/>
  </w:num>
  <w:num w:numId="55">
    <w:abstractNumId w:val="73"/>
  </w:num>
  <w:num w:numId="56">
    <w:abstractNumId w:val="20"/>
  </w:num>
  <w:num w:numId="57">
    <w:abstractNumId w:val="18"/>
  </w:num>
  <w:num w:numId="58">
    <w:abstractNumId w:val="100"/>
  </w:num>
  <w:num w:numId="59">
    <w:abstractNumId w:val="27"/>
  </w:num>
  <w:num w:numId="60">
    <w:abstractNumId w:val="83"/>
  </w:num>
  <w:num w:numId="61">
    <w:abstractNumId w:val="56"/>
  </w:num>
  <w:num w:numId="62">
    <w:abstractNumId w:val="122"/>
  </w:num>
  <w:num w:numId="63">
    <w:abstractNumId w:val="106"/>
  </w:num>
  <w:num w:numId="64">
    <w:abstractNumId w:val="17"/>
  </w:num>
  <w:num w:numId="65">
    <w:abstractNumId w:val="66"/>
  </w:num>
  <w:num w:numId="66">
    <w:abstractNumId w:val="36"/>
  </w:num>
  <w:num w:numId="67">
    <w:abstractNumId w:val="26"/>
  </w:num>
  <w:num w:numId="68">
    <w:abstractNumId w:val="38"/>
  </w:num>
  <w:num w:numId="69">
    <w:abstractNumId w:val="45"/>
  </w:num>
  <w:num w:numId="70">
    <w:abstractNumId w:val="33"/>
  </w:num>
  <w:num w:numId="71">
    <w:abstractNumId w:val="49"/>
  </w:num>
  <w:num w:numId="72">
    <w:abstractNumId w:val="85"/>
  </w:num>
  <w:num w:numId="73">
    <w:abstractNumId w:val="77"/>
  </w:num>
  <w:num w:numId="74">
    <w:abstractNumId w:val="43"/>
  </w:num>
  <w:num w:numId="75">
    <w:abstractNumId w:val="76"/>
  </w:num>
  <w:num w:numId="76">
    <w:abstractNumId w:val="35"/>
  </w:num>
  <w:num w:numId="77">
    <w:abstractNumId w:val="2"/>
  </w:num>
  <w:num w:numId="78">
    <w:abstractNumId w:val="5"/>
  </w:num>
  <w:num w:numId="79">
    <w:abstractNumId w:val="3"/>
  </w:num>
  <w:num w:numId="80">
    <w:abstractNumId w:val="4"/>
  </w:num>
  <w:num w:numId="81">
    <w:abstractNumId w:val="114"/>
  </w:num>
  <w:num w:numId="82">
    <w:abstractNumId w:val="16"/>
  </w:num>
  <w:num w:numId="83">
    <w:abstractNumId w:val="55"/>
  </w:num>
  <w:num w:numId="84">
    <w:abstractNumId w:val="90"/>
  </w:num>
  <w:num w:numId="85">
    <w:abstractNumId w:val="44"/>
  </w:num>
  <w:num w:numId="86">
    <w:abstractNumId w:val="78"/>
  </w:num>
  <w:num w:numId="87">
    <w:abstractNumId w:val="81"/>
  </w:num>
  <w:num w:numId="88">
    <w:abstractNumId w:val="48"/>
  </w:num>
  <w:num w:numId="89">
    <w:abstractNumId w:val="102"/>
  </w:num>
  <w:num w:numId="90">
    <w:abstractNumId w:val="93"/>
  </w:num>
  <w:num w:numId="91">
    <w:abstractNumId w:val="23"/>
  </w:num>
  <w:num w:numId="92">
    <w:abstractNumId w:val="8"/>
  </w:num>
  <w:num w:numId="93">
    <w:abstractNumId w:val="101"/>
  </w:num>
  <w:num w:numId="94">
    <w:abstractNumId w:val="116"/>
  </w:num>
  <w:num w:numId="95">
    <w:abstractNumId w:val="65"/>
  </w:num>
  <w:num w:numId="96">
    <w:abstractNumId w:val="80"/>
  </w:num>
  <w:num w:numId="97">
    <w:abstractNumId w:val="10"/>
  </w:num>
  <w:num w:numId="98">
    <w:abstractNumId w:val="53"/>
  </w:num>
  <w:num w:numId="99">
    <w:abstractNumId w:val="28"/>
  </w:num>
  <w:num w:numId="100">
    <w:abstractNumId w:val="14"/>
  </w:num>
  <w:num w:numId="101">
    <w:abstractNumId w:val="74"/>
  </w:num>
  <w:num w:numId="102">
    <w:abstractNumId w:val="40"/>
  </w:num>
  <w:num w:numId="103">
    <w:abstractNumId w:val="19"/>
  </w:num>
  <w:num w:numId="104">
    <w:abstractNumId w:val="99"/>
  </w:num>
  <w:num w:numId="105">
    <w:abstractNumId w:val="46"/>
  </w:num>
  <w:num w:numId="106">
    <w:abstractNumId w:val="88"/>
  </w:num>
  <w:num w:numId="107">
    <w:abstractNumId w:val="103"/>
  </w:num>
  <w:num w:numId="108">
    <w:abstractNumId w:val="115"/>
  </w:num>
  <w:num w:numId="109">
    <w:abstractNumId w:val="52"/>
  </w:num>
  <w:num w:numId="110">
    <w:abstractNumId w:val="91"/>
  </w:num>
  <w:num w:numId="111">
    <w:abstractNumId w:val="41"/>
  </w:num>
  <w:num w:numId="112">
    <w:abstractNumId w:val="79"/>
  </w:num>
  <w:num w:numId="113">
    <w:abstractNumId w:val="13"/>
  </w:num>
  <w:num w:numId="114">
    <w:abstractNumId w:val="123"/>
  </w:num>
  <w:num w:numId="115">
    <w:abstractNumId w:val="34"/>
  </w:num>
  <w:num w:numId="116">
    <w:abstractNumId w:val="69"/>
  </w:num>
  <w:num w:numId="117">
    <w:abstractNumId w:val="95"/>
  </w:num>
  <w:num w:numId="118">
    <w:abstractNumId w:val="25"/>
  </w:num>
  <w:num w:numId="119">
    <w:abstractNumId w:val="89"/>
  </w:num>
  <w:num w:numId="120">
    <w:abstractNumId w:val="72"/>
  </w:num>
  <w:num w:numId="121">
    <w:abstractNumId w:val="104"/>
  </w:num>
  <w:num w:numId="122">
    <w:abstractNumId w:val="54"/>
  </w:num>
  <w:num w:numId="123">
    <w:abstractNumId w:val="62"/>
  </w:num>
  <w:num w:numId="124">
    <w:abstractNumId w:val="31"/>
  </w:num>
  <w:num w:numId="125">
    <w:abstractNumId w:val="9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s-ES" w:vendorID="64" w:dllVersion="6" w:nlCheck="1" w:checkStyle="1"/>
  <w:activeWritingStyle w:appName="MSWord" w:lang="en-US" w:vendorID="64" w:dllVersion="6" w:nlCheck="1" w:checkStyle="1"/>
  <w:activeWritingStyle w:appName="MSWord" w:lang="es-CL"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GB" w:vendorID="64" w:dllVersion="6" w:nlCheck="1" w:checkStyle="1"/>
  <w:activeWritingStyle w:appName="MSWord" w:lang="fr-FR" w:vendorID="64" w:dllVersion="6" w:nlCheck="1" w:checkStyle="1"/>
  <w:activeWritingStyle w:appName="MSWord" w:lang="es-AR" w:vendorID="64" w:dllVersion="6" w:nlCheck="1" w:checkStyle="1"/>
  <w:activeWritingStyle w:appName="MSWord" w:lang="es-CL"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fr-FR" w:vendorID="64" w:dllVersion="0" w:nlCheck="1" w:checkStyle="0"/>
  <w:activeWritingStyle w:appName="MSWord" w:lang="pt-BR" w:vendorID="64" w:dllVersion="0" w:nlCheck="1" w:checkStyle="0"/>
  <w:activeWritingStyle w:appName="MSWord" w:lang="en-US" w:vendorID="64" w:dllVersion="0" w:nlCheck="1" w:checkStyle="0"/>
  <w:activeWritingStyle w:appName="MSWord" w:lang="es-AR" w:vendorID="64" w:dllVersion="0" w:nlCheck="1" w:checkStyle="0"/>
  <w:activeWritingStyle w:appName="MSWord" w:lang="en-GB" w:vendorID="64" w:dllVersion="0" w:nlCheck="1" w:checkStyle="0"/>
  <w:activeWritingStyle w:appName="MSWord" w:lang="es-C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n-GB"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B50"/>
    <w:rsid w:val="00000481"/>
    <w:rsid w:val="00000597"/>
    <w:rsid w:val="000008E2"/>
    <w:rsid w:val="00000D9B"/>
    <w:rsid w:val="00000F4C"/>
    <w:rsid w:val="0000457D"/>
    <w:rsid w:val="00004FF0"/>
    <w:rsid w:val="0000539C"/>
    <w:rsid w:val="00005E0B"/>
    <w:rsid w:val="00007513"/>
    <w:rsid w:val="0000761E"/>
    <w:rsid w:val="00007B0A"/>
    <w:rsid w:val="00007C6C"/>
    <w:rsid w:val="000112C4"/>
    <w:rsid w:val="000115E7"/>
    <w:rsid w:val="000117C2"/>
    <w:rsid w:val="00012822"/>
    <w:rsid w:val="00012948"/>
    <w:rsid w:val="00012E73"/>
    <w:rsid w:val="000142F5"/>
    <w:rsid w:val="000147F6"/>
    <w:rsid w:val="00014A78"/>
    <w:rsid w:val="00014D68"/>
    <w:rsid w:val="000163C0"/>
    <w:rsid w:val="0001665D"/>
    <w:rsid w:val="00016FA7"/>
    <w:rsid w:val="000178E9"/>
    <w:rsid w:val="00020D7F"/>
    <w:rsid w:val="000212EF"/>
    <w:rsid w:val="00022262"/>
    <w:rsid w:val="000235BF"/>
    <w:rsid w:val="00023AFA"/>
    <w:rsid w:val="0002487C"/>
    <w:rsid w:val="00024DB0"/>
    <w:rsid w:val="0002565E"/>
    <w:rsid w:val="000264A8"/>
    <w:rsid w:val="00026581"/>
    <w:rsid w:val="00026ED6"/>
    <w:rsid w:val="00027327"/>
    <w:rsid w:val="00030D3D"/>
    <w:rsid w:val="00031E54"/>
    <w:rsid w:val="00032420"/>
    <w:rsid w:val="0003317C"/>
    <w:rsid w:val="00033245"/>
    <w:rsid w:val="00033A41"/>
    <w:rsid w:val="00034C0F"/>
    <w:rsid w:val="00035323"/>
    <w:rsid w:val="0003624D"/>
    <w:rsid w:val="0004029F"/>
    <w:rsid w:val="000413CB"/>
    <w:rsid w:val="00041BA3"/>
    <w:rsid w:val="00042646"/>
    <w:rsid w:val="00044B9D"/>
    <w:rsid w:val="000453EB"/>
    <w:rsid w:val="000454B3"/>
    <w:rsid w:val="000457CC"/>
    <w:rsid w:val="00045842"/>
    <w:rsid w:val="00045CBE"/>
    <w:rsid w:val="00047CE0"/>
    <w:rsid w:val="000500A6"/>
    <w:rsid w:val="00050B70"/>
    <w:rsid w:val="00051B74"/>
    <w:rsid w:val="00052EAC"/>
    <w:rsid w:val="0005448A"/>
    <w:rsid w:val="000548CB"/>
    <w:rsid w:val="00054AA4"/>
    <w:rsid w:val="00054E0B"/>
    <w:rsid w:val="00055464"/>
    <w:rsid w:val="00056DED"/>
    <w:rsid w:val="00056DF2"/>
    <w:rsid w:val="00060B74"/>
    <w:rsid w:val="00061DB5"/>
    <w:rsid w:val="0006559D"/>
    <w:rsid w:val="0006653A"/>
    <w:rsid w:val="0006731B"/>
    <w:rsid w:val="0006748D"/>
    <w:rsid w:val="000707E8"/>
    <w:rsid w:val="00071EB1"/>
    <w:rsid w:val="00074239"/>
    <w:rsid w:val="0007481C"/>
    <w:rsid w:val="00080BA4"/>
    <w:rsid w:val="00080D06"/>
    <w:rsid w:val="00081262"/>
    <w:rsid w:val="00083221"/>
    <w:rsid w:val="000832C3"/>
    <w:rsid w:val="000844FF"/>
    <w:rsid w:val="0008523E"/>
    <w:rsid w:val="00086E91"/>
    <w:rsid w:val="0008791D"/>
    <w:rsid w:val="00087F60"/>
    <w:rsid w:val="00090019"/>
    <w:rsid w:val="00092C2C"/>
    <w:rsid w:val="0009478E"/>
    <w:rsid w:val="000947C8"/>
    <w:rsid w:val="00094BD9"/>
    <w:rsid w:val="00094BE4"/>
    <w:rsid w:val="00096323"/>
    <w:rsid w:val="00096EB0"/>
    <w:rsid w:val="00097131"/>
    <w:rsid w:val="00097660"/>
    <w:rsid w:val="000A2BF3"/>
    <w:rsid w:val="000A2BF9"/>
    <w:rsid w:val="000A2D15"/>
    <w:rsid w:val="000A2FD6"/>
    <w:rsid w:val="000A3484"/>
    <w:rsid w:val="000A359B"/>
    <w:rsid w:val="000A54D8"/>
    <w:rsid w:val="000A5906"/>
    <w:rsid w:val="000A5ABC"/>
    <w:rsid w:val="000A64FA"/>
    <w:rsid w:val="000A72B4"/>
    <w:rsid w:val="000A73B9"/>
    <w:rsid w:val="000A788E"/>
    <w:rsid w:val="000B0E96"/>
    <w:rsid w:val="000B1672"/>
    <w:rsid w:val="000B3535"/>
    <w:rsid w:val="000B457C"/>
    <w:rsid w:val="000B4614"/>
    <w:rsid w:val="000B620E"/>
    <w:rsid w:val="000B7C78"/>
    <w:rsid w:val="000C049E"/>
    <w:rsid w:val="000C1933"/>
    <w:rsid w:val="000C552E"/>
    <w:rsid w:val="000C5624"/>
    <w:rsid w:val="000C59EA"/>
    <w:rsid w:val="000C6A88"/>
    <w:rsid w:val="000C7B9B"/>
    <w:rsid w:val="000D016D"/>
    <w:rsid w:val="000D0BDC"/>
    <w:rsid w:val="000D0D7A"/>
    <w:rsid w:val="000D1077"/>
    <w:rsid w:val="000D1581"/>
    <w:rsid w:val="000D1604"/>
    <w:rsid w:val="000D3406"/>
    <w:rsid w:val="000D4238"/>
    <w:rsid w:val="000D4433"/>
    <w:rsid w:val="000D4C19"/>
    <w:rsid w:val="000D695B"/>
    <w:rsid w:val="000D7DFA"/>
    <w:rsid w:val="000E002A"/>
    <w:rsid w:val="000E25AC"/>
    <w:rsid w:val="000E3D9F"/>
    <w:rsid w:val="000E470A"/>
    <w:rsid w:val="000E4AA7"/>
    <w:rsid w:val="000E4BBD"/>
    <w:rsid w:val="000E5919"/>
    <w:rsid w:val="000E5BBA"/>
    <w:rsid w:val="000F0371"/>
    <w:rsid w:val="000F061A"/>
    <w:rsid w:val="000F0C83"/>
    <w:rsid w:val="000F2F9E"/>
    <w:rsid w:val="000F3543"/>
    <w:rsid w:val="000F48BF"/>
    <w:rsid w:val="000F62D8"/>
    <w:rsid w:val="000F6882"/>
    <w:rsid w:val="000F6CF1"/>
    <w:rsid w:val="000F7536"/>
    <w:rsid w:val="00100397"/>
    <w:rsid w:val="001011CC"/>
    <w:rsid w:val="0010125A"/>
    <w:rsid w:val="00102A93"/>
    <w:rsid w:val="00102B0E"/>
    <w:rsid w:val="0010343D"/>
    <w:rsid w:val="00104664"/>
    <w:rsid w:val="0010481C"/>
    <w:rsid w:val="00104F5B"/>
    <w:rsid w:val="00104F7B"/>
    <w:rsid w:val="001064CC"/>
    <w:rsid w:val="001066F0"/>
    <w:rsid w:val="00106838"/>
    <w:rsid w:val="0011048F"/>
    <w:rsid w:val="001138ED"/>
    <w:rsid w:val="00115080"/>
    <w:rsid w:val="00116553"/>
    <w:rsid w:val="00120DF7"/>
    <w:rsid w:val="00121ED6"/>
    <w:rsid w:val="00122B39"/>
    <w:rsid w:val="00122EA7"/>
    <w:rsid w:val="00123C47"/>
    <w:rsid w:val="00123FF6"/>
    <w:rsid w:val="0012456D"/>
    <w:rsid w:val="00125567"/>
    <w:rsid w:val="001259C6"/>
    <w:rsid w:val="001272ED"/>
    <w:rsid w:val="0012748C"/>
    <w:rsid w:val="0012775D"/>
    <w:rsid w:val="00127A86"/>
    <w:rsid w:val="00127F70"/>
    <w:rsid w:val="00127F85"/>
    <w:rsid w:val="0013015B"/>
    <w:rsid w:val="00134759"/>
    <w:rsid w:val="001350C5"/>
    <w:rsid w:val="001353DA"/>
    <w:rsid w:val="00135686"/>
    <w:rsid w:val="00136A19"/>
    <w:rsid w:val="00137F28"/>
    <w:rsid w:val="00137F71"/>
    <w:rsid w:val="0014089E"/>
    <w:rsid w:val="001432B6"/>
    <w:rsid w:val="001432DD"/>
    <w:rsid w:val="001433AD"/>
    <w:rsid w:val="001437ED"/>
    <w:rsid w:val="00144446"/>
    <w:rsid w:val="00144561"/>
    <w:rsid w:val="0014473C"/>
    <w:rsid w:val="00144BB0"/>
    <w:rsid w:val="001451DF"/>
    <w:rsid w:val="0014671F"/>
    <w:rsid w:val="0014682E"/>
    <w:rsid w:val="00147127"/>
    <w:rsid w:val="00147BB8"/>
    <w:rsid w:val="00151090"/>
    <w:rsid w:val="00152665"/>
    <w:rsid w:val="00152CC6"/>
    <w:rsid w:val="001531E8"/>
    <w:rsid w:val="001534E5"/>
    <w:rsid w:val="00153EE1"/>
    <w:rsid w:val="00154A99"/>
    <w:rsid w:val="00155A3B"/>
    <w:rsid w:val="00155E1E"/>
    <w:rsid w:val="001602CD"/>
    <w:rsid w:val="0016075D"/>
    <w:rsid w:val="00160C6C"/>
    <w:rsid w:val="00161102"/>
    <w:rsid w:val="00161932"/>
    <w:rsid w:val="001623F1"/>
    <w:rsid w:val="001630F0"/>
    <w:rsid w:val="001667F9"/>
    <w:rsid w:val="00166CF4"/>
    <w:rsid w:val="00171FA0"/>
    <w:rsid w:val="00172343"/>
    <w:rsid w:val="00172B4B"/>
    <w:rsid w:val="00172E78"/>
    <w:rsid w:val="001732C2"/>
    <w:rsid w:val="00174928"/>
    <w:rsid w:val="00175F03"/>
    <w:rsid w:val="001775A8"/>
    <w:rsid w:val="0018087B"/>
    <w:rsid w:val="00180EEC"/>
    <w:rsid w:val="00181750"/>
    <w:rsid w:val="001819AD"/>
    <w:rsid w:val="00181EC6"/>
    <w:rsid w:val="001827FA"/>
    <w:rsid w:val="0018423A"/>
    <w:rsid w:val="00185028"/>
    <w:rsid w:val="001858A7"/>
    <w:rsid w:val="0018627D"/>
    <w:rsid w:val="0018723C"/>
    <w:rsid w:val="00187451"/>
    <w:rsid w:val="00187A32"/>
    <w:rsid w:val="001911E0"/>
    <w:rsid w:val="0019169F"/>
    <w:rsid w:val="001916B8"/>
    <w:rsid w:val="00192078"/>
    <w:rsid w:val="0019260C"/>
    <w:rsid w:val="00192743"/>
    <w:rsid w:val="00192754"/>
    <w:rsid w:val="00193400"/>
    <w:rsid w:val="001941DF"/>
    <w:rsid w:val="00194365"/>
    <w:rsid w:val="00194680"/>
    <w:rsid w:val="00195FCB"/>
    <w:rsid w:val="00197B13"/>
    <w:rsid w:val="00197FDD"/>
    <w:rsid w:val="001A0641"/>
    <w:rsid w:val="001A11B4"/>
    <w:rsid w:val="001A28F1"/>
    <w:rsid w:val="001A6747"/>
    <w:rsid w:val="001A7E87"/>
    <w:rsid w:val="001B0615"/>
    <w:rsid w:val="001B0932"/>
    <w:rsid w:val="001B1479"/>
    <w:rsid w:val="001B1D1A"/>
    <w:rsid w:val="001B249C"/>
    <w:rsid w:val="001B3700"/>
    <w:rsid w:val="001B3840"/>
    <w:rsid w:val="001B4EA4"/>
    <w:rsid w:val="001C0965"/>
    <w:rsid w:val="001C1395"/>
    <w:rsid w:val="001C3265"/>
    <w:rsid w:val="001C352B"/>
    <w:rsid w:val="001C5E40"/>
    <w:rsid w:val="001C6FEE"/>
    <w:rsid w:val="001C72F7"/>
    <w:rsid w:val="001C7DD1"/>
    <w:rsid w:val="001D22E0"/>
    <w:rsid w:val="001D2775"/>
    <w:rsid w:val="001D28F2"/>
    <w:rsid w:val="001D2EE1"/>
    <w:rsid w:val="001D3DC9"/>
    <w:rsid w:val="001D438E"/>
    <w:rsid w:val="001D6582"/>
    <w:rsid w:val="001D6A26"/>
    <w:rsid w:val="001D7062"/>
    <w:rsid w:val="001D74A8"/>
    <w:rsid w:val="001E0A20"/>
    <w:rsid w:val="001E1388"/>
    <w:rsid w:val="001E14EF"/>
    <w:rsid w:val="001E178D"/>
    <w:rsid w:val="001E1992"/>
    <w:rsid w:val="001E1FF6"/>
    <w:rsid w:val="001E22B7"/>
    <w:rsid w:val="001E2D95"/>
    <w:rsid w:val="001E3536"/>
    <w:rsid w:val="001E38E8"/>
    <w:rsid w:val="001E3AB0"/>
    <w:rsid w:val="001E4A7A"/>
    <w:rsid w:val="001E5B00"/>
    <w:rsid w:val="001E6B19"/>
    <w:rsid w:val="001E6DED"/>
    <w:rsid w:val="001E7384"/>
    <w:rsid w:val="001F21A1"/>
    <w:rsid w:val="001F3198"/>
    <w:rsid w:val="001F3E09"/>
    <w:rsid w:val="001F430A"/>
    <w:rsid w:val="001F43A7"/>
    <w:rsid w:val="001F4469"/>
    <w:rsid w:val="001F55E5"/>
    <w:rsid w:val="001F5CE5"/>
    <w:rsid w:val="001F6AE2"/>
    <w:rsid w:val="001F6C73"/>
    <w:rsid w:val="001F7B92"/>
    <w:rsid w:val="001F7F78"/>
    <w:rsid w:val="00200253"/>
    <w:rsid w:val="00200996"/>
    <w:rsid w:val="00200A6E"/>
    <w:rsid w:val="00200F24"/>
    <w:rsid w:val="002015A5"/>
    <w:rsid w:val="00203604"/>
    <w:rsid w:val="002037E3"/>
    <w:rsid w:val="00205D38"/>
    <w:rsid w:val="0020720C"/>
    <w:rsid w:val="00207385"/>
    <w:rsid w:val="00210BDD"/>
    <w:rsid w:val="00211AA6"/>
    <w:rsid w:val="00212193"/>
    <w:rsid w:val="002132DA"/>
    <w:rsid w:val="00214DA2"/>
    <w:rsid w:val="00215C98"/>
    <w:rsid w:val="00216141"/>
    <w:rsid w:val="002163D1"/>
    <w:rsid w:val="00216691"/>
    <w:rsid w:val="002172F0"/>
    <w:rsid w:val="00220467"/>
    <w:rsid w:val="002208B5"/>
    <w:rsid w:val="00220962"/>
    <w:rsid w:val="0022173E"/>
    <w:rsid w:val="00222E8C"/>
    <w:rsid w:val="00222F72"/>
    <w:rsid w:val="002235EF"/>
    <w:rsid w:val="00225E90"/>
    <w:rsid w:val="00227843"/>
    <w:rsid w:val="00227AB2"/>
    <w:rsid w:val="00227EF8"/>
    <w:rsid w:val="0023038B"/>
    <w:rsid w:val="00233626"/>
    <w:rsid w:val="00233795"/>
    <w:rsid w:val="00235316"/>
    <w:rsid w:val="00235C71"/>
    <w:rsid w:val="0023606F"/>
    <w:rsid w:val="0023688E"/>
    <w:rsid w:val="0024062D"/>
    <w:rsid w:val="00241268"/>
    <w:rsid w:val="00241ED0"/>
    <w:rsid w:val="0024219E"/>
    <w:rsid w:val="002421AB"/>
    <w:rsid w:val="002425DE"/>
    <w:rsid w:val="00242B88"/>
    <w:rsid w:val="0024314D"/>
    <w:rsid w:val="00243A31"/>
    <w:rsid w:val="00243E2D"/>
    <w:rsid w:val="00246E41"/>
    <w:rsid w:val="0025083E"/>
    <w:rsid w:val="00250886"/>
    <w:rsid w:val="00251771"/>
    <w:rsid w:val="00251AD6"/>
    <w:rsid w:val="002547F6"/>
    <w:rsid w:val="00255097"/>
    <w:rsid w:val="002568CB"/>
    <w:rsid w:val="00256F97"/>
    <w:rsid w:val="00257B86"/>
    <w:rsid w:val="0026003D"/>
    <w:rsid w:val="00260E53"/>
    <w:rsid w:val="002613C2"/>
    <w:rsid w:val="00261BB7"/>
    <w:rsid w:val="0026324A"/>
    <w:rsid w:val="00263A4D"/>
    <w:rsid w:val="00264863"/>
    <w:rsid w:val="002658DA"/>
    <w:rsid w:val="00265CFA"/>
    <w:rsid w:val="00266165"/>
    <w:rsid w:val="00266631"/>
    <w:rsid w:val="00266645"/>
    <w:rsid w:val="0026718A"/>
    <w:rsid w:val="00267542"/>
    <w:rsid w:val="00267593"/>
    <w:rsid w:val="00267D16"/>
    <w:rsid w:val="00270A3D"/>
    <w:rsid w:val="00271326"/>
    <w:rsid w:val="0027195E"/>
    <w:rsid w:val="00271EDA"/>
    <w:rsid w:val="00272746"/>
    <w:rsid w:val="00272A2C"/>
    <w:rsid w:val="00273C28"/>
    <w:rsid w:val="002745EF"/>
    <w:rsid w:val="002760E4"/>
    <w:rsid w:val="0027722D"/>
    <w:rsid w:val="002776BD"/>
    <w:rsid w:val="00277828"/>
    <w:rsid w:val="00280840"/>
    <w:rsid w:val="00281A5B"/>
    <w:rsid w:val="00283A7C"/>
    <w:rsid w:val="00284A93"/>
    <w:rsid w:val="00284D21"/>
    <w:rsid w:val="00284F66"/>
    <w:rsid w:val="002851BC"/>
    <w:rsid w:val="00285BFE"/>
    <w:rsid w:val="00286776"/>
    <w:rsid w:val="00287148"/>
    <w:rsid w:val="00287F77"/>
    <w:rsid w:val="00290AE3"/>
    <w:rsid w:val="00291897"/>
    <w:rsid w:val="002922D2"/>
    <w:rsid w:val="002928DD"/>
    <w:rsid w:val="002931E1"/>
    <w:rsid w:val="00293BE1"/>
    <w:rsid w:val="00293BF5"/>
    <w:rsid w:val="002940EE"/>
    <w:rsid w:val="00294568"/>
    <w:rsid w:val="0029694A"/>
    <w:rsid w:val="00296A03"/>
    <w:rsid w:val="00296BC7"/>
    <w:rsid w:val="00297688"/>
    <w:rsid w:val="00297BC9"/>
    <w:rsid w:val="00297C47"/>
    <w:rsid w:val="002A1468"/>
    <w:rsid w:val="002A23CF"/>
    <w:rsid w:val="002A27BC"/>
    <w:rsid w:val="002A352F"/>
    <w:rsid w:val="002A6F49"/>
    <w:rsid w:val="002A7009"/>
    <w:rsid w:val="002A7ADA"/>
    <w:rsid w:val="002A7DCB"/>
    <w:rsid w:val="002B075F"/>
    <w:rsid w:val="002B0F76"/>
    <w:rsid w:val="002B15BB"/>
    <w:rsid w:val="002B1703"/>
    <w:rsid w:val="002B1863"/>
    <w:rsid w:val="002B199D"/>
    <w:rsid w:val="002B225E"/>
    <w:rsid w:val="002B391C"/>
    <w:rsid w:val="002B3C71"/>
    <w:rsid w:val="002B45A4"/>
    <w:rsid w:val="002B509E"/>
    <w:rsid w:val="002B6119"/>
    <w:rsid w:val="002B753E"/>
    <w:rsid w:val="002B7877"/>
    <w:rsid w:val="002C09B0"/>
    <w:rsid w:val="002C0A86"/>
    <w:rsid w:val="002C165B"/>
    <w:rsid w:val="002C1B60"/>
    <w:rsid w:val="002C2F82"/>
    <w:rsid w:val="002C37FF"/>
    <w:rsid w:val="002C4850"/>
    <w:rsid w:val="002C4FAC"/>
    <w:rsid w:val="002C5672"/>
    <w:rsid w:val="002C7F09"/>
    <w:rsid w:val="002C7F54"/>
    <w:rsid w:val="002D10D5"/>
    <w:rsid w:val="002D318B"/>
    <w:rsid w:val="002D3511"/>
    <w:rsid w:val="002D4724"/>
    <w:rsid w:val="002D4D9E"/>
    <w:rsid w:val="002D5AE7"/>
    <w:rsid w:val="002D5EE4"/>
    <w:rsid w:val="002D6F80"/>
    <w:rsid w:val="002D75E6"/>
    <w:rsid w:val="002D7D41"/>
    <w:rsid w:val="002E0025"/>
    <w:rsid w:val="002E0700"/>
    <w:rsid w:val="002E0ABE"/>
    <w:rsid w:val="002E123A"/>
    <w:rsid w:val="002E1763"/>
    <w:rsid w:val="002E1CD9"/>
    <w:rsid w:val="002E1F6B"/>
    <w:rsid w:val="002E2D34"/>
    <w:rsid w:val="002E33FC"/>
    <w:rsid w:val="002E3CC7"/>
    <w:rsid w:val="002E4162"/>
    <w:rsid w:val="002E462C"/>
    <w:rsid w:val="002E5211"/>
    <w:rsid w:val="002E5C34"/>
    <w:rsid w:val="002E6B2D"/>
    <w:rsid w:val="002E7695"/>
    <w:rsid w:val="002F004B"/>
    <w:rsid w:val="002F00E2"/>
    <w:rsid w:val="002F01A2"/>
    <w:rsid w:val="002F0338"/>
    <w:rsid w:val="002F09C8"/>
    <w:rsid w:val="002F16FE"/>
    <w:rsid w:val="002F24AA"/>
    <w:rsid w:val="002F32D5"/>
    <w:rsid w:val="002F3468"/>
    <w:rsid w:val="002F456B"/>
    <w:rsid w:val="002F6298"/>
    <w:rsid w:val="002F6EA2"/>
    <w:rsid w:val="002F7219"/>
    <w:rsid w:val="002F7F31"/>
    <w:rsid w:val="003003A5"/>
    <w:rsid w:val="003004D0"/>
    <w:rsid w:val="0030123F"/>
    <w:rsid w:val="0030126C"/>
    <w:rsid w:val="003015AD"/>
    <w:rsid w:val="00302005"/>
    <w:rsid w:val="003021FF"/>
    <w:rsid w:val="003038C9"/>
    <w:rsid w:val="00303A3F"/>
    <w:rsid w:val="00305365"/>
    <w:rsid w:val="00306543"/>
    <w:rsid w:val="0030773A"/>
    <w:rsid w:val="00310F2F"/>
    <w:rsid w:val="00311079"/>
    <w:rsid w:val="00311C63"/>
    <w:rsid w:val="00312A6C"/>
    <w:rsid w:val="00312E2A"/>
    <w:rsid w:val="0031481E"/>
    <w:rsid w:val="00314BB1"/>
    <w:rsid w:val="00316768"/>
    <w:rsid w:val="003169F7"/>
    <w:rsid w:val="00322AF1"/>
    <w:rsid w:val="00323481"/>
    <w:rsid w:val="00323863"/>
    <w:rsid w:val="00323B55"/>
    <w:rsid w:val="003250E2"/>
    <w:rsid w:val="003251D8"/>
    <w:rsid w:val="003268FC"/>
    <w:rsid w:val="003269B8"/>
    <w:rsid w:val="00327222"/>
    <w:rsid w:val="00327541"/>
    <w:rsid w:val="003278DA"/>
    <w:rsid w:val="003336E6"/>
    <w:rsid w:val="00334861"/>
    <w:rsid w:val="00334A19"/>
    <w:rsid w:val="00334E01"/>
    <w:rsid w:val="0033548A"/>
    <w:rsid w:val="00335B64"/>
    <w:rsid w:val="00336491"/>
    <w:rsid w:val="003364B0"/>
    <w:rsid w:val="003374CC"/>
    <w:rsid w:val="003407E3"/>
    <w:rsid w:val="00340856"/>
    <w:rsid w:val="00341A01"/>
    <w:rsid w:val="00341DA3"/>
    <w:rsid w:val="0034298B"/>
    <w:rsid w:val="003431B1"/>
    <w:rsid w:val="003440A9"/>
    <w:rsid w:val="003456D9"/>
    <w:rsid w:val="00345ABC"/>
    <w:rsid w:val="003469AC"/>
    <w:rsid w:val="003471D9"/>
    <w:rsid w:val="00351041"/>
    <w:rsid w:val="00351A1F"/>
    <w:rsid w:val="00351CE5"/>
    <w:rsid w:val="00355124"/>
    <w:rsid w:val="00355E8A"/>
    <w:rsid w:val="00356D5F"/>
    <w:rsid w:val="003576B9"/>
    <w:rsid w:val="003577B6"/>
    <w:rsid w:val="00357B62"/>
    <w:rsid w:val="003605CF"/>
    <w:rsid w:val="00361643"/>
    <w:rsid w:val="0036195E"/>
    <w:rsid w:val="0036200D"/>
    <w:rsid w:val="00362038"/>
    <w:rsid w:val="00362989"/>
    <w:rsid w:val="00362C88"/>
    <w:rsid w:val="00364009"/>
    <w:rsid w:val="003672D3"/>
    <w:rsid w:val="003707F8"/>
    <w:rsid w:val="003715AB"/>
    <w:rsid w:val="00372E3A"/>
    <w:rsid w:val="00375A45"/>
    <w:rsid w:val="00376C58"/>
    <w:rsid w:val="00380FC8"/>
    <w:rsid w:val="0038197D"/>
    <w:rsid w:val="00382D90"/>
    <w:rsid w:val="003838B2"/>
    <w:rsid w:val="00383A74"/>
    <w:rsid w:val="00384ADC"/>
    <w:rsid w:val="00384C20"/>
    <w:rsid w:val="00385A5E"/>
    <w:rsid w:val="0038752E"/>
    <w:rsid w:val="003907DA"/>
    <w:rsid w:val="00391DE1"/>
    <w:rsid w:val="00392610"/>
    <w:rsid w:val="0039284F"/>
    <w:rsid w:val="00392859"/>
    <w:rsid w:val="003952E4"/>
    <w:rsid w:val="0039575F"/>
    <w:rsid w:val="003966FE"/>
    <w:rsid w:val="003A0019"/>
    <w:rsid w:val="003A0931"/>
    <w:rsid w:val="003A169E"/>
    <w:rsid w:val="003A20AD"/>
    <w:rsid w:val="003A21B4"/>
    <w:rsid w:val="003A28FD"/>
    <w:rsid w:val="003A31D5"/>
    <w:rsid w:val="003A33E7"/>
    <w:rsid w:val="003A358F"/>
    <w:rsid w:val="003A3B3C"/>
    <w:rsid w:val="003A55FE"/>
    <w:rsid w:val="003A6BFA"/>
    <w:rsid w:val="003B004C"/>
    <w:rsid w:val="003B004D"/>
    <w:rsid w:val="003B1134"/>
    <w:rsid w:val="003B1AC9"/>
    <w:rsid w:val="003B2B85"/>
    <w:rsid w:val="003B3AB7"/>
    <w:rsid w:val="003B3BB1"/>
    <w:rsid w:val="003B3F1A"/>
    <w:rsid w:val="003B44F8"/>
    <w:rsid w:val="003B47B8"/>
    <w:rsid w:val="003B4E31"/>
    <w:rsid w:val="003B5A5D"/>
    <w:rsid w:val="003B60AB"/>
    <w:rsid w:val="003B6356"/>
    <w:rsid w:val="003B7869"/>
    <w:rsid w:val="003B78BB"/>
    <w:rsid w:val="003C016F"/>
    <w:rsid w:val="003C01CC"/>
    <w:rsid w:val="003C04C0"/>
    <w:rsid w:val="003C1865"/>
    <w:rsid w:val="003C4020"/>
    <w:rsid w:val="003C4D94"/>
    <w:rsid w:val="003C6B11"/>
    <w:rsid w:val="003D0FA5"/>
    <w:rsid w:val="003D1F67"/>
    <w:rsid w:val="003D20BB"/>
    <w:rsid w:val="003D2A6D"/>
    <w:rsid w:val="003D2EF9"/>
    <w:rsid w:val="003D34E0"/>
    <w:rsid w:val="003D379A"/>
    <w:rsid w:val="003D37DD"/>
    <w:rsid w:val="003E03D4"/>
    <w:rsid w:val="003E0C65"/>
    <w:rsid w:val="003E189D"/>
    <w:rsid w:val="003E3897"/>
    <w:rsid w:val="003E3ECF"/>
    <w:rsid w:val="003E493B"/>
    <w:rsid w:val="003E506F"/>
    <w:rsid w:val="003E6A1B"/>
    <w:rsid w:val="003E6DAD"/>
    <w:rsid w:val="003E6EED"/>
    <w:rsid w:val="003E6F68"/>
    <w:rsid w:val="003E7189"/>
    <w:rsid w:val="003E7A40"/>
    <w:rsid w:val="003E7A76"/>
    <w:rsid w:val="003E7BE1"/>
    <w:rsid w:val="003E7D60"/>
    <w:rsid w:val="003F000F"/>
    <w:rsid w:val="003F0A47"/>
    <w:rsid w:val="003F16AE"/>
    <w:rsid w:val="003F3203"/>
    <w:rsid w:val="003F3773"/>
    <w:rsid w:val="003F46EE"/>
    <w:rsid w:val="003F51AB"/>
    <w:rsid w:val="003F58D1"/>
    <w:rsid w:val="003F64A5"/>
    <w:rsid w:val="00400C4F"/>
    <w:rsid w:val="00401A97"/>
    <w:rsid w:val="0040340B"/>
    <w:rsid w:val="00406E6B"/>
    <w:rsid w:val="00407219"/>
    <w:rsid w:val="00410091"/>
    <w:rsid w:val="00410777"/>
    <w:rsid w:val="00410805"/>
    <w:rsid w:val="004111FF"/>
    <w:rsid w:val="00411285"/>
    <w:rsid w:val="0041304A"/>
    <w:rsid w:val="00413356"/>
    <w:rsid w:val="004135DE"/>
    <w:rsid w:val="00413860"/>
    <w:rsid w:val="00414150"/>
    <w:rsid w:val="00414541"/>
    <w:rsid w:val="004150DA"/>
    <w:rsid w:val="004150DB"/>
    <w:rsid w:val="00416AD3"/>
    <w:rsid w:val="004171CE"/>
    <w:rsid w:val="0041778B"/>
    <w:rsid w:val="00417DCA"/>
    <w:rsid w:val="004203A1"/>
    <w:rsid w:val="0042064E"/>
    <w:rsid w:val="00421928"/>
    <w:rsid w:val="0042296F"/>
    <w:rsid w:val="00422D5E"/>
    <w:rsid w:val="00423872"/>
    <w:rsid w:val="00424E23"/>
    <w:rsid w:val="0042523C"/>
    <w:rsid w:val="004258E8"/>
    <w:rsid w:val="00425FF8"/>
    <w:rsid w:val="00427566"/>
    <w:rsid w:val="004278B7"/>
    <w:rsid w:val="00427BF8"/>
    <w:rsid w:val="00430171"/>
    <w:rsid w:val="004315B2"/>
    <w:rsid w:val="00431E4B"/>
    <w:rsid w:val="0043297F"/>
    <w:rsid w:val="004329FF"/>
    <w:rsid w:val="0043323B"/>
    <w:rsid w:val="004335FE"/>
    <w:rsid w:val="00434F61"/>
    <w:rsid w:val="0043649A"/>
    <w:rsid w:val="00436B18"/>
    <w:rsid w:val="004370F2"/>
    <w:rsid w:val="00437157"/>
    <w:rsid w:val="00440677"/>
    <w:rsid w:val="004407B6"/>
    <w:rsid w:val="00440F7A"/>
    <w:rsid w:val="004426B0"/>
    <w:rsid w:val="00443B92"/>
    <w:rsid w:val="00445F69"/>
    <w:rsid w:val="00446461"/>
    <w:rsid w:val="00446885"/>
    <w:rsid w:val="00446F83"/>
    <w:rsid w:val="00450B9A"/>
    <w:rsid w:val="00450E27"/>
    <w:rsid w:val="00451CC9"/>
    <w:rsid w:val="004524CE"/>
    <w:rsid w:val="004525F4"/>
    <w:rsid w:val="00453BE6"/>
    <w:rsid w:val="004555FC"/>
    <w:rsid w:val="004560D0"/>
    <w:rsid w:val="004566A8"/>
    <w:rsid w:val="00457E32"/>
    <w:rsid w:val="0046221F"/>
    <w:rsid w:val="004636E2"/>
    <w:rsid w:val="00464D16"/>
    <w:rsid w:val="004653B2"/>
    <w:rsid w:val="004674D4"/>
    <w:rsid w:val="00471C06"/>
    <w:rsid w:val="004721A1"/>
    <w:rsid w:val="00472DFD"/>
    <w:rsid w:val="00474D08"/>
    <w:rsid w:val="00475C81"/>
    <w:rsid w:val="00475F2F"/>
    <w:rsid w:val="00476AC8"/>
    <w:rsid w:val="00476C3A"/>
    <w:rsid w:val="0048061F"/>
    <w:rsid w:val="004819DA"/>
    <w:rsid w:val="0048369D"/>
    <w:rsid w:val="004837ED"/>
    <w:rsid w:val="00484157"/>
    <w:rsid w:val="00484215"/>
    <w:rsid w:val="00485F0C"/>
    <w:rsid w:val="004867A4"/>
    <w:rsid w:val="004917DB"/>
    <w:rsid w:val="00492CAC"/>
    <w:rsid w:val="00493514"/>
    <w:rsid w:val="0049444E"/>
    <w:rsid w:val="00495023"/>
    <w:rsid w:val="00496AB6"/>
    <w:rsid w:val="0049756E"/>
    <w:rsid w:val="004976C6"/>
    <w:rsid w:val="004979DA"/>
    <w:rsid w:val="004A049C"/>
    <w:rsid w:val="004A07F9"/>
    <w:rsid w:val="004A0C36"/>
    <w:rsid w:val="004A0D75"/>
    <w:rsid w:val="004A1016"/>
    <w:rsid w:val="004A2FCF"/>
    <w:rsid w:val="004A37D1"/>
    <w:rsid w:val="004A3D93"/>
    <w:rsid w:val="004A4872"/>
    <w:rsid w:val="004A66A9"/>
    <w:rsid w:val="004A6E23"/>
    <w:rsid w:val="004B027A"/>
    <w:rsid w:val="004B30B7"/>
    <w:rsid w:val="004B34DB"/>
    <w:rsid w:val="004B4CD3"/>
    <w:rsid w:val="004B4CFF"/>
    <w:rsid w:val="004B56BC"/>
    <w:rsid w:val="004B5BFE"/>
    <w:rsid w:val="004B61C2"/>
    <w:rsid w:val="004B67B2"/>
    <w:rsid w:val="004B76B3"/>
    <w:rsid w:val="004C1099"/>
    <w:rsid w:val="004C11E7"/>
    <w:rsid w:val="004C2A60"/>
    <w:rsid w:val="004C2B9D"/>
    <w:rsid w:val="004C2F25"/>
    <w:rsid w:val="004C3263"/>
    <w:rsid w:val="004C3413"/>
    <w:rsid w:val="004C35AF"/>
    <w:rsid w:val="004C3DD7"/>
    <w:rsid w:val="004C4905"/>
    <w:rsid w:val="004C54B3"/>
    <w:rsid w:val="004C610B"/>
    <w:rsid w:val="004C672C"/>
    <w:rsid w:val="004C7A3A"/>
    <w:rsid w:val="004C7CB0"/>
    <w:rsid w:val="004D17E7"/>
    <w:rsid w:val="004D2D8C"/>
    <w:rsid w:val="004D31BF"/>
    <w:rsid w:val="004D3565"/>
    <w:rsid w:val="004D5A27"/>
    <w:rsid w:val="004D5A85"/>
    <w:rsid w:val="004D6239"/>
    <w:rsid w:val="004D6437"/>
    <w:rsid w:val="004E17FC"/>
    <w:rsid w:val="004E2E4F"/>
    <w:rsid w:val="004E475B"/>
    <w:rsid w:val="004E4806"/>
    <w:rsid w:val="004E494E"/>
    <w:rsid w:val="004E4BC7"/>
    <w:rsid w:val="004E56F8"/>
    <w:rsid w:val="004E5784"/>
    <w:rsid w:val="004E615C"/>
    <w:rsid w:val="004E61FB"/>
    <w:rsid w:val="004E7020"/>
    <w:rsid w:val="004E7163"/>
    <w:rsid w:val="004E747F"/>
    <w:rsid w:val="004F0210"/>
    <w:rsid w:val="004F0C23"/>
    <w:rsid w:val="004F13F5"/>
    <w:rsid w:val="004F22D2"/>
    <w:rsid w:val="004F351D"/>
    <w:rsid w:val="004F35FA"/>
    <w:rsid w:val="004F38C3"/>
    <w:rsid w:val="004F3A47"/>
    <w:rsid w:val="004F4CEC"/>
    <w:rsid w:val="004F522E"/>
    <w:rsid w:val="004F5AF4"/>
    <w:rsid w:val="005002FE"/>
    <w:rsid w:val="00501221"/>
    <w:rsid w:val="0050128F"/>
    <w:rsid w:val="005015BB"/>
    <w:rsid w:val="00501840"/>
    <w:rsid w:val="005022B9"/>
    <w:rsid w:val="0050298D"/>
    <w:rsid w:val="00503F33"/>
    <w:rsid w:val="00505EB5"/>
    <w:rsid w:val="00506A2D"/>
    <w:rsid w:val="00507E18"/>
    <w:rsid w:val="005109BD"/>
    <w:rsid w:val="00510AAA"/>
    <w:rsid w:val="005113CC"/>
    <w:rsid w:val="005123D7"/>
    <w:rsid w:val="0051339E"/>
    <w:rsid w:val="005140FD"/>
    <w:rsid w:val="005149E7"/>
    <w:rsid w:val="005167F2"/>
    <w:rsid w:val="005168AC"/>
    <w:rsid w:val="00516DE2"/>
    <w:rsid w:val="00517BC9"/>
    <w:rsid w:val="00517BD3"/>
    <w:rsid w:val="005206B5"/>
    <w:rsid w:val="00520AEB"/>
    <w:rsid w:val="00520DAF"/>
    <w:rsid w:val="00521F6B"/>
    <w:rsid w:val="0052220E"/>
    <w:rsid w:val="005246F2"/>
    <w:rsid w:val="00524CBA"/>
    <w:rsid w:val="00526703"/>
    <w:rsid w:val="00527C6A"/>
    <w:rsid w:val="00530BF6"/>
    <w:rsid w:val="005331B3"/>
    <w:rsid w:val="00533B22"/>
    <w:rsid w:val="00533EC7"/>
    <w:rsid w:val="005367DD"/>
    <w:rsid w:val="00536A51"/>
    <w:rsid w:val="00536DDD"/>
    <w:rsid w:val="00536E22"/>
    <w:rsid w:val="00536FEA"/>
    <w:rsid w:val="00537B57"/>
    <w:rsid w:val="00543224"/>
    <w:rsid w:val="00543A44"/>
    <w:rsid w:val="00544FD0"/>
    <w:rsid w:val="00545E3D"/>
    <w:rsid w:val="00546ABC"/>
    <w:rsid w:val="00546B0B"/>
    <w:rsid w:val="00547149"/>
    <w:rsid w:val="00547B85"/>
    <w:rsid w:val="00547B87"/>
    <w:rsid w:val="00550E12"/>
    <w:rsid w:val="00551850"/>
    <w:rsid w:val="0055202B"/>
    <w:rsid w:val="00552215"/>
    <w:rsid w:val="0055371D"/>
    <w:rsid w:val="0055746B"/>
    <w:rsid w:val="00557606"/>
    <w:rsid w:val="00560722"/>
    <w:rsid w:val="00561785"/>
    <w:rsid w:val="00561C55"/>
    <w:rsid w:val="00561E15"/>
    <w:rsid w:val="0056224B"/>
    <w:rsid w:val="00562535"/>
    <w:rsid w:val="00563721"/>
    <w:rsid w:val="0056453B"/>
    <w:rsid w:val="00566187"/>
    <w:rsid w:val="005661A7"/>
    <w:rsid w:val="0056780A"/>
    <w:rsid w:val="00570331"/>
    <w:rsid w:val="0057171F"/>
    <w:rsid w:val="00572D91"/>
    <w:rsid w:val="00572E32"/>
    <w:rsid w:val="0057367D"/>
    <w:rsid w:val="00574F21"/>
    <w:rsid w:val="00575C66"/>
    <w:rsid w:val="0057670B"/>
    <w:rsid w:val="00576863"/>
    <w:rsid w:val="00577547"/>
    <w:rsid w:val="0057793F"/>
    <w:rsid w:val="00581F0D"/>
    <w:rsid w:val="005821BB"/>
    <w:rsid w:val="0058227D"/>
    <w:rsid w:val="00582488"/>
    <w:rsid w:val="00582F77"/>
    <w:rsid w:val="0058306B"/>
    <w:rsid w:val="00584A5C"/>
    <w:rsid w:val="00584BAE"/>
    <w:rsid w:val="0058511D"/>
    <w:rsid w:val="00587DA3"/>
    <w:rsid w:val="00591667"/>
    <w:rsid w:val="00593BC4"/>
    <w:rsid w:val="0059487A"/>
    <w:rsid w:val="005951BC"/>
    <w:rsid w:val="00595418"/>
    <w:rsid w:val="00595C1D"/>
    <w:rsid w:val="00596758"/>
    <w:rsid w:val="0059691D"/>
    <w:rsid w:val="00596A69"/>
    <w:rsid w:val="005A0065"/>
    <w:rsid w:val="005A0970"/>
    <w:rsid w:val="005A0E69"/>
    <w:rsid w:val="005A1267"/>
    <w:rsid w:val="005A1BA5"/>
    <w:rsid w:val="005A1CC9"/>
    <w:rsid w:val="005A215C"/>
    <w:rsid w:val="005A2ED8"/>
    <w:rsid w:val="005A3561"/>
    <w:rsid w:val="005A5896"/>
    <w:rsid w:val="005A61AD"/>
    <w:rsid w:val="005A6EF4"/>
    <w:rsid w:val="005A7798"/>
    <w:rsid w:val="005B006A"/>
    <w:rsid w:val="005B09C3"/>
    <w:rsid w:val="005B0B73"/>
    <w:rsid w:val="005B17A6"/>
    <w:rsid w:val="005B3173"/>
    <w:rsid w:val="005B3917"/>
    <w:rsid w:val="005B3C40"/>
    <w:rsid w:val="005B49E5"/>
    <w:rsid w:val="005B4E97"/>
    <w:rsid w:val="005B5AF0"/>
    <w:rsid w:val="005B624B"/>
    <w:rsid w:val="005B70A0"/>
    <w:rsid w:val="005C0335"/>
    <w:rsid w:val="005C10C6"/>
    <w:rsid w:val="005C15BA"/>
    <w:rsid w:val="005C35D9"/>
    <w:rsid w:val="005C5B99"/>
    <w:rsid w:val="005C705C"/>
    <w:rsid w:val="005C7109"/>
    <w:rsid w:val="005C7A74"/>
    <w:rsid w:val="005C7BF2"/>
    <w:rsid w:val="005C7CF3"/>
    <w:rsid w:val="005D065C"/>
    <w:rsid w:val="005D1F74"/>
    <w:rsid w:val="005D2AEC"/>
    <w:rsid w:val="005D737E"/>
    <w:rsid w:val="005D73C8"/>
    <w:rsid w:val="005D767A"/>
    <w:rsid w:val="005E0BD6"/>
    <w:rsid w:val="005E26A1"/>
    <w:rsid w:val="005E2721"/>
    <w:rsid w:val="005E289C"/>
    <w:rsid w:val="005E4777"/>
    <w:rsid w:val="005E52BF"/>
    <w:rsid w:val="005E5628"/>
    <w:rsid w:val="005E666B"/>
    <w:rsid w:val="005E6835"/>
    <w:rsid w:val="005E6E50"/>
    <w:rsid w:val="005E786E"/>
    <w:rsid w:val="005F00C7"/>
    <w:rsid w:val="005F070E"/>
    <w:rsid w:val="005F0E3C"/>
    <w:rsid w:val="005F1310"/>
    <w:rsid w:val="005F1393"/>
    <w:rsid w:val="005F3181"/>
    <w:rsid w:val="005F4505"/>
    <w:rsid w:val="005F45FC"/>
    <w:rsid w:val="005F5316"/>
    <w:rsid w:val="005F6143"/>
    <w:rsid w:val="005F736C"/>
    <w:rsid w:val="005F74C0"/>
    <w:rsid w:val="00602908"/>
    <w:rsid w:val="00603382"/>
    <w:rsid w:val="00603606"/>
    <w:rsid w:val="00606514"/>
    <w:rsid w:val="00606663"/>
    <w:rsid w:val="00606C9C"/>
    <w:rsid w:val="006079E0"/>
    <w:rsid w:val="00607ECD"/>
    <w:rsid w:val="00610286"/>
    <w:rsid w:val="00615AB9"/>
    <w:rsid w:val="00615E2E"/>
    <w:rsid w:val="0061712C"/>
    <w:rsid w:val="00617A5F"/>
    <w:rsid w:val="006202B8"/>
    <w:rsid w:val="00621EAF"/>
    <w:rsid w:val="0062253C"/>
    <w:rsid w:val="006234A5"/>
    <w:rsid w:val="00624547"/>
    <w:rsid w:val="006253F9"/>
    <w:rsid w:val="006261B9"/>
    <w:rsid w:val="00627A23"/>
    <w:rsid w:val="006300A4"/>
    <w:rsid w:val="00630B7A"/>
    <w:rsid w:val="0063118E"/>
    <w:rsid w:val="00631557"/>
    <w:rsid w:val="006326F1"/>
    <w:rsid w:val="00633458"/>
    <w:rsid w:val="0063383E"/>
    <w:rsid w:val="00633B48"/>
    <w:rsid w:val="00634124"/>
    <w:rsid w:val="006346D1"/>
    <w:rsid w:val="0063535D"/>
    <w:rsid w:val="00635A6A"/>
    <w:rsid w:val="00635F65"/>
    <w:rsid w:val="006366F7"/>
    <w:rsid w:val="006368A6"/>
    <w:rsid w:val="0063736E"/>
    <w:rsid w:val="00637951"/>
    <w:rsid w:val="00637B7B"/>
    <w:rsid w:val="00640395"/>
    <w:rsid w:val="0064177D"/>
    <w:rsid w:val="00642C56"/>
    <w:rsid w:val="00642CA1"/>
    <w:rsid w:val="006430F8"/>
    <w:rsid w:val="006433F3"/>
    <w:rsid w:val="0064387F"/>
    <w:rsid w:val="00644D61"/>
    <w:rsid w:val="006455FA"/>
    <w:rsid w:val="006457C2"/>
    <w:rsid w:val="00646032"/>
    <w:rsid w:val="00646D89"/>
    <w:rsid w:val="00646E93"/>
    <w:rsid w:val="00647C6B"/>
    <w:rsid w:val="00647DED"/>
    <w:rsid w:val="00647E31"/>
    <w:rsid w:val="00650496"/>
    <w:rsid w:val="006509DD"/>
    <w:rsid w:val="006513FD"/>
    <w:rsid w:val="00653D5E"/>
    <w:rsid w:val="0066163A"/>
    <w:rsid w:val="00661744"/>
    <w:rsid w:val="00663A4C"/>
    <w:rsid w:val="00664DD6"/>
    <w:rsid w:val="00665919"/>
    <w:rsid w:val="00665987"/>
    <w:rsid w:val="0066697E"/>
    <w:rsid w:val="00666BDF"/>
    <w:rsid w:val="00666E7A"/>
    <w:rsid w:val="006675FD"/>
    <w:rsid w:val="00667AD0"/>
    <w:rsid w:val="00671307"/>
    <w:rsid w:val="00672135"/>
    <w:rsid w:val="00672B50"/>
    <w:rsid w:val="00672ED8"/>
    <w:rsid w:val="00672FE8"/>
    <w:rsid w:val="006732B5"/>
    <w:rsid w:val="00674571"/>
    <w:rsid w:val="0067499D"/>
    <w:rsid w:val="00674A83"/>
    <w:rsid w:val="006752DA"/>
    <w:rsid w:val="0067544D"/>
    <w:rsid w:val="0067575B"/>
    <w:rsid w:val="00675CD5"/>
    <w:rsid w:val="00676A8C"/>
    <w:rsid w:val="00676FED"/>
    <w:rsid w:val="00677053"/>
    <w:rsid w:val="00677360"/>
    <w:rsid w:val="0068011F"/>
    <w:rsid w:val="00680CE6"/>
    <w:rsid w:val="00680EDB"/>
    <w:rsid w:val="006812AA"/>
    <w:rsid w:val="0068244C"/>
    <w:rsid w:val="00682ACC"/>
    <w:rsid w:val="00683CC7"/>
    <w:rsid w:val="00684CE9"/>
    <w:rsid w:val="006853BC"/>
    <w:rsid w:val="00685F3B"/>
    <w:rsid w:val="0068613F"/>
    <w:rsid w:val="0068642D"/>
    <w:rsid w:val="0068724E"/>
    <w:rsid w:val="00687958"/>
    <w:rsid w:val="00687FD3"/>
    <w:rsid w:val="006913A2"/>
    <w:rsid w:val="0069288F"/>
    <w:rsid w:val="00693818"/>
    <w:rsid w:val="00693BB2"/>
    <w:rsid w:val="0069465C"/>
    <w:rsid w:val="0069598B"/>
    <w:rsid w:val="00695F72"/>
    <w:rsid w:val="00696146"/>
    <w:rsid w:val="0069707A"/>
    <w:rsid w:val="00697237"/>
    <w:rsid w:val="00697605"/>
    <w:rsid w:val="00697E68"/>
    <w:rsid w:val="006A1234"/>
    <w:rsid w:val="006A23C9"/>
    <w:rsid w:val="006A2EB3"/>
    <w:rsid w:val="006A3D5B"/>
    <w:rsid w:val="006A5817"/>
    <w:rsid w:val="006A6BE6"/>
    <w:rsid w:val="006A7DA4"/>
    <w:rsid w:val="006A7EE8"/>
    <w:rsid w:val="006A7FD9"/>
    <w:rsid w:val="006B0045"/>
    <w:rsid w:val="006B160E"/>
    <w:rsid w:val="006B2251"/>
    <w:rsid w:val="006B26EC"/>
    <w:rsid w:val="006B35DD"/>
    <w:rsid w:val="006B4353"/>
    <w:rsid w:val="006B4ACC"/>
    <w:rsid w:val="006B5C64"/>
    <w:rsid w:val="006B601F"/>
    <w:rsid w:val="006B610F"/>
    <w:rsid w:val="006B70AF"/>
    <w:rsid w:val="006C0F24"/>
    <w:rsid w:val="006C13F4"/>
    <w:rsid w:val="006C2BB2"/>
    <w:rsid w:val="006C343D"/>
    <w:rsid w:val="006C40A0"/>
    <w:rsid w:val="006C65DD"/>
    <w:rsid w:val="006C7323"/>
    <w:rsid w:val="006C76AD"/>
    <w:rsid w:val="006C78A5"/>
    <w:rsid w:val="006C7F21"/>
    <w:rsid w:val="006D195F"/>
    <w:rsid w:val="006D1AA7"/>
    <w:rsid w:val="006D3FAD"/>
    <w:rsid w:val="006D433C"/>
    <w:rsid w:val="006D4DAF"/>
    <w:rsid w:val="006D51E7"/>
    <w:rsid w:val="006D538A"/>
    <w:rsid w:val="006D5FA8"/>
    <w:rsid w:val="006D6BA8"/>
    <w:rsid w:val="006E08C3"/>
    <w:rsid w:val="006E0B38"/>
    <w:rsid w:val="006E2041"/>
    <w:rsid w:val="006E27B3"/>
    <w:rsid w:val="006E3020"/>
    <w:rsid w:val="006E316C"/>
    <w:rsid w:val="006E3207"/>
    <w:rsid w:val="006E3470"/>
    <w:rsid w:val="006E44D5"/>
    <w:rsid w:val="006E48C7"/>
    <w:rsid w:val="006E523E"/>
    <w:rsid w:val="006E55DD"/>
    <w:rsid w:val="006E63CF"/>
    <w:rsid w:val="006E6957"/>
    <w:rsid w:val="006E7ED4"/>
    <w:rsid w:val="006F0332"/>
    <w:rsid w:val="006F0518"/>
    <w:rsid w:val="006F0AFB"/>
    <w:rsid w:val="006F13E5"/>
    <w:rsid w:val="006F147A"/>
    <w:rsid w:val="006F16F4"/>
    <w:rsid w:val="006F1807"/>
    <w:rsid w:val="006F3015"/>
    <w:rsid w:val="006F37A2"/>
    <w:rsid w:val="00701652"/>
    <w:rsid w:val="0070242A"/>
    <w:rsid w:val="007026ED"/>
    <w:rsid w:val="00702958"/>
    <w:rsid w:val="00702C8E"/>
    <w:rsid w:val="00702D1E"/>
    <w:rsid w:val="00703809"/>
    <w:rsid w:val="00704CBA"/>
    <w:rsid w:val="007051A2"/>
    <w:rsid w:val="0070567F"/>
    <w:rsid w:val="00706120"/>
    <w:rsid w:val="00707100"/>
    <w:rsid w:val="007076F9"/>
    <w:rsid w:val="00711AC3"/>
    <w:rsid w:val="00711D42"/>
    <w:rsid w:val="00711EE3"/>
    <w:rsid w:val="007132F5"/>
    <w:rsid w:val="00713516"/>
    <w:rsid w:val="0071367F"/>
    <w:rsid w:val="00713735"/>
    <w:rsid w:val="00713B1B"/>
    <w:rsid w:val="00714956"/>
    <w:rsid w:val="00714D83"/>
    <w:rsid w:val="00715C89"/>
    <w:rsid w:val="00716DB0"/>
    <w:rsid w:val="00717491"/>
    <w:rsid w:val="00721C6C"/>
    <w:rsid w:val="00722146"/>
    <w:rsid w:val="0072258F"/>
    <w:rsid w:val="00723C74"/>
    <w:rsid w:val="007240C6"/>
    <w:rsid w:val="007246D2"/>
    <w:rsid w:val="00725915"/>
    <w:rsid w:val="00725A40"/>
    <w:rsid w:val="0072629D"/>
    <w:rsid w:val="007264CC"/>
    <w:rsid w:val="00726EF4"/>
    <w:rsid w:val="007278E4"/>
    <w:rsid w:val="0073107F"/>
    <w:rsid w:val="00732170"/>
    <w:rsid w:val="007338DD"/>
    <w:rsid w:val="00733F2B"/>
    <w:rsid w:val="00733FE6"/>
    <w:rsid w:val="00734198"/>
    <w:rsid w:val="0073489B"/>
    <w:rsid w:val="00735B8C"/>
    <w:rsid w:val="00735E22"/>
    <w:rsid w:val="00736234"/>
    <w:rsid w:val="007364AC"/>
    <w:rsid w:val="007402F0"/>
    <w:rsid w:val="007408EB"/>
    <w:rsid w:val="00741234"/>
    <w:rsid w:val="007417F4"/>
    <w:rsid w:val="00741A83"/>
    <w:rsid w:val="00742268"/>
    <w:rsid w:val="0074237A"/>
    <w:rsid w:val="00742835"/>
    <w:rsid w:val="00743F2F"/>
    <w:rsid w:val="00744D67"/>
    <w:rsid w:val="00745168"/>
    <w:rsid w:val="007459CB"/>
    <w:rsid w:val="00745B32"/>
    <w:rsid w:val="00747FB1"/>
    <w:rsid w:val="00751015"/>
    <w:rsid w:val="00752112"/>
    <w:rsid w:val="00752DD0"/>
    <w:rsid w:val="007538E7"/>
    <w:rsid w:val="007602DA"/>
    <w:rsid w:val="00760E2E"/>
    <w:rsid w:val="0076282F"/>
    <w:rsid w:val="00762F9E"/>
    <w:rsid w:val="0076305F"/>
    <w:rsid w:val="00764AFE"/>
    <w:rsid w:val="0076539E"/>
    <w:rsid w:val="007654BE"/>
    <w:rsid w:val="00766630"/>
    <w:rsid w:val="00766E41"/>
    <w:rsid w:val="007670D0"/>
    <w:rsid w:val="00771593"/>
    <w:rsid w:val="007715EC"/>
    <w:rsid w:val="0077163E"/>
    <w:rsid w:val="00771753"/>
    <w:rsid w:val="00772519"/>
    <w:rsid w:val="00772A61"/>
    <w:rsid w:val="007744C5"/>
    <w:rsid w:val="00775EE7"/>
    <w:rsid w:val="0077608B"/>
    <w:rsid w:val="00776633"/>
    <w:rsid w:val="00776B71"/>
    <w:rsid w:val="00777A90"/>
    <w:rsid w:val="007808AE"/>
    <w:rsid w:val="00780A52"/>
    <w:rsid w:val="00780FA0"/>
    <w:rsid w:val="007811EB"/>
    <w:rsid w:val="0078184A"/>
    <w:rsid w:val="00781EC1"/>
    <w:rsid w:val="00783812"/>
    <w:rsid w:val="007844D9"/>
    <w:rsid w:val="00785F78"/>
    <w:rsid w:val="00787E5A"/>
    <w:rsid w:val="00790071"/>
    <w:rsid w:val="00791839"/>
    <w:rsid w:val="00791A61"/>
    <w:rsid w:val="007929EB"/>
    <w:rsid w:val="00792B47"/>
    <w:rsid w:val="00793D8B"/>
    <w:rsid w:val="00793FA2"/>
    <w:rsid w:val="00794D95"/>
    <w:rsid w:val="00794E20"/>
    <w:rsid w:val="00794E46"/>
    <w:rsid w:val="007A1F64"/>
    <w:rsid w:val="007A3EDD"/>
    <w:rsid w:val="007A5588"/>
    <w:rsid w:val="007A5D34"/>
    <w:rsid w:val="007A62A3"/>
    <w:rsid w:val="007A6351"/>
    <w:rsid w:val="007A7096"/>
    <w:rsid w:val="007A72E3"/>
    <w:rsid w:val="007A7A69"/>
    <w:rsid w:val="007B0E28"/>
    <w:rsid w:val="007B2666"/>
    <w:rsid w:val="007B2CBF"/>
    <w:rsid w:val="007B3C88"/>
    <w:rsid w:val="007B4540"/>
    <w:rsid w:val="007B49AC"/>
    <w:rsid w:val="007B4C47"/>
    <w:rsid w:val="007B674B"/>
    <w:rsid w:val="007B6D35"/>
    <w:rsid w:val="007B75F8"/>
    <w:rsid w:val="007B7718"/>
    <w:rsid w:val="007B7C68"/>
    <w:rsid w:val="007C0386"/>
    <w:rsid w:val="007C06FE"/>
    <w:rsid w:val="007C2B90"/>
    <w:rsid w:val="007C2E4F"/>
    <w:rsid w:val="007C34B4"/>
    <w:rsid w:val="007C3EA2"/>
    <w:rsid w:val="007C56B4"/>
    <w:rsid w:val="007C5CDE"/>
    <w:rsid w:val="007C7E44"/>
    <w:rsid w:val="007D085D"/>
    <w:rsid w:val="007D0A31"/>
    <w:rsid w:val="007D166A"/>
    <w:rsid w:val="007D1AD8"/>
    <w:rsid w:val="007D3648"/>
    <w:rsid w:val="007D365C"/>
    <w:rsid w:val="007D39F9"/>
    <w:rsid w:val="007D3B23"/>
    <w:rsid w:val="007D492C"/>
    <w:rsid w:val="007D5DCF"/>
    <w:rsid w:val="007D6E75"/>
    <w:rsid w:val="007D71FA"/>
    <w:rsid w:val="007D73B2"/>
    <w:rsid w:val="007D762C"/>
    <w:rsid w:val="007D79E2"/>
    <w:rsid w:val="007D7D39"/>
    <w:rsid w:val="007E0A66"/>
    <w:rsid w:val="007E2B19"/>
    <w:rsid w:val="007E3B87"/>
    <w:rsid w:val="007E5088"/>
    <w:rsid w:val="007E538D"/>
    <w:rsid w:val="007E627B"/>
    <w:rsid w:val="007E6E4B"/>
    <w:rsid w:val="007E796C"/>
    <w:rsid w:val="007F19AE"/>
    <w:rsid w:val="007F29F9"/>
    <w:rsid w:val="007F325E"/>
    <w:rsid w:val="007F33EE"/>
    <w:rsid w:val="007F40BA"/>
    <w:rsid w:val="007F49A1"/>
    <w:rsid w:val="007F5C81"/>
    <w:rsid w:val="00800539"/>
    <w:rsid w:val="00801321"/>
    <w:rsid w:val="0080141A"/>
    <w:rsid w:val="0080375F"/>
    <w:rsid w:val="008049EF"/>
    <w:rsid w:val="00805160"/>
    <w:rsid w:val="00805312"/>
    <w:rsid w:val="00811FA3"/>
    <w:rsid w:val="00812667"/>
    <w:rsid w:val="0081290C"/>
    <w:rsid w:val="00814880"/>
    <w:rsid w:val="00815497"/>
    <w:rsid w:val="00815512"/>
    <w:rsid w:val="00816767"/>
    <w:rsid w:val="0081757F"/>
    <w:rsid w:val="00820128"/>
    <w:rsid w:val="00820190"/>
    <w:rsid w:val="00820D0A"/>
    <w:rsid w:val="00823232"/>
    <w:rsid w:val="0082467C"/>
    <w:rsid w:val="008254FB"/>
    <w:rsid w:val="00826066"/>
    <w:rsid w:val="008268DF"/>
    <w:rsid w:val="00830C80"/>
    <w:rsid w:val="00832D2D"/>
    <w:rsid w:val="0083403B"/>
    <w:rsid w:val="00840136"/>
    <w:rsid w:val="008404EE"/>
    <w:rsid w:val="00841A45"/>
    <w:rsid w:val="00842E9A"/>
    <w:rsid w:val="0084425A"/>
    <w:rsid w:val="008453E0"/>
    <w:rsid w:val="0084552D"/>
    <w:rsid w:val="00845688"/>
    <w:rsid w:val="008458C4"/>
    <w:rsid w:val="00846631"/>
    <w:rsid w:val="00847C20"/>
    <w:rsid w:val="00850FD3"/>
    <w:rsid w:val="0085103F"/>
    <w:rsid w:val="00851F6A"/>
    <w:rsid w:val="00852122"/>
    <w:rsid w:val="0085268E"/>
    <w:rsid w:val="00852CD8"/>
    <w:rsid w:val="00852E1D"/>
    <w:rsid w:val="008568D8"/>
    <w:rsid w:val="00856F28"/>
    <w:rsid w:val="00857732"/>
    <w:rsid w:val="00857844"/>
    <w:rsid w:val="00857E9F"/>
    <w:rsid w:val="00860853"/>
    <w:rsid w:val="008609BB"/>
    <w:rsid w:val="00860CCC"/>
    <w:rsid w:val="00860F28"/>
    <w:rsid w:val="008617B2"/>
    <w:rsid w:val="00861DD0"/>
    <w:rsid w:val="008623FE"/>
    <w:rsid w:val="00864B39"/>
    <w:rsid w:val="0086745F"/>
    <w:rsid w:val="00867B56"/>
    <w:rsid w:val="008709F0"/>
    <w:rsid w:val="00870B70"/>
    <w:rsid w:val="0087190B"/>
    <w:rsid w:val="008722BD"/>
    <w:rsid w:val="008727F3"/>
    <w:rsid w:val="00872E47"/>
    <w:rsid w:val="0087320C"/>
    <w:rsid w:val="00873929"/>
    <w:rsid w:val="008773A7"/>
    <w:rsid w:val="0088115C"/>
    <w:rsid w:val="00881E50"/>
    <w:rsid w:val="008849D8"/>
    <w:rsid w:val="00886861"/>
    <w:rsid w:val="00886D1F"/>
    <w:rsid w:val="00887DDE"/>
    <w:rsid w:val="00892968"/>
    <w:rsid w:val="00892A15"/>
    <w:rsid w:val="00892FD2"/>
    <w:rsid w:val="00893639"/>
    <w:rsid w:val="0089389D"/>
    <w:rsid w:val="00894743"/>
    <w:rsid w:val="008948BA"/>
    <w:rsid w:val="00894E7C"/>
    <w:rsid w:val="00895B07"/>
    <w:rsid w:val="00895C35"/>
    <w:rsid w:val="00895DC5"/>
    <w:rsid w:val="008963DC"/>
    <w:rsid w:val="00897B66"/>
    <w:rsid w:val="00897CE5"/>
    <w:rsid w:val="008A1FA6"/>
    <w:rsid w:val="008A2C6D"/>
    <w:rsid w:val="008A2F75"/>
    <w:rsid w:val="008A3EAB"/>
    <w:rsid w:val="008A7C8B"/>
    <w:rsid w:val="008A7DF1"/>
    <w:rsid w:val="008B2319"/>
    <w:rsid w:val="008B340A"/>
    <w:rsid w:val="008B4307"/>
    <w:rsid w:val="008B5741"/>
    <w:rsid w:val="008B70F0"/>
    <w:rsid w:val="008B73D8"/>
    <w:rsid w:val="008B7687"/>
    <w:rsid w:val="008B7F49"/>
    <w:rsid w:val="008C03A2"/>
    <w:rsid w:val="008C058D"/>
    <w:rsid w:val="008C20CD"/>
    <w:rsid w:val="008C2EA0"/>
    <w:rsid w:val="008C4D4D"/>
    <w:rsid w:val="008C5C72"/>
    <w:rsid w:val="008C64D2"/>
    <w:rsid w:val="008C699C"/>
    <w:rsid w:val="008D05B3"/>
    <w:rsid w:val="008D14A8"/>
    <w:rsid w:val="008D26A0"/>
    <w:rsid w:val="008D298E"/>
    <w:rsid w:val="008D4C76"/>
    <w:rsid w:val="008D6BA4"/>
    <w:rsid w:val="008D70BB"/>
    <w:rsid w:val="008D7E6A"/>
    <w:rsid w:val="008E0905"/>
    <w:rsid w:val="008E10F8"/>
    <w:rsid w:val="008E25F4"/>
    <w:rsid w:val="008E2EB2"/>
    <w:rsid w:val="008E33EB"/>
    <w:rsid w:val="008E41BC"/>
    <w:rsid w:val="008E44B3"/>
    <w:rsid w:val="008E568F"/>
    <w:rsid w:val="008E5773"/>
    <w:rsid w:val="008E5801"/>
    <w:rsid w:val="008E7AF3"/>
    <w:rsid w:val="008F073A"/>
    <w:rsid w:val="008F145B"/>
    <w:rsid w:val="008F1B63"/>
    <w:rsid w:val="008F327F"/>
    <w:rsid w:val="008F4275"/>
    <w:rsid w:val="008F4411"/>
    <w:rsid w:val="008F561A"/>
    <w:rsid w:val="008F726A"/>
    <w:rsid w:val="009009E5"/>
    <w:rsid w:val="009011F2"/>
    <w:rsid w:val="00901639"/>
    <w:rsid w:val="009018A4"/>
    <w:rsid w:val="00901AFC"/>
    <w:rsid w:val="00901E99"/>
    <w:rsid w:val="00901EDD"/>
    <w:rsid w:val="0090267D"/>
    <w:rsid w:val="00902EC3"/>
    <w:rsid w:val="0090448A"/>
    <w:rsid w:val="0090485C"/>
    <w:rsid w:val="0090560B"/>
    <w:rsid w:val="0090576C"/>
    <w:rsid w:val="00905951"/>
    <w:rsid w:val="009071C4"/>
    <w:rsid w:val="00910595"/>
    <w:rsid w:val="00912207"/>
    <w:rsid w:val="009124D5"/>
    <w:rsid w:val="00913D69"/>
    <w:rsid w:val="00914288"/>
    <w:rsid w:val="00914950"/>
    <w:rsid w:val="0091497F"/>
    <w:rsid w:val="00914DCD"/>
    <w:rsid w:val="009157FD"/>
    <w:rsid w:val="00915906"/>
    <w:rsid w:val="00915971"/>
    <w:rsid w:val="009168CE"/>
    <w:rsid w:val="00916C9F"/>
    <w:rsid w:val="00916CD9"/>
    <w:rsid w:val="00917CCD"/>
    <w:rsid w:val="009204C2"/>
    <w:rsid w:val="0092054D"/>
    <w:rsid w:val="00920944"/>
    <w:rsid w:val="00920C24"/>
    <w:rsid w:val="00921371"/>
    <w:rsid w:val="00921669"/>
    <w:rsid w:val="00922D0B"/>
    <w:rsid w:val="00922EFA"/>
    <w:rsid w:val="0092307B"/>
    <w:rsid w:val="00923104"/>
    <w:rsid w:val="0092434A"/>
    <w:rsid w:val="0092661A"/>
    <w:rsid w:val="0092712C"/>
    <w:rsid w:val="00927999"/>
    <w:rsid w:val="0093018D"/>
    <w:rsid w:val="00930415"/>
    <w:rsid w:val="009305E4"/>
    <w:rsid w:val="0093235C"/>
    <w:rsid w:val="009323C8"/>
    <w:rsid w:val="009329CE"/>
    <w:rsid w:val="00932AEB"/>
    <w:rsid w:val="00933094"/>
    <w:rsid w:val="0093361C"/>
    <w:rsid w:val="009338D4"/>
    <w:rsid w:val="009351D1"/>
    <w:rsid w:val="009361D0"/>
    <w:rsid w:val="00936A9E"/>
    <w:rsid w:val="00936EF4"/>
    <w:rsid w:val="00937F79"/>
    <w:rsid w:val="0094068F"/>
    <w:rsid w:val="00942207"/>
    <w:rsid w:val="00942F1E"/>
    <w:rsid w:val="0094337C"/>
    <w:rsid w:val="009441B7"/>
    <w:rsid w:val="009443D1"/>
    <w:rsid w:val="00944C67"/>
    <w:rsid w:val="00945EB7"/>
    <w:rsid w:val="00946092"/>
    <w:rsid w:val="00946304"/>
    <w:rsid w:val="00947267"/>
    <w:rsid w:val="00947663"/>
    <w:rsid w:val="0095059D"/>
    <w:rsid w:val="00951702"/>
    <w:rsid w:val="00952239"/>
    <w:rsid w:val="009545B6"/>
    <w:rsid w:val="009550E0"/>
    <w:rsid w:val="009570C2"/>
    <w:rsid w:val="009579C4"/>
    <w:rsid w:val="00957A13"/>
    <w:rsid w:val="0096169E"/>
    <w:rsid w:val="00962D97"/>
    <w:rsid w:val="00963617"/>
    <w:rsid w:val="009658EB"/>
    <w:rsid w:val="00965B47"/>
    <w:rsid w:val="00965D80"/>
    <w:rsid w:val="00966F01"/>
    <w:rsid w:val="00966F0C"/>
    <w:rsid w:val="00967BE1"/>
    <w:rsid w:val="009700B0"/>
    <w:rsid w:val="0097163C"/>
    <w:rsid w:val="009727A1"/>
    <w:rsid w:val="00972840"/>
    <w:rsid w:val="00973245"/>
    <w:rsid w:val="0097599D"/>
    <w:rsid w:val="009768CA"/>
    <w:rsid w:val="00977159"/>
    <w:rsid w:val="009771F1"/>
    <w:rsid w:val="0098466B"/>
    <w:rsid w:val="009848CE"/>
    <w:rsid w:val="009855EC"/>
    <w:rsid w:val="0098562A"/>
    <w:rsid w:val="00986349"/>
    <w:rsid w:val="0098716D"/>
    <w:rsid w:val="009875B1"/>
    <w:rsid w:val="00987B34"/>
    <w:rsid w:val="009900CB"/>
    <w:rsid w:val="00991725"/>
    <w:rsid w:val="009929DA"/>
    <w:rsid w:val="0099317D"/>
    <w:rsid w:val="009931D3"/>
    <w:rsid w:val="00993B04"/>
    <w:rsid w:val="00993C51"/>
    <w:rsid w:val="009960E2"/>
    <w:rsid w:val="0099637C"/>
    <w:rsid w:val="009969B7"/>
    <w:rsid w:val="00996BEE"/>
    <w:rsid w:val="009A0603"/>
    <w:rsid w:val="009A0764"/>
    <w:rsid w:val="009A1456"/>
    <w:rsid w:val="009A2F3C"/>
    <w:rsid w:val="009A3506"/>
    <w:rsid w:val="009A4137"/>
    <w:rsid w:val="009A4CFF"/>
    <w:rsid w:val="009A60E6"/>
    <w:rsid w:val="009A62A7"/>
    <w:rsid w:val="009A6E93"/>
    <w:rsid w:val="009A7950"/>
    <w:rsid w:val="009A79F6"/>
    <w:rsid w:val="009B01B5"/>
    <w:rsid w:val="009B11EB"/>
    <w:rsid w:val="009B2DF4"/>
    <w:rsid w:val="009B2F52"/>
    <w:rsid w:val="009B3A2F"/>
    <w:rsid w:val="009B3B40"/>
    <w:rsid w:val="009B5605"/>
    <w:rsid w:val="009B6D16"/>
    <w:rsid w:val="009B7799"/>
    <w:rsid w:val="009C050D"/>
    <w:rsid w:val="009C298F"/>
    <w:rsid w:val="009C3A90"/>
    <w:rsid w:val="009C676C"/>
    <w:rsid w:val="009C7478"/>
    <w:rsid w:val="009C7B00"/>
    <w:rsid w:val="009D012D"/>
    <w:rsid w:val="009D01C1"/>
    <w:rsid w:val="009D0450"/>
    <w:rsid w:val="009D04F0"/>
    <w:rsid w:val="009D170F"/>
    <w:rsid w:val="009D17E3"/>
    <w:rsid w:val="009D17F7"/>
    <w:rsid w:val="009D3AD4"/>
    <w:rsid w:val="009D489E"/>
    <w:rsid w:val="009D6609"/>
    <w:rsid w:val="009D66CB"/>
    <w:rsid w:val="009D68A6"/>
    <w:rsid w:val="009D7B16"/>
    <w:rsid w:val="009E04DD"/>
    <w:rsid w:val="009E09E3"/>
    <w:rsid w:val="009E3D4C"/>
    <w:rsid w:val="009E4162"/>
    <w:rsid w:val="009E4C78"/>
    <w:rsid w:val="009E55ED"/>
    <w:rsid w:val="009E6A79"/>
    <w:rsid w:val="009E6BDF"/>
    <w:rsid w:val="009F0225"/>
    <w:rsid w:val="009F0C95"/>
    <w:rsid w:val="009F2B76"/>
    <w:rsid w:val="009F68A2"/>
    <w:rsid w:val="009F7E1F"/>
    <w:rsid w:val="00A002E8"/>
    <w:rsid w:val="00A02DA7"/>
    <w:rsid w:val="00A02E99"/>
    <w:rsid w:val="00A0372E"/>
    <w:rsid w:val="00A0373E"/>
    <w:rsid w:val="00A03D8D"/>
    <w:rsid w:val="00A04A3C"/>
    <w:rsid w:val="00A0567D"/>
    <w:rsid w:val="00A05FA9"/>
    <w:rsid w:val="00A06E96"/>
    <w:rsid w:val="00A06F71"/>
    <w:rsid w:val="00A10307"/>
    <w:rsid w:val="00A103A1"/>
    <w:rsid w:val="00A1070D"/>
    <w:rsid w:val="00A10B44"/>
    <w:rsid w:val="00A11DA4"/>
    <w:rsid w:val="00A12B18"/>
    <w:rsid w:val="00A13056"/>
    <w:rsid w:val="00A13B07"/>
    <w:rsid w:val="00A140B2"/>
    <w:rsid w:val="00A160F4"/>
    <w:rsid w:val="00A162BC"/>
    <w:rsid w:val="00A17282"/>
    <w:rsid w:val="00A212A9"/>
    <w:rsid w:val="00A215B3"/>
    <w:rsid w:val="00A2200E"/>
    <w:rsid w:val="00A233FB"/>
    <w:rsid w:val="00A234A6"/>
    <w:rsid w:val="00A23A91"/>
    <w:rsid w:val="00A261E1"/>
    <w:rsid w:val="00A26C70"/>
    <w:rsid w:val="00A272AA"/>
    <w:rsid w:val="00A2763A"/>
    <w:rsid w:val="00A2797A"/>
    <w:rsid w:val="00A27FD1"/>
    <w:rsid w:val="00A32744"/>
    <w:rsid w:val="00A327BB"/>
    <w:rsid w:val="00A32BC2"/>
    <w:rsid w:val="00A33CC1"/>
    <w:rsid w:val="00A34731"/>
    <w:rsid w:val="00A35BC4"/>
    <w:rsid w:val="00A362E1"/>
    <w:rsid w:val="00A37F3D"/>
    <w:rsid w:val="00A40386"/>
    <w:rsid w:val="00A427A3"/>
    <w:rsid w:val="00A42A2B"/>
    <w:rsid w:val="00A42B22"/>
    <w:rsid w:val="00A43145"/>
    <w:rsid w:val="00A43161"/>
    <w:rsid w:val="00A45A88"/>
    <w:rsid w:val="00A46AE5"/>
    <w:rsid w:val="00A51957"/>
    <w:rsid w:val="00A528D9"/>
    <w:rsid w:val="00A5383D"/>
    <w:rsid w:val="00A5444E"/>
    <w:rsid w:val="00A56C34"/>
    <w:rsid w:val="00A5745A"/>
    <w:rsid w:val="00A576F4"/>
    <w:rsid w:val="00A60903"/>
    <w:rsid w:val="00A60A9E"/>
    <w:rsid w:val="00A60ABA"/>
    <w:rsid w:val="00A6129B"/>
    <w:rsid w:val="00A61714"/>
    <w:rsid w:val="00A61C5A"/>
    <w:rsid w:val="00A62D32"/>
    <w:rsid w:val="00A63BA2"/>
    <w:rsid w:val="00A648F4"/>
    <w:rsid w:val="00A65D79"/>
    <w:rsid w:val="00A672C5"/>
    <w:rsid w:val="00A67964"/>
    <w:rsid w:val="00A7072B"/>
    <w:rsid w:val="00A70C29"/>
    <w:rsid w:val="00A70F67"/>
    <w:rsid w:val="00A71C20"/>
    <w:rsid w:val="00A7258B"/>
    <w:rsid w:val="00A7362C"/>
    <w:rsid w:val="00A7493B"/>
    <w:rsid w:val="00A77A4A"/>
    <w:rsid w:val="00A77FCE"/>
    <w:rsid w:val="00A8084B"/>
    <w:rsid w:val="00A81785"/>
    <w:rsid w:val="00A818CB"/>
    <w:rsid w:val="00A8312B"/>
    <w:rsid w:val="00A83F1C"/>
    <w:rsid w:val="00A85EB4"/>
    <w:rsid w:val="00A86E9E"/>
    <w:rsid w:val="00A917D5"/>
    <w:rsid w:val="00A93875"/>
    <w:rsid w:val="00A93ABF"/>
    <w:rsid w:val="00A93BAE"/>
    <w:rsid w:val="00A9410F"/>
    <w:rsid w:val="00A95383"/>
    <w:rsid w:val="00A958AA"/>
    <w:rsid w:val="00A959D8"/>
    <w:rsid w:val="00A95BD3"/>
    <w:rsid w:val="00A95F0A"/>
    <w:rsid w:val="00A96166"/>
    <w:rsid w:val="00AA0340"/>
    <w:rsid w:val="00AA04F8"/>
    <w:rsid w:val="00AA04FF"/>
    <w:rsid w:val="00AA1211"/>
    <w:rsid w:val="00AA1821"/>
    <w:rsid w:val="00AA47B4"/>
    <w:rsid w:val="00AA4DE7"/>
    <w:rsid w:val="00AA50B8"/>
    <w:rsid w:val="00AA62A4"/>
    <w:rsid w:val="00AA641A"/>
    <w:rsid w:val="00AA6D6B"/>
    <w:rsid w:val="00AA73DA"/>
    <w:rsid w:val="00AA79E5"/>
    <w:rsid w:val="00AB19F4"/>
    <w:rsid w:val="00AB1A60"/>
    <w:rsid w:val="00AB22A4"/>
    <w:rsid w:val="00AB3812"/>
    <w:rsid w:val="00AB49AA"/>
    <w:rsid w:val="00AB4E00"/>
    <w:rsid w:val="00AB5B42"/>
    <w:rsid w:val="00AB775C"/>
    <w:rsid w:val="00AC0603"/>
    <w:rsid w:val="00AC0CF5"/>
    <w:rsid w:val="00AC1BA5"/>
    <w:rsid w:val="00AC41F9"/>
    <w:rsid w:val="00AC51A5"/>
    <w:rsid w:val="00AC7A8B"/>
    <w:rsid w:val="00AC7F72"/>
    <w:rsid w:val="00AD0365"/>
    <w:rsid w:val="00AD06CF"/>
    <w:rsid w:val="00AD0934"/>
    <w:rsid w:val="00AD1AB6"/>
    <w:rsid w:val="00AD2B43"/>
    <w:rsid w:val="00AD4141"/>
    <w:rsid w:val="00AD4201"/>
    <w:rsid w:val="00AD4A42"/>
    <w:rsid w:val="00AD571B"/>
    <w:rsid w:val="00AD5D4A"/>
    <w:rsid w:val="00AD62E0"/>
    <w:rsid w:val="00AD6654"/>
    <w:rsid w:val="00AD688B"/>
    <w:rsid w:val="00AD68ED"/>
    <w:rsid w:val="00AD74F9"/>
    <w:rsid w:val="00AE0DBF"/>
    <w:rsid w:val="00AE1A80"/>
    <w:rsid w:val="00AE1B28"/>
    <w:rsid w:val="00AE339F"/>
    <w:rsid w:val="00AE35FD"/>
    <w:rsid w:val="00AE51C4"/>
    <w:rsid w:val="00AE6C2C"/>
    <w:rsid w:val="00AE719A"/>
    <w:rsid w:val="00AE76E2"/>
    <w:rsid w:val="00AE7DD1"/>
    <w:rsid w:val="00AE7DD8"/>
    <w:rsid w:val="00AF0D0B"/>
    <w:rsid w:val="00AF299B"/>
    <w:rsid w:val="00AF3A3D"/>
    <w:rsid w:val="00AF3B48"/>
    <w:rsid w:val="00AF481E"/>
    <w:rsid w:val="00AF5497"/>
    <w:rsid w:val="00AF6C77"/>
    <w:rsid w:val="00AF7C54"/>
    <w:rsid w:val="00B00BBE"/>
    <w:rsid w:val="00B01037"/>
    <w:rsid w:val="00B01254"/>
    <w:rsid w:val="00B02B00"/>
    <w:rsid w:val="00B03392"/>
    <w:rsid w:val="00B047B0"/>
    <w:rsid w:val="00B06189"/>
    <w:rsid w:val="00B06E86"/>
    <w:rsid w:val="00B06F5F"/>
    <w:rsid w:val="00B1048B"/>
    <w:rsid w:val="00B104CF"/>
    <w:rsid w:val="00B10DF6"/>
    <w:rsid w:val="00B134CC"/>
    <w:rsid w:val="00B146EE"/>
    <w:rsid w:val="00B149E2"/>
    <w:rsid w:val="00B15017"/>
    <w:rsid w:val="00B162E3"/>
    <w:rsid w:val="00B16509"/>
    <w:rsid w:val="00B175BF"/>
    <w:rsid w:val="00B17794"/>
    <w:rsid w:val="00B17E76"/>
    <w:rsid w:val="00B214D1"/>
    <w:rsid w:val="00B21F67"/>
    <w:rsid w:val="00B2224B"/>
    <w:rsid w:val="00B22F70"/>
    <w:rsid w:val="00B23506"/>
    <w:rsid w:val="00B2351C"/>
    <w:rsid w:val="00B24BE1"/>
    <w:rsid w:val="00B24CF0"/>
    <w:rsid w:val="00B24EEF"/>
    <w:rsid w:val="00B2508A"/>
    <w:rsid w:val="00B2528B"/>
    <w:rsid w:val="00B25CC0"/>
    <w:rsid w:val="00B26252"/>
    <w:rsid w:val="00B26F7D"/>
    <w:rsid w:val="00B302B1"/>
    <w:rsid w:val="00B308DC"/>
    <w:rsid w:val="00B30D4A"/>
    <w:rsid w:val="00B31891"/>
    <w:rsid w:val="00B3227D"/>
    <w:rsid w:val="00B32487"/>
    <w:rsid w:val="00B327F7"/>
    <w:rsid w:val="00B33206"/>
    <w:rsid w:val="00B33FFD"/>
    <w:rsid w:val="00B34384"/>
    <w:rsid w:val="00B34746"/>
    <w:rsid w:val="00B35BD2"/>
    <w:rsid w:val="00B35CB9"/>
    <w:rsid w:val="00B372C5"/>
    <w:rsid w:val="00B37542"/>
    <w:rsid w:val="00B37BB5"/>
    <w:rsid w:val="00B4114E"/>
    <w:rsid w:val="00B41746"/>
    <w:rsid w:val="00B423C8"/>
    <w:rsid w:val="00B42DB2"/>
    <w:rsid w:val="00B43468"/>
    <w:rsid w:val="00B4486B"/>
    <w:rsid w:val="00B4517D"/>
    <w:rsid w:val="00B45D56"/>
    <w:rsid w:val="00B4634D"/>
    <w:rsid w:val="00B471B8"/>
    <w:rsid w:val="00B47995"/>
    <w:rsid w:val="00B47ED2"/>
    <w:rsid w:val="00B5071E"/>
    <w:rsid w:val="00B50D09"/>
    <w:rsid w:val="00B51D75"/>
    <w:rsid w:val="00B52F30"/>
    <w:rsid w:val="00B53C75"/>
    <w:rsid w:val="00B53D0E"/>
    <w:rsid w:val="00B54CD0"/>
    <w:rsid w:val="00B54D46"/>
    <w:rsid w:val="00B553F6"/>
    <w:rsid w:val="00B5546B"/>
    <w:rsid w:val="00B55ADF"/>
    <w:rsid w:val="00B55FB1"/>
    <w:rsid w:val="00B56308"/>
    <w:rsid w:val="00B62351"/>
    <w:rsid w:val="00B63584"/>
    <w:rsid w:val="00B64A02"/>
    <w:rsid w:val="00B65315"/>
    <w:rsid w:val="00B6568C"/>
    <w:rsid w:val="00B664C7"/>
    <w:rsid w:val="00B66EE6"/>
    <w:rsid w:val="00B6729F"/>
    <w:rsid w:val="00B67553"/>
    <w:rsid w:val="00B70242"/>
    <w:rsid w:val="00B7098D"/>
    <w:rsid w:val="00B711F6"/>
    <w:rsid w:val="00B71555"/>
    <w:rsid w:val="00B71FB2"/>
    <w:rsid w:val="00B7259D"/>
    <w:rsid w:val="00B7269D"/>
    <w:rsid w:val="00B735D7"/>
    <w:rsid w:val="00B76C8A"/>
    <w:rsid w:val="00B77232"/>
    <w:rsid w:val="00B81401"/>
    <w:rsid w:val="00B8173E"/>
    <w:rsid w:val="00B81CB4"/>
    <w:rsid w:val="00B82D79"/>
    <w:rsid w:val="00B82FDA"/>
    <w:rsid w:val="00B842B2"/>
    <w:rsid w:val="00B845FC"/>
    <w:rsid w:val="00B85BC7"/>
    <w:rsid w:val="00B85C80"/>
    <w:rsid w:val="00B86061"/>
    <w:rsid w:val="00B878C5"/>
    <w:rsid w:val="00B87E87"/>
    <w:rsid w:val="00B900DF"/>
    <w:rsid w:val="00B9080F"/>
    <w:rsid w:val="00B91F03"/>
    <w:rsid w:val="00B92864"/>
    <w:rsid w:val="00B9381E"/>
    <w:rsid w:val="00B93B3F"/>
    <w:rsid w:val="00B94778"/>
    <w:rsid w:val="00B94A55"/>
    <w:rsid w:val="00B95EC8"/>
    <w:rsid w:val="00B97DA7"/>
    <w:rsid w:val="00BA0320"/>
    <w:rsid w:val="00BA1714"/>
    <w:rsid w:val="00BA1998"/>
    <w:rsid w:val="00BA1C93"/>
    <w:rsid w:val="00BA3362"/>
    <w:rsid w:val="00BA4089"/>
    <w:rsid w:val="00BA47F9"/>
    <w:rsid w:val="00BA5356"/>
    <w:rsid w:val="00BA580C"/>
    <w:rsid w:val="00BA5B2A"/>
    <w:rsid w:val="00BA63DB"/>
    <w:rsid w:val="00BA70F6"/>
    <w:rsid w:val="00BA785C"/>
    <w:rsid w:val="00BB126A"/>
    <w:rsid w:val="00BB1B3D"/>
    <w:rsid w:val="00BB2144"/>
    <w:rsid w:val="00BB2DF8"/>
    <w:rsid w:val="00BB3103"/>
    <w:rsid w:val="00BB4062"/>
    <w:rsid w:val="00BB4515"/>
    <w:rsid w:val="00BB55CF"/>
    <w:rsid w:val="00BB65B6"/>
    <w:rsid w:val="00BB6629"/>
    <w:rsid w:val="00BB7C17"/>
    <w:rsid w:val="00BC19DC"/>
    <w:rsid w:val="00BC3A54"/>
    <w:rsid w:val="00BC49A2"/>
    <w:rsid w:val="00BC5710"/>
    <w:rsid w:val="00BC5B3E"/>
    <w:rsid w:val="00BC6488"/>
    <w:rsid w:val="00BC6B26"/>
    <w:rsid w:val="00BD0337"/>
    <w:rsid w:val="00BD042E"/>
    <w:rsid w:val="00BD0FD9"/>
    <w:rsid w:val="00BD2127"/>
    <w:rsid w:val="00BD24C8"/>
    <w:rsid w:val="00BD278F"/>
    <w:rsid w:val="00BD2815"/>
    <w:rsid w:val="00BD4931"/>
    <w:rsid w:val="00BD55C2"/>
    <w:rsid w:val="00BD65D8"/>
    <w:rsid w:val="00BD7F42"/>
    <w:rsid w:val="00BE0826"/>
    <w:rsid w:val="00BE21B6"/>
    <w:rsid w:val="00BE2304"/>
    <w:rsid w:val="00BE2740"/>
    <w:rsid w:val="00BE2D1D"/>
    <w:rsid w:val="00BE4E05"/>
    <w:rsid w:val="00BE4E7A"/>
    <w:rsid w:val="00BE51AB"/>
    <w:rsid w:val="00BE6F04"/>
    <w:rsid w:val="00BF1B19"/>
    <w:rsid w:val="00BF29C7"/>
    <w:rsid w:val="00BF4D32"/>
    <w:rsid w:val="00BF50E2"/>
    <w:rsid w:val="00BF6D76"/>
    <w:rsid w:val="00BF77B9"/>
    <w:rsid w:val="00BF7F70"/>
    <w:rsid w:val="00C00BC0"/>
    <w:rsid w:val="00C013FC"/>
    <w:rsid w:val="00C01738"/>
    <w:rsid w:val="00C02790"/>
    <w:rsid w:val="00C0310F"/>
    <w:rsid w:val="00C05AB9"/>
    <w:rsid w:val="00C102C4"/>
    <w:rsid w:val="00C10C12"/>
    <w:rsid w:val="00C12525"/>
    <w:rsid w:val="00C1290C"/>
    <w:rsid w:val="00C12DD6"/>
    <w:rsid w:val="00C12FBA"/>
    <w:rsid w:val="00C13253"/>
    <w:rsid w:val="00C140D5"/>
    <w:rsid w:val="00C1536A"/>
    <w:rsid w:val="00C172D1"/>
    <w:rsid w:val="00C17348"/>
    <w:rsid w:val="00C17FEF"/>
    <w:rsid w:val="00C2058A"/>
    <w:rsid w:val="00C20829"/>
    <w:rsid w:val="00C21A74"/>
    <w:rsid w:val="00C21BD5"/>
    <w:rsid w:val="00C22124"/>
    <w:rsid w:val="00C2283F"/>
    <w:rsid w:val="00C22FF7"/>
    <w:rsid w:val="00C23250"/>
    <w:rsid w:val="00C245B3"/>
    <w:rsid w:val="00C24D78"/>
    <w:rsid w:val="00C269A1"/>
    <w:rsid w:val="00C26AE3"/>
    <w:rsid w:val="00C278AE"/>
    <w:rsid w:val="00C32432"/>
    <w:rsid w:val="00C32455"/>
    <w:rsid w:val="00C32C2E"/>
    <w:rsid w:val="00C33938"/>
    <w:rsid w:val="00C34470"/>
    <w:rsid w:val="00C34BBD"/>
    <w:rsid w:val="00C34CC4"/>
    <w:rsid w:val="00C3577C"/>
    <w:rsid w:val="00C366DF"/>
    <w:rsid w:val="00C36BBC"/>
    <w:rsid w:val="00C37C7A"/>
    <w:rsid w:val="00C40676"/>
    <w:rsid w:val="00C41354"/>
    <w:rsid w:val="00C41618"/>
    <w:rsid w:val="00C4473B"/>
    <w:rsid w:val="00C448AC"/>
    <w:rsid w:val="00C47F9F"/>
    <w:rsid w:val="00C50358"/>
    <w:rsid w:val="00C507A0"/>
    <w:rsid w:val="00C50A63"/>
    <w:rsid w:val="00C513BE"/>
    <w:rsid w:val="00C51E63"/>
    <w:rsid w:val="00C5349E"/>
    <w:rsid w:val="00C551E3"/>
    <w:rsid w:val="00C5759B"/>
    <w:rsid w:val="00C60824"/>
    <w:rsid w:val="00C60B97"/>
    <w:rsid w:val="00C619FE"/>
    <w:rsid w:val="00C624EE"/>
    <w:rsid w:val="00C62C71"/>
    <w:rsid w:val="00C63F25"/>
    <w:rsid w:val="00C64D78"/>
    <w:rsid w:val="00C6599D"/>
    <w:rsid w:val="00C65A5D"/>
    <w:rsid w:val="00C65CE8"/>
    <w:rsid w:val="00C663D5"/>
    <w:rsid w:val="00C67E4D"/>
    <w:rsid w:val="00C711AC"/>
    <w:rsid w:val="00C71644"/>
    <w:rsid w:val="00C727AA"/>
    <w:rsid w:val="00C727BE"/>
    <w:rsid w:val="00C73C26"/>
    <w:rsid w:val="00C73C45"/>
    <w:rsid w:val="00C745CD"/>
    <w:rsid w:val="00C74941"/>
    <w:rsid w:val="00C75D7A"/>
    <w:rsid w:val="00C76720"/>
    <w:rsid w:val="00C772FB"/>
    <w:rsid w:val="00C77BDB"/>
    <w:rsid w:val="00C80B94"/>
    <w:rsid w:val="00C81131"/>
    <w:rsid w:val="00C818A3"/>
    <w:rsid w:val="00C82AA0"/>
    <w:rsid w:val="00C832DF"/>
    <w:rsid w:val="00C83EBC"/>
    <w:rsid w:val="00C84B9F"/>
    <w:rsid w:val="00C850F8"/>
    <w:rsid w:val="00C853A9"/>
    <w:rsid w:val="00C85FF8"/>
    <w:rsid w:val="00C8680B"/>
    <w:rsid w:val="00C86EFC"/>
    <w:rsid w:val="00C8736E"/>
    <w:rsid w:val="00C87E8A"/>
    <w:rsid w:val="00C907E5"/>
    <w:rsid w:val="00C90899"/>
    <w:rsid w:val="00C91384"/>
    <w:rsid w:val="00C9189E"/>
    <w:rsid w:val="00C91B4E"/>
    <w:rsid w:val="00C936DA"/>
    <w:rsid w:val="00C94CAE"/>
    <w:rsid w:val="00C94EBB"/>
    <w:rsid w:val="00C956B1"/>
    <w:rsid w:val="00C95DB9"/>
    <w:rsid w:val="00C96265"/>
    <w:rsid w:val="00C967FD"/>
    <w:rsid w:val="00C96DD8"/>
    <w:rsid w:val="00C97405"/>
    <w:rsid w:val="00C97522"/>
    <w:rsid w:val="00C97CB4"/>
    <w:rsid w:val="00CA0877"/>
    <w:rsid w:val="00CA130F"/>
    <w:rsid w:val="00CA16A4"/>
    <w:rsid w:val="00CA1C82"/>
    <w:rsid w:val="00CA1FFE"/>
    <w:rsid w:val="00CA36C0"/>
    <w:rsid w:val="00CA4828"/>
    <w:rsid w:val="00CA4C9A"/>
    <w:rsid w:val="00CA51B2"/>
    <w:rsid w:val="00CA53D2"/>
    <w:rsid w:val="00CA5571"/>
    <w:rsid w:val="00CA5F11"/>
    <w:rsid w:val="00CA6E34"/>
    <w:rsid w:val="00CA78B8"/>
    <w:rsid w:val="00CA7E68"/>
    <w:rsid w:val="00CB0CB6"/>
    <w:rsid w:val="00CB1897"/>
    <w:rsid w:val="00CB2F85"/>
    <w:rsid w:val="00CB44A7"/>
    <w:rsid w:val="00CB4E21"/>
    <w:rsid w:val="00CB5283"/>
    <w:rsid w:val="00CB5F20"/>
    <w:rsid w:val="00CB607A"/>
    <w:rsid w:val="00CB79F7"/>
    <w:rsid w:val="00CB7D9F"/>
    <w:rsid w:val="00CC142B"/>
    <w:rsid w:val="00CC166C"/>
    <w:rsid w:val="00CC1DBD"/>
    <w:rsid w:val="00CC244F"/>
    <w:rsid w:val="00CC2CB0"/>
    <w:rsid w:val="00CC2F1E"/>
    <w:rsid w:val="00CC3894"/>
    <w:rsid w:val="00CC4DF6"/>
    <w:rsid w:val="00CC545D"/>
    <w:rsid w:val="00CC55FC"/>
    <w:rsid w:val="00CC64A0"/>
    <w:rsid w:val="00CD0191"/>
    <w:rsid w:val="00CD0AD3"/>
    <w:rsid w:val="00CD1333"/>
    <w:rsid w:val="00CD1865"/>
    <w:rsid w:val="00CD18A3"/>
    <w:rsid w:val="00CD1A3B"/>
    <w:rsid w:val="00CD1CAE"/>
    <w:rsid w:val="00CD3914"/>
    <w:rsid w:val="00CD39D7"/>
    <w:rsid w:val="00CD3F67"/>
    <w:rsid w:val="00CD4ED4"/>
    <w:rsid w:val="00CD52A1"/>
    <w:rsid w:val="00CD66A4"/>
    <w:rsid w:val="00CD686F"/>
    <w:rsid w:val="00CD7390"/>
    <w:rsid w:val="00CD7F7E"/>
    <w:rsid w:val="00CE0CD1"/>
    <w:rsid w:val="00CE165A"/>
    <w:rsid w:val="00CE1EB9"/>
    <w:rsid w:val="00CE2FC3"/>
    <w:rsid w:val="00CE3F52"/>
    <w:rsid w:val="00CE406C"/>
    <w:rsid w:val="00CE48B5"/>
    <w:rsid w:val="00CE49D0"/>
    <w:rsid w:val="00CE513D"/>
    <w:rsid w:val="00CE53BC"/>
    <w:rsid w:val="00CE6A16"/>
    <w:rsid w:val="00CE6A7B"/>
    <w:rsid w:val="00CE708E"/>
    <w:rsid w:val="00CF1673"/>
    <w:rsid w:val="00CF242B"/>
    <w:rsid w:val="00CF2B22"/>
    <w:rsid w:val="00CF35F2"/>
    <w:rsid w:val="00CF45C1"/>
    <w:rsid w:val="00CF5CBD"/>
    <w:rsid w:val="00CF7167"/>
    <w:rsid w:val="00CF73FA"/>
    <w:rsid w:val="00CF785F"/>
    <w:rsid w:val="00CF7A35"/>
    <w:rsid w:val="00D014F1"/>
    <w:rsid w:val="00D01667"/>
    <w:rsid w:val="00D01932"/>
    <w:rsid w:val="00D02EDB"/>
    <w:rsid w:val="00D0306A"/>
    <w:rsid w:val="00D045D6"/>
    <w:rsid w:val="00D06138"/>
    <w:rsid w:val="00D072F0"/>
    <w:rsid w:val="00D10E19"/>
    <w:rsid w:val="00D12AFE"/>
    <w:rsid w:val="00D12B19"/>
    <w:rsid w:val="00D13975"/>
    <w:rsid w:val="00D146C3"/>
    <w:rsid w:val="00D14EEA"/>
    <w:rsid w:val="00D15EB2"/>
    <w:rsid w:val="00D15F7C"/>
    <w:rsid w:val="00D16217"/>
    <w:rsid w:val="00D17834"/>
    <w:rsid w:val="00D20547"/>
    <w:rsid w:val="00D20C04"/>
    <w:rsid w:val="00D217C3"/>
    <w:rsid w:val="00D21CB0"/>
    <w:rsid w:val="00D224E2"/>
    <w:rsid w:val="00D2314D"/>
    <w:rsid w:val="00D25900"/>
    <w:rsid w:val="00D25D18"/>
    <w:rsid w:val="00D26088"/>
    <w:rsid w:val="00D26715"/>
    <w:rsid w:val="00D30416"/>
    <w:rsid w:val="00D313AF"/>
    <w:rsid w:val="00D31409"/>
    <w:rsid w:val="00D31833"/>
    <w:rsid w:val="00D31E71"/>
    <w:rsid w:val="00D31F43"/>
    <w:rsid w:val="00D3292D"/>
    <w:rsid w:val="00D32BED"/>
    <w:rsid w:val="00D32FD3"/>
    <w:rsid w:val="00D336BE"/>
    <w:rsid w:val="00D34AC5"/>
    <w:rsid w:val="00D34B6B"/>
    <w:rsid w:val="00D35D58"/>
    <w:rsid w:val="00D41005"/>
    <w:rsid w:val="00D421F7"/>
    <w:rsid w:val="00D42ECB"/>
    <w:rsid w:val="00D44252"/>
    <w:rsid w:val="00D44412"/>
    <w:rsid w:val="00D44608"/>
    <w:rsid w:val="00D453B7"/>
    <w:rsid w:val="00D4546B"/>
    <w:rsid w:val="00D45B10"/>
    <w:rsid w:val="00D465B1"/>
    <w:rsid w:val="00D519A0"/>
    <w:rsid w:val="00D52181"/>
    <w:rsid w:val="00D52D52"/>
    <w:rsid w:val="00D535D5"/>
    <w:rsid w:val="00D53636"/>
    <w:rsid w:val="00D539EF"/>
    <w:rsid w:val="00D53E26"/>
    <w:rsid w:val="00D541C0"/>
    <w:rsid w:val="00D5655D"/>
    <w:rsid w:val="00D56AC8"/>
    <w:rsid w:val="00D56D12"/>
    <w:rsid w:val="00D60287"/>
    <w:rsid w:val="00D6097B"/>
    <w:rsid w:val="00D62959"/>
    <w:rsid w:val="00D663CF"/>
    <w:rsid w:val="00D6715F"/>
    <w:rsid w:val="00D67AB0"/>
    <w:rsid w:val="00D70523"/>
    <w:rsid w:val="00D71307"/>
    <w:rsid w:val="00D72A51"/>
    <w:rsid w:val="00D750D1"/>
    <w:rsid w:val="00D7523A"/>
    <w:rsid w:val="00D77557"/>
    <w:rsid w:val="00D778B6"/>
    <w:rsid w:val="00D77D5F"/>
    <w:rsid w:val="00D80542"/>
    <w:rsid w:val="00D80CB8"/>
    <w:rsid w:val="00D80CE5"/>
    <w:rsid w:val="00D82742"/>
    <w:rsid w:val="00D82CBF"/>
    <w:rsid w:val="00D82E09"/>
    <w:rsid w:val="00D831B8"/>
    <w:rsid w:val="00D84D10"/>
    <w:rsid w:val="00D860F4"/>
    <w:rsid w:val="00D86A83"/>
    <w:rsid w:val="00D870CA"/>
    <w:rsid w:val="00D87238"/>
    <w:rsid w:val="00D87480"/>
    <w:rsid w:val="00D87BA6"/>
    <w:rsid w:val="00D90275"/>
    <w:rsid w:val="00D91490"/>
    <w:rsid w:val="00D92119"/>
    <w:rsid w:val="00D921F9"/>
    <w:rsid w:val="00D922D2"/>
    <w:rsid w:val="00D92AF9"/>
    <w:rsid w:val="00D92DB5"/>
    <w:rsid w:val="00D93D7B"/>
    <w:rsid w:val="00D946B9"/>
    <w:rsid w:val="00D958A7"/>
    <w:rsid w:val="00D95CED"/>
    <w:rsid w:val="00D95F68"/>
    <w:rsid w:val="00D96051"/>
    <w:rsid w:val="00DA3352"/>
    <w:rsid w:val="00DA4A60"/>
    <w:rsid w:val="00DA5A4C"/>
    <w:rsid w:val="00DA5E98"/>
    <w:rsid w:val="00DA6900"/>
    <w:rsid w:val="00DA6EE0"/>
    <w:rsid w:val="00DA7ACB"/>
    <w:rsid w:val="00DA7E1D"/>
    <w:rsid w:val="00DB093B"/>
    <w:rsid w:val="00DB184D"/>
    <w:rsid w:val="00DB2039"/>
    <w:rsid w:val="00DB224D"/>
    <w:rsid w:val="00DB33EC"/>
    <w:rsid w:val="00DB343B"/>
    <w:rsid w:val="00DB42A7"/>
    <w:rsid w:val="00DB4797"/>
    <w:rsid w:val="00DB6487"/>
    <w:rsid w:val="00DB6799"/>
    <w:rsid w:val="00DB693B"/>
    <w:rsid w:val="00DB736F"/>
    <w:rsid w:val="00DB78D9"/>
    <w:rsid w:val="00DC0CFE"/>
    <w:rsid w:val="00DC0D26"/>
    <w:rsid w:val="00DC12D4"/>
    <w:rsid w:val="00DC14A0"/>
    <w:rsid w:val="00DC18BA"/>
    <w:rsid w:val="00DC2119"/>
    <w:rsid w:val="00DC2F33"/>
    <w:rsid w:val="00DC3F55"/>
    <w:rsid w:val="00DC4158"/>
    <w:rsid w:val="00DC4437"/>
    <w:rsid w:val="00DC4846"/>
    <w:rsid w:val="00DC534E"/>
    <w:rsid w:val="00DC55FF"/>
    <w:rsid w:val="00DC6F85"/>
    <w:rsid w:val="00DC79E7"/>
    <w:rsid w:val="00DC7DF2"/>
    <w:rsid w:val="00DD026E"/>
    <w:rsid w:val="00DD0777"/>
    <w:rsid w:val="00DD0AF4"/>
    <w:rsid w:val="00DD24CE"/>
    <w:rsid w:val="00DD2667"/>
    <w:rsid w:val="00DD2E2B"/>
    <w:rsid w:val="00DD38DE"/>
    <w:rsid w:val="00DD3A40"/>
    <w:rsid w:val="00DD4678"/>
    <w:rsid w:val="00DD4679"/>
    <w:rsid w:val="00DD4CAD"/>
    <w:rsid w:val="00DD5398"/>
    <w:rsid w:val="00DD6E81"/>
    <w:rsid w:val="00DD77E6"/>
    <w:rsid w:val="00DD7A35"/>
    <w:rsid w:val="00DD7A72"/>
    <w:rsid w:val="00DE083D"/>
    <w:rsid w:val="00DE2F15"/>
    <w:rsid w:val="00DE3352"/>
    <w:rsid w:val="00DE36BB"/>
    <w:rsid w:val="00DE3A1E"/>
    <w:rsid w:val="00DE41E2"/>
    <w:rsid w:val="00DE4283"/>
    <w:rsid w:val="00DE51DF"/>
    <w:rsid w:val="00DE56E0"/>
    <w:rsid w:val="00DE6149"/>
    <w:rsid w:val="00DE781C"/>
    <w:rsid w:val="00DF1266"/>
    <w:rsid w:val="00DF1D29"/>
    <w:rsid w:val="00DF2DFD"/>
    <w:rsid w:val="00DF4E44"/>
    <w:rsid w:val="00DF7E3A"/>
    <w:rsid w:val="00E00A45"/>
    <w:rsid w:val="00E00BBC"/>
    <w:rsid w:val="00E01A44"/>
    <w:rsid w:val="00E01FF1"/>
    <w:rsid w:val="00E02387"/>
    <w:rsid w:val="00E0288A"/>
    <w:rsid w:val="00E0288D"/>
    <w:rsid w:val="00E035A2"/>
    <w:rsid w:val="00E047DB"/>
    <w:rsid w:val="00E04AA9"/>
    <w:rsid w:val="00E04FF2"/>
    <w:rsid w:val="00E057EF"/>
    <w:rsid w:val="00E070E2"/>
    <w:rsid w:val="00E0794C"/>
    <w:rsid w:val="00E116C8"/>
    <w:rsid w:val="00E11A4A"/>
    <w:rsid w:val="00E124CC"/>
    <w:rsid w:val="00E1372D"/>
    <w:rsid w:val="00E14257"/>
    <w:rsid w:val="00E156B5"/>
    <w:rsid w:val="00E1600A"/>
    <w:rsid w:val="00E16181"/>
    <w:rsid w:val="00E1639A"/>
    <w:rsid w:val="00E208B7"/>
    <w:rsid w:val="00E20B90"/>
    <w:rsid w:val="00E2156E"/>
    <w:rsid w:val="00E21737"/>
    <w:rsid w:val="00E22777"/>
    <w:rsid w:val="00E22D71"/>
    <w:rsid w:val="00E22D84"/>
    <w:rsid w:val="00E23EE9"/>
    <w:rsid w:val="00E2430D"/>
    <w:rsid w:val="00E248E6"/>
    <w:rsid w:val="00E2606F"/>
    <w:rsid w:val="00E260EA"/>
    <w:rsid w:val="00E27AE9"/>
    <w:rsid w:val="00E27D61"/>
    <w:rsid w:val="00E3025F"/>
    <w:rsid w:val="00E30AA4"/>
    <w:rsid w:val="00E3121C"/>
    <w:rsid w:val="00E31E7F"/>
    <w:rsid w:val="00E32A8A"/>
    <w:rsid w:val="00E32B7C"/>
    <w:rsid w:val="00E3482A"/>
    <w:rsid w:val="00E3497E"/>
    <w:rsid w:val="00E3510A"/>
    <w:rsid w:val="00E35389"/>
    <w:rsid w:val="00E35938"/>
    <w:rsid w:val="00E35941"/>
    <w:rsid w:val="00E3626B"/>
    <w:rsid w:val="00E36A1E"/>
    <w:rsid w:val="00E3711E"/>
    <w:rsid w:val="00E372BD"/>
    <w:rsid w:val="00E374D5"/>
    <w:rsid w:val="00E37CA7"/>
    <w:rsid w:val="00E4198B"/>
    <w:rsid w:val="00E41BB5"/>
    <w:rsid w:val="00E43DBC"/>
    <w:rsid w:val="00E44386"/>
    <w:rsid w:val="00E46618"/>
    <w:rsid w:val="00E47B0D"/>
    <w:rsid w:val="00E50105"/>
    <w:rsid w:val="00E50185"/>
    <w:rsid w:val="00E521BB"/>
    <w:rsid w:val="00E52573"/>
    <w:rsid w:val="00E52F28"/>
    <w:rsid w:val="00E5332F"/>
    <w:rsid w:val="00E538D5"/>
    <w:rsid w:val="00E53D89"/>
    <w:rsid w:val="00E54BBD"/>
    <w:rsid w:val="00E56F51"/>
    <w:rsid w:val="00E57CEC"/>
    <w:rsid w:val="00E607C7"/>
    <w:rsid w:val="00E628A8"/>
    <w:rsid w:val="00E63456"/>
    <w:rsid w:val="00E63771"/>
    <w:rsid w:val="00E649D3"/>
    <w:rsid w:val="00E651E6"/>
    <w:rsid w:val="00E66197"/>
    <w:rsid w:val="00E66475"/>
    <w:rsid w:val="00E67309"/>
    <w:rsid w:val="00E708D0"/>
    <w:rsid w:val="00E71473"/>
    <w:rsid w:val="00E740B6"/>
    <w:rsid w:val="00E74701"/>
    <w:rsid w:val="00E74CDC"/>
    <w:rsid w:val="00E74E59"/>
    <w:rsid w:val="00E75B76"/>
    <w:rsid w:val="00E75FC5"/>
    <w:rsid w:val="00E76E7A"/>
    <w:rsid w:val="00E80C2C"/>
    <w:rsid w:val="00E816E7"/>
    <w:rsid w:val="00E8474B"/>
    <w:rsid w:val="00E84867"/>
    <w:rsid w:val="00E8718D"/>
    <w:rsid w:val="00E920F3"/>
    <w:rsid w:val="00E927A0"/>
    <w:rsid w:val="00E928CD"/>
    <w:rsid w:val="00E93413"/>
    <w:rsid w:val="00E93444"/>
    <w:rsid w:val="00E94826"/>
    <w:rsid w:val="00E95DE6"/>
    <w:rsid w:val="00E963CB"/>
    <w:rsid w:val="00E96F05"/>
    <w:rsid w:val="00E979CC"/>
    <w:rsid w:val="00E97DDE"/>
    <w:rsid w:val="00EA0488"/>
    <w:rsid w:val="00EA16F6"/>
    <w:rsid w:val="00EA2A80"/>
    <w:rsid w:val="00EA2E91"/>
    <w:rsid w:val="00EA2F0D"/>
    <w:rsid w:val="00EA3369"/>
    <w:rsid w:val="00EA336F"/>
    <w:rsid w:val="00EA3766"/>
    <w:rsid w:val="00EA3CD9"/>
    <w:rsid w:val="00EA5BE5"/>
    <w:rsid w:val="00EB0778"/>
    <w:rsid w:val="00EB0A17"/>
    <w:rsid w:val="00EB11A8"/>
    <w:rsid w:val="00EB1A11"/>
    <w:rsid w:val="00EB2356"/>
    <w:rsid w:val="00EB27E8"/>
    <w:rsid w:val="00EB2877"/>
    <w:rsid w:val="00EB2E51"/>
    <w:rsid w:val="00EB3497"/>
    <w:rsid w:val="00EB56A9"/>
    <w:rsid w:val="00EB5B44"/>
    <w:rsid w:val="00EB61EC"/>
    <w:rsid w:val="00EB71D1"/>
    <w:rsid w:val="00EB724C"/>
    <w:rsid w:val="00EB74BA"/>
    <w:rsid w:val="00EB7E1E"/>
    <w:rsid w:val="00EC0001"/>
    <w:rsid w:val="00EC0547"/>
    <w:rsid w:val="00EC1658"/>
    <w:rsid w:val="00EC1707"/>
    <w:rsid w:val="00EC1C12"/>
    <w:rsid w:val="00EC1EEE"/>
    <w:rsid w:val="00EC20D1"/>
    <w:rsid w:val="00EC216C"/>
    <w:rsid w:val="00EC2192"/>
    <w:rsid w:val="00EC32A7"/>
    <w:rsid w:val="00EC4354"/>
    <w:rsid w:val="00EC7D7F"/>
    <w:rsid w:val="00ED2D7A"/>
    <w:rsid w:val="00ED3CAA"/>
    <w:rsid w:val="00ED417A"/>
    <w:rsid w:val="00ED4518"/>
    <w:rsid w:val="00ED4984"/>
    <w:rsid w:val="00ED4A15"/>
    <w:rsid w:val="00ED4F24"/>
    <w:rsid w:val="00EE1FDF"/>
    <w:rsid w:val="00EE33D6"/>
    <w:rsid w:val="00EE4429"/>
    <w:rsid w:val="00EE49C5"/>
    <w:rsid w:val="00EE512B"/>
    <w:rsid w:val="00EE631D"/>
    <w:rsid w:val="00EF0588"/>
    <w:rsid w:val="00EF0C1C"/>
    <w:rsid w:val="00EF0EA8"/>
    <w:rsid w:val="00EF11DB"/>
    <w:rsid w:val="00EF168B"/>
    <w:rsid w:val="00EF2CC3"/>
    <w:rsid w:val="00EF2DAB"/>
    <w:rsid w:val="00EF30BB"/>
    <w:rsid w:val="00EF3564"/>
    <w:rsid w:val="00EF3723"/>
    <w:rsid w:val="00EF4DC2"/>
    <w:rsid w:val="00EF66AD"/>
    <w:rsid w:val="00EF6CFF"/>
    <w:rsid w:val="00F0267B"/>
    <w:rsid w:val="00F04F1A"/>
    <w:rsid w:val="00F04FCC"/>
    <w:rsid w:val="00F0516D"/>
    <w:rsid w:val="00F05868"/>
    <w:rsid w:val="00F05FA6"/>
    <w:rsid w:val="00F06204"/>
    <w:rsid w:val="00F06766"/>
    <w:rsid w:val="00F07F61"/>
    <w:rsid w:val="00F1025E"/>
    <w:rsid w:val="00F11816"/>
    <w:rsid w:val="00F122AB"/>
    <w:rsid w:val="00F12E9D"/>
    <w:rsid w:val="00F1307D"/>
    <w:rsid w:val="00F1477F"/>
    <w:rsid w:val="00F14A37"/>
    <w:rsid w:val="00F150A3"/>
    <w:rsid w:val="00F2042A"/>
    <w:rsid w:val="00F212C7"/>
    <w:rsid w:val="00F21762"/>
    <w:rsid w:val="00F21ED8"/>
    <w:rsid w:val="00F228A5"/>
    <w:rsid w:val="00F22F3C"/>
    <w:rsid w:val="00F231A6"/>
    <w:rsid w:val="00F24472"/>
    <w:rsid w:val="00F24A70"/>
    <w:rsid w:val="00F25584"/>
    <w:rsid w:val="00F25626"/>
    <w:rsid w:val="00F25D2C"/>
    <w:rsid w:val="00F260D6"/>
    <w:rsid w:val="00F27426"/>
    <w:rsid w:val="00F301E5"/>
    <w:rsid w:val="00F30BE6"/>
    <w:rsid w:val="00F310B4"/>
    <w:rsid w:val="00F33EFA"/>
    <w:rsid w:val="00F342DD"/>
    <w:rsid w:val="00F34B4D"/>
    <w:rsid w:val="00F36BCD"/>
    <w:rsid w:val="00F36DBB"/>
    <w:rsid w:val="00F37382"/>
    <w:rsid w:val="00F37D3D"/>
    <w:rsid w:val="00F40096"/>
    <w:rsid w:val="00F40187"/>
    <w:rsid w:val="00F40C44"/>
    <w:rsid w:val="00F419DD"/>
    <w:rsid w:val="00F4295E"/>
    <w:rsid w:val="00F42D7B"/>
    <w:rsid w:val="00F43646"/>
    <w:rsid w:val="00F4397F"/>
    <w:rsid w:val="00F44832"/>
    <w:rsid w:val="00F45732"/>
    <w:rsid w:val="00F47465"/>
    <w:rsid w:val="00F50B30"/>
    <w:rsid w:val="00F50CFE"/>
    <w:rsid w:val="00F5181F"/>
    <w:rsid w:val="00F5224A"/>
    <w:rsid w:val="00F52540"/>
    <w:rsid w:val="00F53366"/>
    <w:rsid w:val="00F53956"/>
    <w:rsid w:val="00F55FB2"/>
    <w:rsid w:val="00F56C16"/>
    <w:rsid w:val="00F5774E"/>
    <w:rsid w:val="00F57A02"/>
    <w:rsid w:val="00F604FF"/>
    <w:rsid w:val="00F60582"/>
    <w:rsid w:val="00F610EF"/>
    <w:rsid w:val="00F61C8C"/>
    <w:rsid w:val="00F61D15"/>
    <w:rsid w:val="00F62AB4"/>
    <w:rsid w:val="00F6301F"/>
    <w:rsid w:val="00F6485C"/>
    <w:rsid w:val="00F64EC3"/>
    <w:rsid w:val="00F6556D"/>
    <w:rsid w:val="00F657B8"/>
    <w:rsid w:val="00F65B91"/>
    <w:rsid w:val="00F6602E"/>
    <w:rsid w:val="00F66A59"/>
    <w:rsid w:val="00F66DC8"/>
    <w:rsid w:val="00F678D1"/>
    <w:rsid w:val="00F701DD"/>
    <w:rsid w:val="00F7162F"/>
    <w:rsid w:val="00F72322"/>
    <w:rsid w:val="00F725A5"/>
    <w:rsid w:val="00F73BCC"/>
    <w:rsid w:val="00F749E1"/>
    <w:rsid w:val="00F74B65"/>
    <w:rsid w:val="00F753A7"/>
    <w:rsid w:val="00F756F6"/>
    <w:rsid w:val="00F76331"/>
    <w:rsid w:val="00F76494"/>
    <w:rsid w:val="00F76BB4"/>
    <w:rsid w:val="00F77713"/>
    <w:rsid w:val="00F80237"/>
    <w:rsid w:val="00F81530"/>
    <w:rsid w:val="00F834E5"/>
    <w:rsid w:val="00F83EF6"/>
    <w:rsid w:val="00F8533E"/>
    <w:rsid w:val="00F857A1"/>
    <w:rsid w:val="00F86677"/>
    <w:rsid w:val="00F8791E"/>
    <w:rsid w:val="00F87A74"/>
    <w:rsid w:val="00F87C28"/>
    <w:rsid w:val="00F87D20"/>
    <w:rsid w:val="00F90B64"/>
    <w:rsid w:val="00F90F3A"/>
    <w:rsid w:val="00F91692"/>
    <w:rsid w:val="00F918B8"/>
    <w:rsid w:val="00F91D27"/>
    <w:rsid w:val="00F91FA4"/>
    <w:rsid w:val="00F935C9"/>
    <w:rsid w:val="00F946DD"/>
    <w:rsid w:val="00F9630B"/>
    <w:rsid w:val="00F96B32"/>
    <w:rsid w:val="00F96D46"/>
    <w:rsid w:val="00F96FEE"/>
    <w:rsid w:val="00F97173"/>
    <w:rsid w:val="00F9744A"/>
    <w:rsid w:val="00FA22C0"/>
    <w:rsid w:val="00FA2C2B"/>
    <w:rsid w:val="00FA306F"/>
    <w:rsid w:val="00FA3776"/>
    <w:rsid w:val="00FA5132"/>
    <w:rsid w:val="00FA6B08"/>
    <w:rsid w:val="00FA6E78"/>
    <w:rsid w:val="00FA7A3E"/>
    <w:rsid w:val="00FA7F0B"/>
    <w:rsid w:val="00FB018C"/>
    <w:rsid w:val="00FB0336"/>
    <w:rsid w:val="00FB03C8"/>
    <w:rsid w:val="00FB07AC"/>
    <w:rsid w:val="00FB0E26"/>
    <w:rsid w:val="00FB2B2D"/>
    <w:rsid w:val="00FB3992"/>
    <w:rsid w:val="00FB3C88"/>
    <w:rsid w:val="00FB3FE4"/>
    <w:rsid w:val="00FB41FD"/>
    <w:rsid w:val="00FB44F2"/>
    <w:rsid w:val="00FB630C"/>
    <w:rsid w:val="00FB6715"/>
    <w:rsid w:val="00FB6903"/>
    <w:rsid w:val="00FB721E"/>
    <w:rsid w:val="00FC0104"/>
    <w:rsid w:val="00FC117A"/>
    <w:rsid w:val="00FC267E"/>
    <w:rsid w:val="00FC316B"/>
    <w:rsid w:val="00FC3587"/>
    <w:rsid w:val="00FC39FB"/>
    <w:rsid w:val="00FC4149"/>
    <w:rsid w:val="00FC4E6C"/>
    <w:rsid w:val="00FC5700"/>
    <w:rsid w:val="00FC68B2"/>
    <w:rsid w:val="00FC722D"/>
    <w:rsid w:val="00FC7703"/>
    <w:rsid w:val="00FD1EBE"/>
    <w:rsid w:val="00FD2755"/>
    <w:rsid w:val="00FD34CF"/>
    <w:rsid w:val="00FD3947"/>
    <w:rsid w:val="00FD4350"/>
    <w:rsid w:val="00FD4ABA"/>
    <w:rsid w:val="00FD675D"/>
    <w:rsid w:val="00FD6E1E"/>
    <w:rsid w:val="00FD7D04"/>
    <w:rsid w:val="00FE0667"/>
    <w:rsid w:val="00FE0CA7"/>
    <w:rsid w:val="00FE19BE"/>
    <w:rsid w:val="00FE41D6"/>
    <w:rsid w:val="00FE5E8B"/>
    <w:rsid w:val="00FE6018"/>
    <w:rsid w:val="00FE75D3"/>
    <w:rsid w:val="00FE765F"/>
    <w:rsid w:val="00FE7DA4"/>
    <w:rsid w:val="00FF0385"/>
    <w:rsid w:val="00FF231D"/>
    <w:rsid w:val="00FF2A1C"/>
    <w:rsid w:val="00FF31FF"/>
    <w:rsid w:val="00FF36F0"/>
    <w:rsid w:val="00FF47B1"/>
    <w:rsid w:val="00FF5C3F"/>
    <w:rsid w:val="00FF72B7"/>
    <w:rsid w:val="00FF7F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0"/>
    <o:shapelayout v:ext="edit">
      <o:idmap v:ext="edit" data="1"/>
    </o:shapelayout>
  </w:shapeDefaults>
  <w:decimalSymbol w:val="."/>
  <w:listSeparator w:val=";"/>
  <w14:docId w14:val="13F6B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lock Text"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iPriority="99"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DD1"/>
    <w:pPr>
      <w:jc w:val="both"/>
    </w:pPr>
    <w:rPr>
      <w:sz w:val="24"/>
      <w:szCs w:val="24"/>
      <w:lang w:val="es-CL" w:eastAsia="es-ES"/>
    </w:rPr>
  </w:style>
  <w:style w:type="paragraph" w:styleId="Ttulo1">
    <w:name w:val="heading 1"/>
    <w:basedOn w:val="Normal"/>
    <w:next w:val="Normal"/>
    <w:link w:val="Ttulo1Car"/>
    <w:uiPriority w:val="1"/>
    <w:qFormat/>
    <w:rsid w:val="00672B50"/>
    <w:pPr>
      <w:keepNext/>
      <w:tabs>
        <w:tab w:val="center" w:pos="284"/>
      </w:tabs>
      <w:ind w:right="-23"/>
      <w:outlineLvl w:val="0"/>
    </w:pPr>
    <w:rPr>
      <w:b/>
      <w:szCs w:val="20"/>
      <w:u w:val="single"/>
    </w:rPr>
  </w:style>
  <w:style w:type="paragraph" w:styleId="Ttulo2">
    <w:name w:val="heading 2"/>
    <w:aliases w:val="Título 2 Car Car,h2"/>
    <w:basedOn w:val="Normal"/>
    <w:next w:val="Normal"/>
    <w:link w:val="Ttulo2Car"/>
    <w:uiPriority w:val="1"/>
    <w:qFormat/>
    <w:rsid w:val="00672B50"/>
    <w:pPr>
      <w:keepNext/>
      <w:tabs>
        <w:tab w:val="left" w:pos="-720"/>
        <w:tab w:val="left" w:pos="284"/>
      </w:tabs>
      <w:spacing w:before="480" w:after="360"/>
      <w:ind w:left="113"/>
      <w:outlineLvl w:val="1"/>
    </w:pPr>
    <w:rPr>
      <w:b/>
      <w:szCs w:val="20"/>
    </w:rPr>
  </w:style>
  <w:style w:type="paragraph" w:styleId="Ttulo3">
    <w:name w:val="heading 3"/>
    <w:basedOn w:val="Normal"/>
    <w:next w:val="Normal"/>
    <w:link w:val="Ttulo3Car"/>
    <w:uiPriority w:val="1"/>
    <w:qFormat/>
    <w:rsid w:val="00672B50"/>
    <w:pPr>
      <w:keepNext/>
      <w:tabs>
        <w:tab w:val="left" w:pos="-720"/>
      </w:tabs>
      <w:spacing w:before="480" w:after="360"/>
      <w:ind w:left="261" w:right="-23"/>
      <w:outlineLvl w:val="2"/>
    </w:pPr>
    <w:rPr>
      <w:b/>
      <w:szCs w:val="20"/>
    </w:rPr>
  </w:style>
  <w:style w:type="paragraph" w:styleId="Ttulo4">
    <w:name w:val="heading 4"/>
    <w:basedOn w:val="Normal"/>
    <w:next w:val="Normal"/>
    <w:link w:val="Ttulo4Car"/>
    <w:uiPriority w:val="9"/>
    <w:qFormat/>
    <w:rsid w:val="00672B50"/>
    <w:pPr>
      <w:keepNext/>
      <w:tabs>
        <w:tab w:val="left" w:pos="-720"/>
      </w:tabs>
      <w:ind w:left="312" w:right="-23"/>
      <w:outlineLvl w:val="3"/>
    </w:pPr>
    <w:rPr>
      <w:szCs w:val="20"/>
      <w:u w:val="single"/>
    </w:rPr>
  </w:style>
  <w:style w:type="paragraph" w:styleId="Ttulo5">
    <w:name w:val="heading 5"/>
    <w:basedOn w:val="Normal"/>
    <w:next w:val="Normal"/>
    <w:link w:val="Ttulo5Car"/>
    <w:uiPriority w:val="9"/>
    <w:qFormat/>
    <w:rsid w:val="00672B50"/>
    <w:pPr>
      <w:keepNext/>
      <w:tabs>
        <w:tab w:val="left" w:pos="-720"/>
      </w:tabs>
      <w:ind w:left="397" w:right="-23"/>
      <w:outlineLvl w:val="4"/>
    </w:pPr>
    <w:rPr>
      <w:szCs w:val="20"/>
      <w:u w:val="single"/>
    </w:rPr>
  </w:style>
  <w:style w:type="paragraph" w:styleId="Ttulo6">
    <w:name w:val="heading 6"/>
    <w:basedOn w:val="Normal"/>
    <w:next w:val="Normal"/>
    <w:link w:val="Ttulo6Car"/>
    <w:uiPriority w:val="9"/>
    <w:qFormat/>
    <w:rsid w:val="00672B50"/>
    <w:pPr>
      <w:keepNext/>
      <w:tabs>
        <w:tab w:val="center" w:pos="4680"/>
      </w:tabs>
      <w:ind w:firstLine="1843"/>
      <w:outlineLvl w:val="5"/>
    </w:pPr>
    <w:rPr>
      <w:szCs w:val="20"/>
      <w:u w:val="single"/>
    </w:rPr>
  </w:style>
  <w:style w:type="paragraph" w:styleId="Ttulo7">
    <w:name w:val="heading 7"/>
    <w:basedOn w:val="Normal"/>
    <w:next w:val="Normal"/>
    <w:link w:val="Ttulo7Car"/>
    <w:uiPriority w:val="9"/>
    <w:qFormat/>
    <w:rsid w:val="00672B50"/>
    <w:pPr>
      <w:keepNext/>
      <w:outlineLvl w:val="6"/>
    </w:pPr>
    <w:rPr>
      <w:u w:val="single"/>
    </w:rPr>
  </w:style>
  <w:style w:type="paragraph" w:styleId="Ttulo8">
    <w:name w:val="heading 8"/>
    <w:basedOn w:val="Normal"/>
    <w:next w:val="Normal"/>
    <w:link w:val="Ttulo8Car"/>
    <w:uiPriority w:val="9"/>
    <w:qFormat/>
    <w:rsid w:val="00672B50"/>
    <w:pPr>
      <w:keepNext/>
      <w:tabs>
        <w:tab w:val="left" w:pos="-720"/>
      </w:tabs>
      <w:ind w:left="851"/>
      <w:jc w:val="center"/>
      <w:outlineLvl w:val="7"/>
    </w:pPr>
    <w:rPr>
      <w:b/>
      <w:szCs w:val="20"/>
    </w:rPr>
  </w:style>
  <w:style w:type="paragraph" w:styleId="Ttulo9">
    <w:name w:val="heading 9"/>
    <w:basedOn w:val="Normal"/>
    <w:next w:val="Normal"/>
    <w:link w:val="Ttulo9Car"/>
    <w:uiPriority w:val="9"/>
    <w:qFormat/>
    <w:rsid w:val="00672B50"/>
    <w:pPr>
      <w:keepNext/>
      <w:tabs>
        <w:tab w:val="center" w:pos="4680"/>
      </w:tabs>
      <w:jc w:val="center"/>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F419DD"/>
    <w:rPr>
      <w:b/>
      <w:sz w:val="24"/>
      <w:u w:val="single"/>
      <w:lang w:val="es-CL" w:eastAsia="es-ES"/>
    </w:rPr>
  </w:style>
  <w:style w:type="character" w:customStyle="1" w:styleId="Ttulo2Car">
    <w:name w:val="Título 2 Car"/>
    <w:aliases w:val="Título 2 Car Car Car,h2 Car"/>
    <w:link w:val="Ttulo2"/>
    <w:rsid w:val="00F419DD"/>
    <w:rPr>
      <w:b/>
      <w:sz w:val="24"/>
      <w:lang w:val="es-CL" w:eastAsia="es-ES"/>
    </w:rPr>
  </w:style>
  <w:style w:type="character" w:customStyle="1" w:styleId="Ttulo3Car">
    <w:name w:val="Título 3 Car"/>
    <w:link w:val="Ttulo3"/>
    <w:uiPriority w:val="9"/>
    <w:rsid w:val="00F419DD"/>
    <w:rPr>
      <w:b/>
      <w:sz w:val="24"/>
      <w:lang w:val="es-CL" w:eastAsia="es-ES"/>
    </w:rPr>
  </w:style>
  <w:style w:type="character" w:customStyle="1" w:styleId="Ttulo4Car">
    <w:name w:val="Título 4 Car"/>
    <w:link w:val="Ttulo4"/>
    <w:rsid w:val="00F419DD"/>
    <w:rPr>
      <w:sz w:val="24"/>
      <w:u w:val="single"/>
      <w:lang w:val="es-CL" w:eastAsia="es-ES"/>
    </w:rPr>
  </w:style>
  <w:style w:type="character" w:customStyle="1" w:styleId="Ttulo5Car">
    <w:name w:val="Título 5 Car"/>
    <w:link w:val="Ttulo5"/>
    <w:uiPriority w:val="9"/>
    <w:rsid w:val="00F419DD"/>
    <w:rPr>
      <w:sz w:val="24"/>
      <w:u w:val="single"/>
      <w:lang w:val="es-CL" w:eastAsia="es-ES"/>
    </w:rPr>
  </w:style>
  <w:style w:type="character" w:customStyle="1" w:styleId="Ttulo6Car">
    <w:name w:val="Título 6 Car"/>
    <w:link w:val="Ttulo6"/>
    <w:rsid w:val="00F419DD"/>
    <w:rPr>
      <w:sz w:val="24"/>
      <w:u w:val="single"/>
      <w:lang w:val="es-CL" w:eastAsia="es-ES"/>
    </w:rPr>
  </w:style>
  <w:style w:type="character" w:customStyle="1" w:styleId="Ttulo7Car">
    <w:name w:val="Título 7 Car"/>
    <w:link w:val="Ttulo7"/>
    <w:rsid w:val="00F419DD"/>
    <w:rPr>
      <w:sz w:val="24"/>
      <w:szCs w:val="24"/>
      <w:u w:val="single"/>
      <w:lang w:val="es-ES" w:eastAsia="es-ES"/>
    </w:rPr>
  </w:style>
  <w:style w:type="character" w:customStyle="1" w:styleId="Ttulo8Car">
    <w:name w:val="Título 8 Car"/>
    <w:link w:val="Ttulo8"/>
    <w:rsid w:val="00F419DD"/>
    <w:rPr>
      <w:b/>
      <w:sz w:val="24"/>
      <w:lang w:val="es-CL" w:eastAsia="es-ES"/>
    </w:rPr>
  </w:style>
  <w:style w:type="character" w:customStyle="1" w:styleId="Ttulo9Car">
    <w:name w:val="Título 9 Car"/>
    <w:link w:val="Ttulo9"/>
    <w:rsid w:val="00F419DD"/>
    <w:rPr>
      <w:b/>
      <w:sz w:val="24"/>
      <w:u w:val="single"/>
      <w:lang w:val="es-CL" w:eastAsia="es-ES"/>
    </w:rPr>
  </w:style>
  <w:style w:type="paragraph" w:customStyle="1" w:styleId="epgrafe">
    <w:name w:val="epígrafe"/>
    <w:basedOn w:val="Normal"/>
    <w:rsid w:val="00672B50"/>
    <w:rPr>
      <w:szCs w:val="20"/>
    </w:rPr>
  </w:style>
  <w:style w:type="paragraph" w:customStyle="1" w:styleId="ndice1">
    <w:name w:val="índice 1"/>
    <w:basedOn w:val="Normal"/>
    <w:rsid w:val="00672B50"/>
    <w:pPr>
      <w:tabs>
        <w:tab w:val="left" w:pos="1440"/>
        <w:tab w:val="right" w:leader="dot" w:pos="9360"/>
      </w:tabs>
      <w:ind w:left="1440" w:right="720" w:hanging="1440"/>
    </w:pPr>
    <w:rPr>
      <w:szCs w:val="20"/>
      <w:lang w:val="en-US"/>
    </w:rPr>
  </w:style>
  <w:style w:type="character" w:styleId="Hipervnculo">
    <w:name w:val="Hyperlink"/>
    <w:basedOn w:val="Fuentedeprrafopredeter"/>
    <w:uiPriority w:val="99"/>
    <w:rsid w:val="00672B50"/>
    <w:rPr>
      <w:color w:val="0000FF"/>
      <w:u w:val="single"/>
    </w:rPr>
  </w:style>
  <w:style w:type="paragraph" w:styleId="TDC1">
    <w:name w:val="toc 1"/>
    <w:basedOn w:val="Normal"/>
    <w:next w:val="Normal"/>
    <w:autoRedefine/>
    <w:uiPriority w:val="1"/>
    <w:qFormat/>
    <w:rsid w:val="00A70C29"/>
    <w:pPr>
      <w:tabs>
        <w:tab w:val="left" w:pos="480"/>
        <w:tab w:val="right" w:leader="dot" w:pos="9352"/>
      </w:tabs>
      <w:spacing w:before="360"/>
    </w:pPr>
    <w:rPr>
      <w:rFonts w:ascii="Arial" w:hAnsi="Arial" w:cs="Arial"/>
      <w:b/>
      <w:bCs/>
      <w:caps/>
      <w:noProof/>
      <w:sz w:val="28"/>
      <w:szCs w:val="28"/>
    </w:rPr>
  </w:style>
  <w:style w:type="paragraph" w:styleId="TDC2">
    <w:name w:val="toc 2"/>
    <w:basedOn w:val="Normal"/>
    <w:next w:val="Normal"/>
    <w:autoRedefine/>
    <w:uiPriority w:val="1"/>
    <w:qFormat/>
    <w:rsid w:val="007E627B"/>
    <w:pPr>
      <w:tabs>
        <w:tab w:val="right" w:leader="dot" w:pos="9352"/>
      </w:tabs>
      <w:spacing w:before="240"/>
    </w:pPr>
    <w:rPr>
      <w:rFonts w:ascii="Century Gothic" w:hAnsi="Century Gothic" w:cs="Arial"/>
      <w:bCs/>
      <w:noProof/>
    </w:rPr>
  </w:style>
  <w:style w:type="paragraph" w:styleId="TDC3">
    <w:name w:val="toc 3"/>
    <w:basedOn w:val="Normal"/>
    <w:next w:val="Normal"/>
    <w:autoRedefine/>
    <w:uiPriority w:val="39"/>
    <w:rsid w:val="007E627B"/>
    <w:pPr>
      <w:tabs>
        <w:tab w:val="right" w:leader="dot" w:pos="9350"/>
      </w:tabs>
    </w:pPr>
    <w:rPr>
      <w:rFonts w:ascii="Century Gothic" w:hAnsi="Century Gothic" w:cs="Arial"/>
      <w:noProof/>
    </w:rPr>
  </w:style>
  <w:style w:type="paragraph" w:styleId="TDC4">
    <w:name w:val="toc 4"/>
    <w:basedOn w:val="Normal"/>
    <w:next w:val="Normal"/>
    <w:autoRedefine/>
    <w:uiPriority w:val="39"/>
    <w:rsid w:val="00672B50"/>
    <w:pPr>
      <w:tabs>
        <w:tab w:val="right" w:leader="dot" w:pos="9350"/>
      </w:tabs>
      <w:ind w:left="480"/>
      <w:jc w:val="left"/>
    </w:pPr>
    <w:rPr>
      <w:noProof/>
    </w:rPr>
  </w:style>
  <w:style w:type="paragraph" w:styleId="TDC5">
    <w:name w:val="toc 5"/>
    <w:basedOn w:val="Normal"/>
    <w:next w:val="Normal"/>
    <w:autoRedefine/>
    <w:uiPriority w:val="39"/>
    <w:rsid w:val="00672B50"/>
    <w:pPr>
      <w:tabs>
        <w:tab w:val="right" w:leader="dot" w:pos="9350"/>
      </w:tabs>
      <w:ind w:left="540"/>
    </w:pPr>
    <w:rPr>
      <w:noProof/>
    </w:rPr>
  </w:style>
  <w:style w:type="paragraph" w:styleId="Sangradetextonormal">
    <w:name w:val="Body Text Indent"/>
    <w:basedOn w:val="Normal"/>
    <w:link w:val="SangradetextonormalCar"/>
    <w:rsid w:val="00672B50"/>
    <w:pPr>
      <w:ind w:left="1418"/>
    </w:pPr>
    <w:rPr>
      <w:szCs w:val="20"/>
    </w:rPr>
  </w:style>
  <w:style w:type="character" w:customStyle="1" w:styleId="SangradetextonormalCar">
    <w:name w:val="Sangría de texto normal Car"/>
    <w:link w:val="Sangradetextonormal"/>
    <w:rsid w:val="00F419DD"/>
    <w:rPr>
      <w:sz w:val="24"/>
      <w:lang w:val="es-CL" w:eastAsia="es-ES"/>
    </w:rPr>
  </w:style>
  <w:style w:type="paragraph" w:styleId="Sangra3detindependiente">
    <w:name w:val="Body Text Indent 3"/>
    <w:basedOn w:val="Normal"/>
    <w:link w:val="Sangra3detindependienteCar"/>
    <w:rsid w:val="00672B50"/>
    <w:pPr>
      <w:tabs>
        <w:tab w:val="left" w:pos="0"/>
        <w:tab w:val="left" w:pos="720"/>
        <w:tab w:val="left" w:pos="1065"/>
        <w:tab w:val="left" w:pos="1440"/>
        <w:tab w:val="left" w:pos="1776"/>
        <w:tab w:val="left" w:pos="2131"/>
        <w:tab w:val="left" w:pos="2486"/>
        <w:tab w:val="left" w:pos="2841"/>
        <w:tab w:val="left" w:pos="3600"/>
        <w:tab w:val="left" w:pos="4320"/>
        <w:tab w:val="left" w:pos="5040"/>
        <w:tab w:val="left" w:pos="5760"/>
        <w:tab w:val="left" w:pos="6480"/>
        <w:tab w:val="left" w:pos="7200"/>
        <w:tab w:val="left" w:pos="7920"/>
        <w:tab w:val="left" w:pos="8640"/>
        <w:tab w:val="left" w:pos="9360"/>
        <w:tab w:val="left" w:pos="10080"/>
      </w:tabs>
      <w:ind w:left="142"/>
    </w:pPr>
    <w:rPr>
      <w:szCs w:val="20"/>
    </w:rPr>
  </w:style>
  <w:style w:type="character" w:customStyle="1" w:styleId="Sangra3detindependienteCar">
    <w:name w:val="Sangría 3 de t. independiente Car"/>
    <w:link w:val="Sangra3detindependiente"/>
    <w:rsid w:val="00F419DD"/>
    <w:rPr>
      <w:sz w:val="24"/>
      <w:lang w:val="es-CL" w:eastAsia="es-ES"/>
    </w:rPr>
  </w:style>
  <w:style w:type="paragraph" w:styleId="Textoindependiente2">
    <w:name w:val="Body Text 2"/>
    <w:basedOn w:val="Normal"/>
    <w:link w:val="Textoindependiente2Car"/>
    <w:rsid w:val="00672B50"/>
    <w:pPr>
      <w:tabs>
        <w:tab w:val="left" w:pos="-720"/>
      </w:tabs>
      <w:ind w:right="-23"/>
    </w:pPr>
    <w:rPr>
      <w:szCs w:val="20"/>
    </w:rPr>
  </w:style>
  <w:style w:type="character" w:customStyle="1" w:styleId="Textoindependiente2Car">
    <w:name w:val="Texto independiente 2 Car"/>
    <w:link w:val="Textoindependiente2"/>
    <w:rsid w:val="00F419DD"/>
    <w:rPr>
      <w:sz w:val="24"/>
      <w:lang w:eastAsia="es-ES"/>
    </w:rPr>
  </w:style>
  <w:style w:type="paragraph" w:styleId="Textoindependiente">
    <w:name w:val="Body Text"/>
    <w:basedOn w:val="Normal"/>
    <w:link w:val="TextoindependienteCar"/>
    <w:uiPriority w:val="1"/>
    <w:qFormat/>
    <w:rsid w:val="00672B50"/>
    <w:pPr>
      <w:tabs>
        <w:tab w:val="left" w:pos="720"/>
        <w:tab w:val="left" w:pos="1065"/>
        <w:tab w:val="left" w:pos="1440"/>
        <w:tab w:val="left" w:pos="1776"/>
        <w:tab w:val="left" w:pos="2131"/>
        <w:tab w:val="left" w:pos="2486"/>
        <w:tab w:val="left" w:pos="2841"/>
        <w:tab w:val="left" w:pos="3600"/>
        <w:tab w:val="left" w:pos="4320"/>
        <w:tab w:val="left" w:pos="5040"/>
        <w:tab w:val="left" w:pos="5760"/>
        <w:tab w:val="left" w:pos="6480"/>
        <w:tab w:val="left" w:pos="7200"/>
        <w:tab w:val="left" w:pos="7920"/>
        <w:tab w:val="left" w:pos="8640"/>
        <w:tab w:val="left" w:pos="9360"/>
        <w:tab w:val="left" w:pos="10080"/>
      </w:tabs>
    </w:pPr>
    <w:rPr>
      <w:szCs w:val="20"/>
    </w:rPr>
  </w:style>
  <w:style w:type="character" w:customStyle="1" w:styleId="TextoindependienteCar">
    <w:name w:val="Texto independiente Car"/>
    <w:link w:val="Textoindependiente"/>
    <w:rsid w:val="00F419DD"/>
    <w:rPr>
      <w:sz w:val="24"/>
      <w:lang w:val="es-CL" w:eastAsia="es-ES"/>
    </w:rPr>
  </w:style>
  <w:style w:type="paragraph" w:styleId="Textodebloque">
    <w:name w:val="Block Text"/>
    <w:basedOn w:val="Normal"/>
    <w:uiPriority w:val="99"/>
    <w:rsid w:val="00672B50"/>
    <w:pPr>
      <w:tabs>
        <w:tab w:val="left" w:pos="-720"/>
      </w:tabs>
      <w:ind w:left="260" w:right="-23"/>
    </w:pPr>
    <w:rPr>
      <w:szCs w:val="20"/>
      <w:lang w:val="en-US"/>
    </w:rPr>
  </w:style>
  <w:style w:type="paragraph" w:styleId="Textoindependiente3">
    <w:name w:val="Body Text 3"/>
    <w:basedOn w:val="Normal"/>
    <w:link w:val="Textoindependiente3Car"/>
    <w:rsid w:val="00672B50"/>
    <w:pPr>
      <w:tabs>
        <w:tab w:val="left" w:pos="-720"/>
      </w:tabs>
      <w:ind w:right="-23"/>
      <w:jc w:val="center"/>
    </w:pPr>
    <w:rPr>
      <w:sz w:val="22"/>
      <w:szCs w:val="20"/>
    </w:rPr>
  </w:style>
  <w:style w:type="character" w:customStyle="1" w:styleId="Textoindependiente3Car">
    <w:name w:val="Texto independiente 3 Car"/>
    <w:link w:val="Textoindependiente3"/>
    <w:rsid w:val="00F419DD"/>
    <w:rPr>
      <w:sz w:val="22"/>
      <w:lang w:val="es-CL" w:eastAsia="es-ES"/>
    </w:rPr>
  </w:style>
  <w:style w:type="character" w:styleId="Nmerodepgina">
    <w:name w:val="page number"/>
    <w:basedOn w:val="Fuentedeprrafopredeter"/>
    <w:rsid w:val="00672B50"/>
  </w:style>
  <w:style w:type="paragraph" w:styleId="Piedepgina">
    <w:name w:val="footer"/>
    <w:basedOn w:val="Normal"/>
    <w:link w:val="PiedepginaCar"/>
    <w:rsid w:val="00672B50"/>
    <w:pPr>
      <w:tabs>
        <w:tab w:val="center" w:pos="4252"/>
        <w:tab w:val="right" w:pos="8504"/>
      </w:tabs>
    </w:pPr>
    <w:rPr>
      <w:szCs w:val="20"/>
    </w:rPr>
  </w:style>
  <w:style w:type="character" w:customStyle="1" w:styleId="PiedepginaCar">
    <w:name w:val="Pie de página Car"/>
    <w:link w:val="Piedepgina"/>
    <w:rsid w:val="00F419DD"/>
    <w:rPr>
      <w:sz w:val="24"/>
      <w:lang w:val="es-CL" w:eastAsia="es-ES"/>
    </w:rPr>
  </w:style>
  <w:style w:type="paragraph" w:styleId="Encabezado">
    <w:name w:val="header"/>
    <w:basedOn w:val="Normal"/>
    <w:link w:val="EncabezadoCar"/>
    <w:rsid w:val="00672B50"/>
    <w:pPr>
      <w:tabs>
        <w:tab w:val="center" w:pos="4252"/>
        <w:tab w:val="right" w:pos="8504"/>
      </w:tabs>
    </w:pPr>
  </w:style>
  <w:style w:type="character" w:customStyle="1" w:styleId="EncabezadoCar">
    <w:name w:val="Encabezado Car"/>
    <w:link w:val="Encabezado"/>
    <w:rsid w:val="00F419DD"/>
    <w:rPr>
      <w:sz w:val="24"/>
      <w:szCs w:val="24"/>
      <w:lang w:val="es-ES" w:eastAsia="es-ES"/>
    </w:rPr>
  </w:style>
  <w:style w:type="paragraph" w:customStyle="1" w:styleId="Default">
    <w:name w:val="Default"/>
    <w:rsid w:val="00672B50"/>
    <w:pPr>
      <w:autoSpaceDE w:val="0"/>
      <w:autoSpaceDN w:val="0"/>
      <w:adjustRightInd w:val="0"/>
    </w:pPr>
    <w:rPr>
      <w:rFonts w:ascii="Arial" w:hAnsi="Arial" w:cs="Arial"/>
      <w:lang w:val="es-MX" w:eastAsia="es-MX"/>
    </w:rPr>
  </w:style>
  <w:style w:type="paragraph" w:customStyle="1" w:styleId="ndice">
    <w:name w:val="Índice"/>
    <w:basedOn w:val="Normal"/>
    <w:rsid w:val="00672B50"/>
    <w:pPr>
      <w:suppressLineNumbers/>
      <w:suppressAutoHyphens/>
      <w:jc w:val="left"/>
    </w:pPr>
    <w:rPr>
      <w:sz w:val="20"/>
      <w:szCs w:val="20"/>
    </w:rPr>
  </w:style>
  <w:style w:type="character" w:styleId="Textoennegrita">
    <w:name w:val="Strong"/>
    <w:basedOn w:val="Fuentedeprrafopredeter"/>
    <w:uiPriority w:val="22"/>
    <w:qFormat/>
    <w:rsid w:val="00672B50"/>
    <w:rPr>
      <w:b/>
      <w:bCs/>
    </w:rPr>
  </w:style>
  <w:style w:type="paragraph" w:styleId="Sangra2detindependiente">
    <w:name w:val="Body Text Indent 2"/>
    <w:basedOn w:val="Normal"/>
    <w:link w:val="Sangra2detindependienteCar"/>
    <w:rsid w:val="00672B50"/>
    <w:pPr>
      <w:ind w:left="360"/>
    </w:pPr>
  </w:style>
  <w:style w:type="character" w:customStyle="1" w:styleId="Sangra2detindependienteCar">
    <w:name w:val="Sangría 2 de t. independiente Car"/>
    <w:link w:val="Sangra2detindependiente"/>
    <w:rsid w:val="00F419DD"/>
    <w:rPr>
      <w:sz w:val="24"/>
      <w:szCs w:val="24"/>
      <w:lang w:val="es-ES" w:eastAsia="es-ES"/>
    </w:rPr>
  </w:style>
  <w:style w:type="character" w:styleId="Hipervnculovisitado">
    <w:name w:val="FollowedHyperlink"/>
    <w:basedOn w:val="Fuentedeprrafopredeter"/>
    <w:rsid w:val="00672B50"/>
    <w:rPr>
      <w:color w:val="800080"/>
      <w:u w:val="single"/>
    </w:rPr>
  </w:style>
  <w:style w:type="character" w:customStyle="1" w:styleId="Textoennegrita1">
    <w:name w:val="Texto en negrita1"/>
    <w:rsid w:val="005015BB"/>
    <w:rPr>
      <w:b/>
      <w:color w:val="auto"/>
      <w:spacing w:val="0"/>
      <w:sz w:val="24"/>
    </w:rPr>
  </w:style>
  <w:style w:type="character" w:customStyle="1" w:styleId="AnchorA">
    <w:name w:val="Anchor (A)"/>
    <w:rsid w:val="006732B5"/>
    <w:rPr>
      <w:color w:val="0000FF"/>
      <w:spacing w:val="0"/>
      <w:sz w:val="24"/>
      <w:u w:val="single"/>
    </w:rPr>
  </w:style>
  <w:style w:type="paragraph" w:styleId="Textocomentario">
    <w:name w:val="annotation text"/>
    <w:basedOn w:val="Normal"/>
    <w:link w:val="TextocomentarioCar"/>
    <w:rsid w:val="008D6BA4"/>
    <w:rPr>
      <w:sz w:val="20"/>
      <w:szCs w:val="20"/>
    </w:rPr>
  </w:style>
  <w:style w:type="character" w:customStyle="1" w:styleId="TextocomentarioCar">
    <w:name w:val="Texto comentario Car"/>
    <w:basedOn w:val="Fuentedeprrafopredeter"/>
    <w:link w:val="Textocomentario"/>
    <w:rsid w:val="008D6BA4"/>
  </w:style>
  <w:style w:type="character" w:customStyle="1" w:styleId="apple-style-span">
    <w:name w:val="apple-style-span"/>
    <w:basedOn w:val="Fuentedeprrafopredeter"/>
    <w:rsid w:val="00425FF8"/>
  </w:style>
  <w:style w:type="character" w:styleId="Refdecomentario">
    <w:name w:val="annotation reference"/>
    <w:basedOn w:val="Fuentedeprrafopredeter"/>
    <w:rsid w:val="00C172D1"/>
    <w:rPr>
      <w:sz w:val="16"/>
      <w:szCs w:val="16"/>
    </w:rPr>
  </w:style>
  <w:style w:type="character" w:customStyle="1" w:styleId="CarCar2">
    <w:name w:val="Car Car2"/>
    <w:basedOn w:val="Fuentedeprrafopredeter"/>
    <w:rsid w:val="00C172D1"/>
    <w:rPr>
      <w:lang w:val="es-ES" w:eastAsia="es-ES"/>
    </w:rPr>
  </w:style>
  <w:style w:type="paragraph" w:styleId="Textodeglobo">
    <w:name w:val="Balloon Text"/>
    <w:basedOn w:val="Normal"/>
    <w:link w:val="TextodegloboCar"/>
    <w:uiPriority w:val="99"/>
    <w:rsid w:val="00C172D1"/>
    <w:rPr>
      <w:rFonts w:ascii="Tahoma" w:hAnsi="Tahoma"/>
      <w:sz w:val="16"/>
      <w:szCs w:val="16"/>
    </w:rPr>
  </w:style>
  <w:style w:type="character" w:customStyle="1" w:styleId="TextodegloboCar">
    <w:name w:val="Texto de globo Car"/>
    <w:link w:val="Textodeglobo"/>
    <w:uiPriority w:val="99"/>
    <w:rsid w:val="00F419DD"/>
    <w:rPr>
      <w:rFonts w:ascii="Tahoma" w:hAnsi="Tahoma" w:cs="Tahoma"/>
      <w:sz w:val="16"/>
      <w:szCs w:val="16"/>
      <w:lang w:val="es-ES" w:eastAsia="es-ES"/>
    </w:rPr>
  </w:style>
  <w:style w:type="paragraph" w:styleId="Prrafodelista">
    <w:name w:val="List Paragraph"/>
    <w:aliases w:val="Subtítulo 2,Título Tablas y Figuras"/>
    <w:basedOn w:val="Normal"/>
    <w:link w:val="PrrafodelistaCar"/>
    <w:uiPriority w:val="1"/>
    <w:qFormat/>
    <w:rsid w:val="00DD77E6"/>
    <w:pPr>
      <w:ind w:left="720"/>
      <w:contextualSpacing/>
      <w:jc w:val="left"/>
    </w:pPr>
    <w:rPr>
      <w:rFonts w:ascii="Cambria" w:eastAsia="Cambria" w:hAnsi="Cambria"/>
      <w:lang w:val="es-ES_tradnl" w:eastAsia="en-US"/>
    </w:rPr>
  </w:style>
  <w:style w:type="character" w:customStyle="1" w:styleId="AsuntodelcomentarioCar">
    <w:name w:val="Asunto del comentario Car"/>
    <w:basedOn w:val="TextocomentarioCar"/>
    <w:link w:val="Asuntodelcomentario"/>
    <w:rsid w:val="00DA3352"/>
    <w:rPr>
      <w:b/>
      <w:bCs/>
    </w:rPr>
  </w:style>
  <w:style w:type="paragraph" w:styleId="Asuntodelcomentario">
    <w:name w:val="annotation subject"/>
    <w:basedOn w:val="Textocomentario"/>
    <w:next w:val="Textocomentario"/>
    <w:link w:val="AsuntodelcomentarioCar"/>
    <w:rsid w:val="00DA3352"/>
    <w:pPr>
      <w:jc w:val="left"/>
    </w:pPr>
    <w:rPr>
      <w:b/>
      <w:bCs/>
    </w:rPr>
  </w:style>
  <w:style w:type="character" w:customStyle="1" w:styleId="MapadeldocumentoCar">
    <w:name w:val="Mapa del documento Car"/>
    <w:basedOn w:val="Fuentedeprrafopredeter"/>
    <w:link w:val="Mapadeldocumento"/>
    <w:rsid w:val="00DA3352"/>
    <w:rPr>
      <w:rFonts w:ascii="Tahoma" w:hAnsi="Tahoma" w:cs="Tahoma"/>
      <w:sz w:val="16"/>
      <w:szCs w:val="16"/>
    </w:rPr>
  </w:style>
  <w:style w:type="paragraph" w:styleId="Mapadeldocumento">
    <w:name w:val="Document Map"/>
    <w:basedOn w:val="Normal"/>
    <w:link w:val="MapadeldocumentoCar"/>
    <w:rsid w:val="00DA3352"/>
    <w:pPr>
      <w:jc w:val="left"/>
    </w:pPr>
    <w:rPr>
      <w:rFonts w:ascii="Tahoma" w:hAnsi="Tahoma" w:cs="Tahoma"/>
      <w:sz w:val="16"/>
      <w:szCs w:val="16"/>
    </w:rPr>
  </w:style>
  <w:style w:type="paragraph" w:styleId="Textosinformato">
    <w:name w:val="Plain Text"/>
    <w:basedOn w:val="Normal"/>
    <w:link w:val="TextosinformatoCar"/>
    <w:rsid w:val="00F419DD"/>
    <w:pPr>
      <w:jc w:val="left"/>
    </w:pPr>
    <w:rPr>
      <w:rFonts w:ascii="Courier New" w:hAnsi="Courier New"/>
      <w:sz w:val="20"/>
      <w:szCs w:val="20"/>
    </w:rPr>
  </w:style>
  <w:style w:type="character" w:customStyle="1" w:styleId="TextosinformatoCar">
    <w:name w:val="Texto sin formato Car"/>
    <w:basedOn w:val="Fuentedeprrafopredeter"/>
    <w:link w:val="Textosinformato"/>
    <w:rsid w:val="00F419DD"/>
    <w:rPr>
      <w:rFonts w:ascii="Courier New" w:hAnsi="Courier New"/>
      <w:lang w:val="es-ES" w:eastAsia="es-ES"/>
    </w:rPr>
  </w:style>
  <w:style w:type="paragraph" w:customStyle="1" w:styleId="Cuerpo">
    <w:name w:val="Cuerpo"/>
    <w:basedOn w:val="Normal"/>
    <w:rsid w:val="00F419DD"/>
    <w:pPr>
      <w:spacing w:after="240" w:line="280" w:lineRule="exact"/>
    </w:pPr>
    <w:rPr>
      <w:rFonts w:ascii="Palatino" w:hAnsi="Palatino"/>
      <w:sz w:val="20"/>
      <w:szCs w:val="20"/>
      <w:lang w:val="es-ES_tradnl"/>
    </w:rPr>
  </w:style>
  <w:style w:type="paragraph" w:customStyle="1" w:styleId="CM25">
    <w:name w:val="CM25"/>
    <w:basedOn w:val="Normal"/>
    <w:next w:val="Normal"/>
    <w:rsid w:val="00F419DD"/>
    <w:pPr>
      <w:widowControl w:val="0"/>
      <w:autoSpaceDE w:val="0"/>
      <w:autoSpaceDN w:val="0"/>
      <w:adjustRightInd w:val="0"/>
      <w:spacing w:after="293"/>
      <w:jc w:val="left"/>
    </w:pPr>
    <w:rPr>
      <w:rFonts w:ascii="Arial" w:hAnsi="Arial"/>
    </w:rPr>
  </w:style>
  <w:style w:type="paragraph" w:customStyle="1" w:styleId="1ListaVietas">
    <w:name w:val="1ListaViñetas"/>
    <w:rsid w:val="00F419DD"/>
    <w:pPr>
      <w:widowControl w:val="0"/>
      <w:tabs>
        <w:tab w:val="left" w:pos="720"/>
      </w:tabs>
      <w:ind w:left="720" w:hanging="720"/>
      <w:jc w:val="both"/>
    </w:pPr>
    <w:rPr>
      <w:lang w:val="es-ES_tradnl" w:eastAsia="es-ES" w:bidi="he-IL"/>
    </w:rPr>
  </w:style>
  <w:style w:type="paragraph" w:customStyle="1" w:styleId="P2">
    <w:name w:val="P2"/>
    <w:basedOn w:val="Normal"/>
    <w:rsid w:val="00F419DD"/>
    <w:pPr>
      <w:spacing w:line="240" w:lineRule="exact"/>
      <w:ind w:left="811"/>
    </w:pPr>
    <w:rPr>
      <w:rFonts w:ascii="Arial" w:hAnsi="Arial"/>
      <w:sz w:val="22"/>
      <w:szCs w:val="20"/>
    </w:rPr>
  </w:style>
  <w:style w:type="table" w:styleId="Tablaconcuadrcula">
    <w:name w:val="Table Grid"/>
    <w:basedOn w:val="Tablanormal"/>
    <w:uiPriority w:val="39"/>
    <w:rsid w:val="00F41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419DD"/>
    <w:pPr>
      <w:spacing w:before="100" w:beforeAutospacing="1" w:after="100" w:afterAutospacing="1"/>
      <w:jc w:val="left"/>
    </w:pPr>
    <w:rPr>
      <w:lang w:eastAsia="es-CL"/>
    </w:rPr>
  </w:style>
  <w:style w:type="paragraph" w:styleId="Epgrafe0">
    <w:name w:val="caption"/>
    <w:basedOn w:val="Normal"/>
    <w:next w:val="Normal"/>
    <w:qFormat/>
    <w:rsid w:val="00F419DD"/>
    <w:pPr>
      <w:spacing w:before="120" w:after="120"/>
    </w:pPr>
    <w:rPr>
      <w:rFonts w:ascii="Arial" w:hAnsi="Arial"/>
      <w:b/>
      <w:sz w:val="22"/>
      <w:szCs w:val="22"/>
    </w:rPr>
  </w:style>
  <w:style w:type="paragraph" w:customStyle="1" w:styleId="Prrafodelista1">
    <w:name w:val="Párrafo de lista1"/>
    <w:basedOn w:val="Normal"/>
    <w:rsid w:val="00F419DD"/>
    <w:pPr>
      <w:ind w:left="720"/>
      <w:contextualSpacing/>
    </w:pPr>
    <w:rPr>
      <w:rFonts w:ascii="Arial" w:hAnsi="Arial"/>
      <w:sz w:val="22"/>
      <w:szCs w:val="22"/>
    </w:rPr>
  </w:style>
  <w:style w:type="character" w:styleId="Refdenotaalpie">
    <w:name w:val="footnote reference"/>
    <w:basedOn w:val="Fuentedeprrafopredeter"/>
    <w:rsid w:val="009E6A79"/>
    <w:rPr>
      <w:vertAlign w:val="superscript"/>
    </w:rPr>
  </w:style>
  <w:style w:type="paragraph" w:customStyle="1" w:styleId="Estilo1">
    <w:name w:val="Estilo1"/>
    <w:rsid w:val="0099317D"/>
    <w:pPr>
      <w:ind w:firstLine="567"/>
      <w:jc w:val="both"/>
    </w:pPr>
    <w:rPr>
      <w:rFonts w:ascii="Century Gothic" w:hAnsi="Century Gothic"/>
      <w:lang w:val="es-ES" w:eastAsia="es-ES"/>
    </w:rPr>
  </w:style>
  <w:style w:type="character" w:customStyle="1" w:styleId="apple-converted-space">
    <w:name w:val="apple-converted-space"/>
    <w:basedOn w:val="Fuentedeprrafopredeter"/>
    <w:rsid w:val="003B004C"/>
  </w:style>
  <w:style w:type="paragraph" w:customStyle="1" w:styleId="BodyText">
    <w:name w:val="BodyText"/>
    <w:rsid w:val="003021FF"/>
    <w:rPr>
      <w:rFonts w:ascii="CG Times (W1)" w:hAnsi="CG Times (W1)"/>
      <w:color w:val="000000"/>
      <w:sz w:val="24"/>
      <w:lang w:eastAsia="es-ES"/>
    </w:rPr>
  </w:style>
  <w:style w:type="paragraph" w:customStyle="1" w:styleId="Reference">
    <w:name w:val="Reference"/>
    <w:basedOn w:val="Normal"/>
    <w:rsid w:val="003251D8"/>
    <w:pPr>
      <w:jc w:val="left"/>
    </w:pPr>
    <w:rPr>
      <w:rFonts w:ascii="Arial" w:hAnsi="Arial"/>
      <w:b/>
      <w:sz w:val="22"/>
      <w:szCs w:val="20"/>
      <w:lang w:val="es-ES_tradnl"/>
    </w:rPr>
  </w:style>
  <w:style w:type="paragraph" w:customStyle="1" w:styleId="TextoTabla">
    <w:name w:val="Texto Tabla"/>
    <w:basedOn w:val="Normal"/>
    <w:rsid w:val="007B2666"/>
    <w:pPr>
      <w:jc w:val="center"/>
    </w:pPr>
    <w:rPr>
      <w:rFonts w:ascii="Arial" w:hAnsi="Arial" w:cs="Arial"/>
      <w:sz w:val="20"/>
      <w:szCs w:val="20"/>
    </w:rPr>
  </w:style>
  <w:style w:type="character" w:styleId="nfasis">
    <w:name w:val="Emphasis"/>
    <w:uiPriority w:val="20"/>
    <w:qFormat/>
    <w:rsid w:val="005167F2"/>
    <w:rPr>
      <w:i/>
      <w:iCs/>
    </w:rPr>
  </w:style>
  <w:style w:type="paragraph" w:styleId="TtulodeTDC">
    <w:name w:val="TOC Heading"/>
    <w:basedOn w:val="Ttulo1"/>
    <w:next w:val="Normal"/>
    <w:uiPriority w:val="39"/>
    <w:unhideWhenUsed/>
    <w:qFormat/>
    <w:rsid w:val="00A70C29"/>
    <w:pPr>
      <w:keepLines/>
      <w:tabs>
        <w:tab w:val="clear" w:pos="284"/>
      </w:tabs>
      <w:spacing w:before="480" w:line="276" w:lineRule="auto"/>
      <w:ind w:right="0"/>
      <w:jc w:val="left"/>
      <w:outlineLvl w:val="9"/>
    </w:pPr>
    <w:rPr>
      <w:rFonts w:asciiTheme="majorHAnsi" w:eastAsiaTheme="majorEastAsia" w:hAnsiTheme="majorHAnsi" w:cstheme="majorBidi"/>
      <w:bCs/>
      <w:color w:val="365F91" w:themeColor="accent1" w:themeShade="BF"/>
      <w:sz w:val="28"/>
      <w:szCs w:val="28"/>
      <w:u w:val="none"/>
      <w:lang w:eastAsia="es-CL"/>
    </w:rPr>
  </w:style>
  <w:style w:type="paragraph" w:styleId="Textonotapie">
    <w:name w:val="footnote text"/>
    <w:basedOn w:val="Normal"/>
    <w:link w:val="TextonotapieCar"/>
    <w:rsid w:val="00457E32"/>
    <w:rPr>
      <w:sz w:val="20"/>
      <w:szCs w:val="20"/>
    </w:rPr>
  </w:style>
  <w:style w:type="character" w:customStyle="1" w:styleId="TextonotapieCar">
    <w:name w:val="Texto nota pie Car"/>
    <w:basedOn w:val="Fuentedeprrafopredeter"/>
    <w:link w:val="Textonotapie"/>
    <w:rsid w:val="00457E32"/>
    <w:rPr>
      <w:lang w:val="es-ES" w:eastAsia="es-ES"/>
    </w:rPr>
  </w:style>
  <w:style w:type="paragraph" w:styleId="TDC6">
    <w:name w:val="toc 6"/>
    <w:basedOn w:val="Normal"/>
    <w:next w:val="Normal"/>
    <w:autoRedefine/>
    <w:uiPriority w:val="39"/>
    <w:unhideWhenUsed/>
    <w:rsid w:val="00FD7D04"/>
    <w:pPr>
      <w:spacing w:after="100" w:line="276" w:lineRule="auto"/>
      <w:ind w:left="1100"/>
      <w:jc w:val="left"/>
    </w:pPr>
    <w:rPr>
      <w:rFonts w:asciiTheme="minorHAnsi" w:eastAsiaTheme="minorEastAsia" w:hAnsiTheme="minorHAnsi" w:cstheme="minorBidi"/>
      <w:sz w:val="22"/>
      <w:szCs w:val="22"/>
      <w:lang w:eastAsia="es-CL"/>
    </w:rPr>
  </w:style>
  <w:style w:type="paragraph" w:styleId="TDC7">
    <w:name w:val="toc 7"/>
    <w:basedOn w:val="Normal"/>
    <w:next w:val="Normal"/>
    <w:autoRedefine/>
    <w:uiPriority w:val="39"/>
    <w:unhideWhenUsed/>
    <w:rsid w:val="00FD7D04"/>
    <w:pPr>
      <w:spacing w:after="100" w:line="276" w:lineRule="auto"/>
      <w:ind w:left="1320"/>
      <w:jc w:val="left"/>
    </w:pPr>
    <w:rPr>
      <w:rFonts w:asciiTheme="minorHAnsi" w:eastAsiaTheme="minorEastAsia" w:hAnsiTheme="minorHAnsi" w:cstheme="minorBidi"/>
      <w:sz w:val="22"/>
      <w:szCs w:val="22"/>
      <w:lang w:eastAsia="es-CL"/>
    </w:rPr>
  </w:style>
  <w:style w:type="paragraph" w:styleId="TDC8">
    <w:name w:val="toc 8"/>
    <w:basedOn w:val="Normal"/>
    <w:next w:val="Normal"/>
    <w:autoRedefine/>
    <w:uiPriority w:val="39"/>
    <w:unhideWhenUsed/>
    <w:rsid w:val="00FD7D04"/>
    <w:pPr>
      <w:spacing w:after="100" w:line="276" w:lineRule="auto"/>
      <w:ind w:left="1540"/>
      <w:jc w:val="left"/>
    </w:pPr>
    <w:rPr>
      <w:rFonts w:asciiTheme="minorHAnsi" w:eastAsiaTheme="minorEastAsia" w:hAnsiTheme="minorHAnsi" w:cstheme="minorBidi"/>
      <w:sz w:val="22"/>
      <w:szCs w:val="22"/>
      <w:lang w:eastAsia="es-CL"/>
    </w:rPr>
  </w:style>
  <w:style w:type="paragraph" w:styleId="TDC9">
    <w:name w:val="toc 9"/>
    <w:basedOn w:val="Normal"/>
    <w:next w:val="Normal"/>
    <w:autoRedefine/>
    <w:uiPriority w:val="39"/>
    <w:unhideWhenUsed/>
    <w:rsid w:val="00FD7D04"/>
    <w:pPr>
      <w:spacing w:after="100" w:line="276" w:lineRule="auto"/>
      <w:ind w:left="1760"/>
      <w:jc w:val="left"/>
    </w:pPr>
    <w:rPr>
      <w:rFonts w:asciiTheme="minorHAnsi" w:eastAsiaTheme="minorEastAsia" w:hAnsiTheme="minorHAnsi" w:cstheme="minorBidi"/>
      <w:sz w:val="22"/>
      <w:szCs w:val="22"/>
      <w:lang w:eastAsia="es-CL"/>
    </w:rPr>
  </w:style>
  <w:style w:type="paragraph" w:styleId="Sinespaciado">
    <w:name w:val="No Spacing"/>
    <w:uiPriority w:val="1"/>
    <w:qFormat/>
    <w:rsid w:val="007D3B23"/>
    <w:rPr>
      <w:rFonts w:asciiTheme="minorHAnsi" w:eastAsiaTheme="minorHAnsi" w:hAnsiTheme="minorHAnsi" w:cstheme="minorBidi"/>
      <w:sz w:val="22"/>
      <w:szCs w:val="22"/>
      <w:lang w:val="es-CL"/>
    </w:rPr>
  </w:style>
  <w:style w:type="paragraph" w:customStyle="1" w:styleId="Textoindependiente21">
    <w:name w:val="Texto independiente 21"/>
    <w:basedOn w:val="Normal"/>
    <w:rsid w:val="00631557"/>
    <w:pPr>
      <w:suppressAutoHyphens/>
      <w:jc w:val="left"/>
    </w:pPr>
    <w:rPr>
      <w:b/>
      <w:bCs/>
      <w:lang w:val="es-ES" w:eastAsia="ar-SA"/>
    </w:rPr>
  </w:style>
  <w:style w:type="paragraph" w:customStyle="1" w:styleId="000">
    <w:name w:val="000"/>
    <w:basedOn w:val="Normal"/>
    <w:link w:val="000Car"/>
    <w:qFormat/>
    <w:rsid w:val="000D7DFA"/>
    <w:pPr>
      <w:widowControl w:val="0"/>
      <w:tabs>
        <w:tab w:val="left" w:pos="0"/>
      </w:tabs>
      <w:autoSpaceDE w:val="0"/>
      <w:autoSpaceDN w:val="0"/>
      <w:adjustRightInd w:val="0"/>
      <w:ind w:right="41"/>
    </w:pPr>
    <w:rPr>
      <w:rFonts w:ascii="Calibri" w:eastAsia="Meiryo" w:hAnsi="Calibri" w:cs="Calibri"/>
      <w:sz w:val="22"/>
      <w:szCs w:val="22"/>
      <w:lang w:val="es-ES"/>
    </w:rPr>
  </w:style>
  <w:style w:type="character" w:customStyle="1" w:styleId="000Car">
    <w:name w:val="000 Car"/>
    <w:link w:val="000"/>
    <w:rsid w:val="000D7DFA"/>
    <w:rPr>
      <w:rFonts w:ascii="Calibri" w:eastAsia="Meiryo" w:hAnsi="Calibri" w:cs="Calibri"/>
      <w:sz w:val="22"/>
      <w:szCs w:val="22"/>
      <w:lang w:val="es-ES" w:eastAsia="es-ES"/>
    </w:rPr>
  </w:style>
  <w:style w:type="paragraph" w:customStyle="1" w:styleId="TITULO1">
    <w:name w:val="TITULO 1."/>
    <w:basedOn w:val="Normal"/>
    <w:link w:val="TITULO1Car"/>
    <w:qFormat/>
    <w:rsid w:val="005A2ED8"/>
    <w:pPr>
      <w:ind w:left="501" w:right="-1015" w:hanging="360"/>
      <w:jc w:val="left"/>
      <w:outlineLvl w:val="0"/>
    </w:pPr>
    <w:rPr>
      <w:rFonts w:ascii="Arial Narrow" w:hAnsi="Arial Narrow"/>
      <w:b/>
      <w:u w:val="single"/>
      <w:lang w:val="es-ES"/>
    </w:rPr>
  </w:style>
  <w:style w:type="character" w:customStyle="1" w:styleId="TITULO1Car">
    <w:name w:val="TITULO 1. Car"/>
    <w:link w:val="TITULO1"/>
    <w:rsid w:val="005A2ED8"/>
    <w:rPr>
      <w:rFonts w:ascii="Arial Narrow" w:hAnsi="Arial Narrow"/>
      <w:b/>
      <w:sz w:val="24"/>
      <w:szCs w:val="24"/>
      <w:u w:val="single"/>
      <w:lang w:val="es-ES" w:eastAsia="es-ES"/>
    </w:rPr>
  </w:style>
  <w:style w:type="paragraph" w:styleId="Revisin">
    <w:name w:val="Revision"/>
    <w:hidden/>
    <w:uiPriority w:val="99"/>
    <w:semiHidden/>
    <w:rsid w:val="00233795"/>
    <w:rPr>
      <w:rFonts w:ascii="Arial" w:hAnsi="Arial"/>
      <w:sz w:val="24"/>
      <w:lang w:val="es-ES" w:eastAsia="es-ES"/>
    </w:rPr>
  </w:style>
  <w:style w:type="numbering" w:customStyle="1" w:styleId="Personalizado">
    <w:name w:val="Personalizado"/>
    <w:uiPriority w:val="99"/>
    <w:rsid w:val="00233795"/>
    <w:pPr>
      <w:numPr>
        <w:numId w:val="35"/>
      </w:numPr>
    </w:pPr>
  </w:style>
  <w:style w:type="character" w:customStyle="1" w:styleId="PrrafodelistaCar">
    <w:name w:val="Párrafo de lista Car"/>
    <w:aliases w:val="Subtítulo 2 Car,Título Tablas y Figuras Car"/>
    <w:link w:val="Prrafodelista"/>
    <w:uiPriority w:val="1"/>
    <w:rsid w:val="00233795"/>
    <w:rPr>
      <w:rFonts w:ascii="Cambria" w:eastAsia="Cambria" w:hAnsi="Cambria"/>
      <w:sz w:val="24"/>
      <w:szCs w:val="24"/>
      <w:lang w:val="es-ES_tradnl"/>
    </w:rPr>
  </w:style>
  <w:style w:type="paragraph" w:styleId="Ttulo">
    <w:name w:val="Title"/>
    <w:basedOn w:val="Normal"/>
    <w:next w:val="Normal"/>
    <w:link w:val="TtuloCar"/>
    <w:qFormat/>
    <w:rsid w:val="0069707A"/>
    <w:pPr>
      <w:spacing w:before="240" w:after="60"/>
      <w:jc w:val="center"/>
      <w:outlineLvl w:val="0"/>
    </w:pPr>
    <w:rPr>
      <w:rFonts w:ascii="Cambria" w:hAnsi="Cambria"/>
      <w:b/>
      <w:bCs/>
      <w:kern w:val="28"/>
      <w:sz w:val="32"/>
      <w:szCs w:val="32"/>
      <w:lang w:val="es-ES" w:eastAsia="es-CL"/>
    </w:rPr>
  </w:style>
  <w:style w:type="character" w:customStyle="1" w:styleId="TtuloCar">
    <w:name w:val="Título Car"/>
    <w:basedOn w:val="Fuentedeprrafopredeter"/>
    <w:link w:val="Ttulo"/>
    <w:rsid w:val="0069707A"/>
    <w:rPr>
      <w:rFonts w:ascii="Cambria" w:hAnsi="Cambria"/>
      <w:b/>
      <w:bCs/>
      <w:kern w:val="28"/>
      <w:sz w:val="32"/>
      <w:szCs w:val="32"/>
      <w:lang w:val="es-ES" w:eastAsia="es-CL"/>
    </w:rPr>
  </w:style>
  <w:style w:type="paragraph" w:customStyle="1" w:styleId="Prrafodelista2">
    <w:name w:val="Párrafo de lista2"/>
    <w:basedOn w:val="Normal"/>
    <w:rsid w:val="00851F6A"/>
    <w:pPr>
      <w:ind w:left="720"/>
      <w:contextualSpacing/>
    </w:pPr>
    <w:rPr>
      <w:rFonts w:ascii="Arial" w:hAnsi="Arial"/>
      <w:sz w:val="22"/>
      <w:szCs w:val="22"/>
    </w:rPr>
  </w:style>
  <w:style w:type="paragraph" w:customStyle="1" w:styleId="a">
    <w:basedOn w:val="Normal"/>
    <w:next w:val="Normal"/>
    <w:qFormat/>
    <w:rsid w:val="00851F6A"/>
    <w:pPr>
      <w:spacing w:before="120" w:after="120"/>
    </w:pPr>
    <w:rPr>
      <w:rFonts w:ascii="Arial" w:hAnsi="Arial"/>
      <w:b/>
      <w:sz w:val="22"/>
      <w:szCs w:val="22"/>
    </w:rPr>
  </w:style>
  <w:style w:type="paragraph" w:customStyle="1" w:styleId="PiedeFoto">
    <w:name w:val="Pie de Foto"/>
    <w:basedOn w:val="Textoindependiente"/>
    <w:rsid w:val="00851F6A"/>
    <w:pPr>
      <w:tabs>
        <w:tab w:val="clear" w:pos="720"/>
        <w:tab w:val="clear" w:pos="1065"/>
        <w:tab w:val="clear" w:pos="1440"/>
        <w:tab w:val="clear" w:pos="1776"/>
        <w:tab w:val="clear" w:pos="2131"/>
        <w:tab w:val="clear" w:pos="2486"/>
        <w:tab w:val="clear" w:pos="2841"/>
        <w:tab w:val="clear" w:pos="3600"/>
        <w:tab w:val="clear" w:pos="4320"/>
        <w:tab w:val="clear" w:pos="5040"/>
        <w:tab w:val="clear" w:pos="5760"/>
        <w:tab w:val="clear" w:pos="6480"/>
        <w:tab w:val="clear" w:pos="7200"/>
        <w:tab w:val="clear" w:pos="7920"/>
        <w:tab w:val="clear" w:pos="8640"/>
        <w:tab w:val="clear" w:pos="9360"/>
        <w:tab w:val="clear" w:pos="10080"/>
      </w:tabs>
      <w:jc w:val="center"/>
    </w:pPr>
    <w:rPr>
      <w:rFonts w:ascii="Arial" w:hAnsi="Arial"/>
      <w:i/>
      <w:lang w:val="es-ES"/>
    </w:rPr>
  </w:style>
  <w:style w:type="character" w:customStyle="1" w:styleId="CAractesticas">
    <w:name w:val="CAracteísticas"/>
    <w:rsid w:val="00851F6A"/>
    <w:rPr>
      <w:b/>
      <w:bCs/>
      <w:sz w:val="24"/>
    </w:rPr>
  </w:style>
  <w:style w:type="paragraph" w:customStyle="1" w:styleId="notaalpie">
    <w:name w:val="nota al pie"/>
    <w:basedOn w:val="Textonotapie"/>
    <w:link w:val="notaalpieCar"/>
    <w:qFormat/>
    <w:rsid w:val="00851F6A"/>
    <w:pPr>
      <w:spacing w:line="360" w:lineRule="auto"/>
    </w:pPr>
    <w:rPr>
      <w:rFonts w:ascii="Arial" w:hAnsi="Arial"/>
      <w:sz w:val="16"/>
      <w:lang w:eastAsia="en-US" w:bidi="en-US"/>
    </w:rPr>
  </w:style>
  <w:style w:type="character" w:customStyle="1" w:styleId="notaalpieCar">
    <w:name w:val="nota al pie Car"/>
    <w:link w:val="notaalpie"/>
    <w:rsid w:val="00851F6A"/>
    <w:rPr>
      <w:rFonts w:ascii="Arial" w:hAnsi="Arial"/>
      <w:sz w:val="16"/>
      <w:lang w:val="es-CL" w:bidi="en-US"/>
    </w:rPr>
  </w:style>
  <w:style w:type="paragraph" w:customStyle="1" w:styleId="DOCUMENTO">
    <w:name w:val="DOCUMENTO"/>
    <w:basedOn w:val="Normal"/>
    <w:rsid w:val="00851F6A"/>
    <w:pPr>
      <w:jc w:val="center"/>
    </w:pPr>
    <w:rPr>
      <w:rFonts w:ascii="Arial Negrita" w:hAnsi="Arial Negrita"/>
      <w:b/>
      <w:caps/>
    </w:rPr>
  </w:style>
  <w:style w:type="character" w:customStyle="1" w:styleId="textos">
    <w:name w:val="textos"/>
    <w:rsid w:val="00851F6A"/>
  </w:style>
  <w:style w:type="paragraph" w:customStyle="1" w:styleId="CCDD">
    <w:name w:val="CCDD"/>
    <w:basedOn w:val="Normal"/>
    <w:link w:val="CCDDCar"/>
    <w:qFormat/>
    <w:rsid w:val="00851F6A"/>
    <w:pPr>
      <w:keepNext/>
      <w:numPr>
        <w:numId w:val="94"/>
      </w:numPr>
      <w:outlineLvl w:val="0"/>
    </w:pPr>
    <w:rPr>
      <w:rFonts w:ascii="Arial Narrow" w:hAnsi="Arial Narrow"/>
      <w:b/>
      <w:bCs/>
      <w:kern w:val="32"/>
      <w:sz w:val="22"/>
      <w:szCs w:val="32"/>
      <w:lang w:val="es-ES"/>
    </w:rPr>
  </w:style>
  <w:style w:type="character" w:customStyle="1" w:styleId="CCDDCar">
    <w:name w:val="CCDD Car"/>
    <w:link w:val="CCDD"/>
    <w:rsid w:val="00851F6A"/>
    <w:rPr>
      <w:rFonts w:ascii="Arial Narrow" w:hAnsi="Arial Narrow"/>
      <w:b/>
      <w:bCs/>
      <w:kern w:val="32"/>
      <w:sz w:val="22"/>
      <w:szCs w:val="32"/>
      <w:lang w:val="es-ES" w:eastAsia="es-ES"/>
    </w:rPr>
  </w:style>
  <w:style w:type="character" w:customStyle="1" w:styleId="Ninguno">
    <w:name w:val="Ninguno"/>
    <w:rsid w:val="00851F6A"/>
  </w:style>
  <w:style w:type="character" w:customStyle="1" w:styleId="a0">
    <w:name w:val="a"/>
    <w:rsid w:val="00851F6A"/>
  </w:style>
  <w:style w:type="paragraph" w:styleId="Listaconvietas2">
    <w:name w:val="List Bullet 2"/>
    <w:basedOn w:val="Normal"/>
    <w:autoRedefine/>
    <w:semiHidden/>
    <w:rsid w:val="001437ED"/>
    <w:pPr>
      <w:widowControl w:val="0"/>
      <w:tabs>
        <w:tab w:val="left" w:pos="284"/>
        <w:tab w:val="left" w:pos="426"/>
        <w:tab w:val="left" w:pos="567"/>
        <w:tab w:val="left" w:pos="709"/>
        <w:tab w:val="left" w:pos="1713"/>
      </w:tabs>
      <w:ind w:left="426"/>
    </w:pPr>
    <w:rPr>
      <w:rFonts w:ascii="Century Gothic" w:hAnsi="Century Gothic"/>
      <w:szCs w:val="20"/>
      <w:lang w:val="es-ES_tradnl"/>
    </w:rPr>
  </w:style>
  <w:style w:type="table" w:customStyle="1" w:styleId="TableNormal">
    <w:name w:val="Table Normal"/>
    <w:uiPriority w:val="2"/>
    <w:semiHidden/>
    <w:unhideWhenUsed/>
    <w:qFormat/>
    <w:rsid w:val="000A5ABC"/>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A5ABC"/>
    <w:pPr>
      <w:widowControl w:val="0"/>
      <w:jc w:val="left"/>
    </w:pPr>
    <w:rPr>
      <w:rFonts w:asciiTheme="minorHAnsi" w:eastAsiaTheme="minorHAnsi" w:hAnsiTheme="minorHAnsi" w:cstheme="minorBidi"/>
      <w:sz w:val="22"/>
      <w:szCs w:val="22"/>
      <w:lang w:val="en-US" w:eastAsia="en-US"/>
    </w:rPr>
  </w:style>
  <w:style w:type="paragraph" w:customStyle="1" w:styleId="arqParrafo">
    <w:name w:val="arq. Parrafo"/>
    <w:basedOn w:val="Normal"/>
    <w:link w:val="arqParrafoCar"/>
    <w:autoRedefine/>
    <w:qFormat/>
    <w:rsid w:val="00C77BDB"/>
    <w:pPr>
      <w:spacing w:after="120"/>
    </w:pPr>
    <w:rPr>
      <w:rFonts w:ascii="Arial" w:hAnsi="Arial" w:cs="Arial"/>
      <w:color w:val="0070C0"/>
      <w:sz w:val="20"/>
      <w:szCs w:val="20"/>
    </w:rPr>
  </w:style>
  <w:style w:type="character" w:customStyle="1" w:styleId="arqParrafoCar">
    <w:name w:val="arq. Parrafo Car"/>
    <w:link w:val="arqParrafo"/>
    <w:rsid w:val="00C77BDB"/>
    <w:rPr>
      <w:rFonts w:ascii="Arial" w:hAnsi="Arial" w:cs="Arial"/>
      <w:color w:val="0070C0"/>
      <w:lang w:val="es-C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lock Text"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iPriority="99"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DD1"/>
    <w:pPr>
      <w:jc w:val="both"/>
    </w:pPr>
    <w:rPr>
      <w:sz w:val="24"/>
      <w:szCs w:val="24"/>
      <w:lang w:val="es-CL" w:eastAsia="es-ES"/>
    </w:rPr>
  </w:style>
  <w:style w:type="paragraph" w:styleId="Ttulo1">
    <w:name w:val="heading 1"/>
    <w:basedOn w:val="Normal"/>
    <w:next w:val="Normal"/>
    <w:link w:val="Ttulo1Car"/>
    <w:uiPriority w:val="1"/>
    <w:qFormat/>
    <w:rsid w:val="00672B50"/>
    <w:pPr>
      <w:keepNext/>
      <w:tabs>
        <w:tab w:val="center" w:pos="284"/>
      </w:tabs>
      <w:ind w:right="-23"/>
      <w:outlineLvl w:val="0"/>
    </w:pPr>
    <w:rPr>
      <w:b/>
      <w:szCs w:val="20"/>
      <w:u w:val="single"/>
    </w:rPr>
  </w:style>
  <w:style w:type="paragraph" w:styleId="Ttulo2">
    <w:name w:val="heading 2"/>
    <w:aliases w:val="Título 2 Car Car,h2"/>
    <w:basedOn w:val="Normal"/>
    <w:next w:val="Normal"/>
    <w:link w:val="Ttulo2Car"/>
    <w:uiPriority w:val="1"/>
    <w:qFormat/>
    <w:rsid w:val="00672B50"/>
    <w:pPr>
      <w:keepNext/>
      <w:tabs>
        <w:tab w:val="left" w:pos="-720"/>
        <w:tab w:val="left" w:pos="284"/>
      </w:tabs>
      <w:spacing w:before="480" w:after="360"/>
      <w:ind w:left="113"/>
      <w:outlineLvl w:val="1"/>
    </w:pPr>
    <w:rPr>
      <w:b/>
      <w:szCs w:val="20"/>
    </w:rPr>
  </w:style>
  <w:style w:type="paragraph" w:styleId="Ttulo3">
    <w:name w:val="heading 3"/>
    <w:basedOn w:val="Normal"/>
    <w:next w:val="Normal"/>
    <w:link w:val="Ttulo3Car"/>
    <w:uiPriority w:val="1"/>
    <w:qFormat/>
    <w:rsid w:val="00672B50"/>
    <w:pPr>
      <w:keepNext/>
      <w:tabs>
        <w:tab w:val="left" w:pos="-720"/>
      </w:tabs>
      <w:spacing w:before="480" w:after="360"/>
      <w:ind w:left="261" w:right="-23"/>
      <w:outlineLvl w:val="2"/>
    </w:pPr>
    <w:rPr>
      <w:b/>
      <w:szCs w:val="20"/>
    </w:rPr>
  </w:style>
  <w:style w:type="paragraph" w:styleId="Ttulo4">
    <w:name w:val="heading 4"/>
    <w:basedOn w:val="Normal"/>
    <w:next w:val="Normal"/>
    <w:link w:val="Ttulo4Car"/>
    <w:uiPriority w:val="9"/>
    <w:qFormat/>
    <w:rsid w:val="00672B50"/>
    <w:pPr>
      <w:keepNext/>
      <w:tabs>
        <w:tab w:val="left" w:pos="-720"/>
      </w:tabs>
      <w:ind w:left="312" w:right="-23"/>
      <w:outlineLvl w:val="3"/>
    </w:pPr>
    <w:rPr>
      <w:szCs w:val="20"/>
      <w:u w:val="single"/>
    </w:rPr>
  </w:style>
  <w:style w:type="paragraph" w:styleId="Ttulo5">
    <w:name w:val="heading 5"/>
    <w:basedOn w:val="Normal"/>
    <w:next w:val="Normal"/>
    <w:link w:val="Ttulo5Car"/>
    <w:uiPriority w:val="9"/>
    <w:qFormat/>
    <w:rsid w:val="00672B50"/>
    <w:pPr>
      <w:keepNext/>
      <w:tabs>
        <w:tab w:val="left" w:pos="-720"/>
      </w:tabs>
      <w:ind w:left="397" w:right="-23"/>
      <w:outlineLvl w:val="4"/>
    </w:pPr>
    <w:rPr>
      <w:szCs w:val="20"/>
      <w:u w:val="single"/>
    </w:rPr>
  </w:style>
  <w:style w:type="paragraph" w:styleId="Ttulo6">
    <w:name w:val="heading 6"/>
    <w:basedOn w:val="Normal"/>
    <w:next w:val="Normal"/>
    <w:link w:val="Ttulo6Car"/>
    <w:uiPriority w:val="9"/>
    <w:qFormat/>
    <w:rsid w:val="00672B50"/>
    <w:pPr>
      <w:keepNext/>
      <w:tabs>
        <w:tab w:val="center" w:pos="4680"/>
      </w:tabs>
      <w:ind w:firstLine="1843"/>
      <w:outlineLvl w:val="5"/>
    </w:pPr>
    <w:rPr>
      <w:szCs w:val="20"/>
      <w:u w:val="single"/>
    </w:rPr>
  </w:style>
  <w:style w:type="paragraph" w:styleId="Ttulo7">
    <w:name w:val="heading 7"/>
    <w:basedOn w:val="Normal"/>
    <w:next w:val="Normal"/>
    <w:link w:val="Ttulo7Car"/>
    <w:uiPriority w:val="9"/>
    <w:qFormat/>
    <w:rsid w:val="00672B50"/>
    <w:pPr>
      <w:keepNext/>
      <w:outlineLvl w:val="6"/>
    </w:pPr>
    <w:rPr>
      <w:u w:val="single"/>
    </w:rPr>
  </w:style>
  <w:style w:type="paragraph" w:styleId="Ttulo8">
    <w:name w:val="heading 8"/>
    <w:basedOn w:val="Normal"/>
    <w:next w:val="Normal"/>
    <w:link w:val="Ttulo8Car"/>
    <w:uiPriority w:val="9"/>
    <w:qFormat/>
    <w:rsid w:val="00672B50"/>
    <w:pPr>
      <w:keepNext/>
      <w:tabs>
        <w:tab w:val="left" w:pos="-720"/>
      </w:tabs>
      <w:ind w:left="851"/>
      <w:jc w:val="center"/>
      <w:outlineLvl w:val="7"/>
    </w:pPr>
    <w:rPr>
      <w:b/>
      <w:szCs w:val="20"/>
    </w:rPr>
  </w:style>
  <w:style w:type="paragraph" w:styleId="Ttulo9">
    <w:name w:val="heading 9"/>
    <w:basedOn w:val="Normal"/>
    <w:next w:val="Normal"/>
    <w:link w:val="Ttulo9Car"/>
    <w:uiPriority w:val="9"/>
    <w:qFormat/>
    <w:rsid w:val="00672B50"/>
    <w:pPr>
      <w:keepNext/>
      <w:tabs>
        <w:tab w:val="center" w:pos="4680"/>
      </w:tabs>
      <w:jc w:val="center"/>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F419DD"/>
    <w:rPr>
      <w:b/>
      <w:sz w:val="24"/>
      <w:u w:val="single"/>
      <w:lang w:val="es-CL" w:eastAsia="es-ES"/>
    </w:rPr>
  </w:style>
  <w:style w:type="character" w:customStyle="1" w:styleId="Ttulo2Car">
    <w:name w:val="Título 2 Car"/>
    <w:aliases w:val="Título 2 Car Car Car,h2 Car"/>
    <w:link w:val="Ttulo2"/>
    <w:rsid w:val="00F419DD"/>
    <w:rPr>
      <w:b/>
      <w:sz w:val="24"/>
      <w:lang w:val="es-CL" w:eastAsia="es-ES"/>
    </w:rPr>
  </w:style>
  <w:style w:type="character" w:customStyle="1" w:styleId="Ttulo3Car">
    <w:name w:val="Título 3 Car"/>
    <w:link w:val="Ttulo3"/>
    <w:uiPriority w:val="9"/>
    <w:rsid w:val="00F419DD"/>
    <w:rPr>
      <w:b/>
      <w:sz w:val="24"/>
      <w:lang w:val="es-CL" w:eastAsia="es-ES"/>
    </w:rPr>
  </w:style>
  <w:style w:type="character" w:customStyle="1" w:styleId="Ttulo4Car">
    <w:name w:val="Título 4 Car"/>
    <w:link w:val="Ttulo4"/>
    <w:rsid w:val="00F419DD"/>
    <w:rPr>
      <w:sz w:val="24"/>
      <w:u w:val="single"/>
      <w:lang w:val="es-CL" w:eastAsia="es-ES"/>
    </w:rPr>
  </w:style>
  <w:style w:type="character" w:customStyle="1" w:styleId="Ttulo5Car">
    <w:name w:val="Título 5 Car"/>
    <w:link w:val="Ttulo5"/>
    <w:uiPriority w:val="9"/>
    <w:rsid w:val="00F419DD"/>
    <w:rPr>
      <w:sz w:val="24"/>
      <w:u w:val="single"/>
      <w:lang w:val="es-CL" w:eastAsia="es-ES"/>
    </w:rPr>
  </w:style>
  <w:style w:type="character" w:customStyle="1" w:styleId="Ttulo6Car">
    <w:name w:val="Título 6 Car"/>
    <w:link w:val="Ttulo6"/>
    <w:rsid w:val="00F419DD"/>
    <w:rPr>
      <w:sz w:val="24"/>
      <w:u w:val="single"/>
      <w:lang w:val="es-CL" w:eastAsia="es-ES"/>
    </w:rPr>
  </w:style>
  <w:style w:type="character" w:customStyle="1" w:styleId="Ttulo7Car">
    <w:name w:val="Título 7 Car"/>
    <w:link w:val="Ttulo7"/>
    <w:rsid w:val="00F419DD"/>
    <w:rPr>
      <w:sz w:val="24"/>
      <w:szCs w:val="24"/>
      <w:u w:val="single"/>
      <w:lang w:val="es-ES" w:eastAsia="es-ES"/>
    </w:rPr>
  </w:style>
  <w:style w:type="character" w:customStyle="1" w:styleId="Ttulo8Car">
    <w:name w:val="Título 8 Car"/>
    <w:link w:val="Ttulo8"/>
    <w:rsid w:val="00F419DD"/>
    <w:rPr>
      <w:b/>
      <w:sz w:val="24"/>
      <w:lang w:val="es-CL" w:eastAsia="es-ES"/>
    </w:rPr>
  </w:style>
  <w:style w:type="character" w:customStyle="1" w:styleId="Ttulo9Car">
    <w:name w:val="Título 9 Car"/>
    <w:link w:val="Ttulo9"/>
    <w:rsid w:val="00F419DD"/>
    <w:rPr>
      <w:b/>
      <w:sz w:val="24"/>
      <w:u w:val="single"/>
      <w:lang w:val="es-CL" w:eastAsia="es-ES"/>
    </w:rPr>
  </w:style>
  <w:style w:type="paragraph" w:customStyle="1" w:styleId="epgrafe">
    <w:name w:val="epígrafe"/>
    <w:basedOn w:val="Normal"/>
    <w:rsid w:val="00672B50"/>
    <w:rPr>
      <w:szCs w:val="20"/>
    </w:rPr>
  </w:style>
  <w:style w:type="paragraph" w:customStyle="1" w:styleId="ndice1">
    <w:name w:val="índice 1"/>
    <w:basedOn w:val="Normal"/>
    <w:rsid w:val="00672B50"/>
    <w:pPr>
      <w:tabs>
        <w:tab w:val="left" w:pos="1440"/>
        <w:tab w:val="right" w:leader="dot" w:pos="9360"/>
      </w:tabs>
      <w:ind w:left="1440" w:right="720" w:hanging="1440"/>
    </w:pPr>
    <w:rPr>
      <w:szCs w:val="20"/>
      <w:lang w:val="en-US"/>
    </w:rPr>
  </w:style>
  <w:style w:type="character" w:styleId="Hipervnculo">
    <w:name w:val="Hyperlink"/>
    <w:basedOn w:val="Fuentedeprrafopredeter"/>
    <w:uiPriority w:val="99"/>
    <w:rsid w:val="00672B50"/>
    <w:rPr>
      <w:color w:val="0000FF"/>
      <w:u w:val="single"/>
    </w:rPr>
  </w:style>
  <w:style w:type="paragraph" w:styleId="TDC1">
    <w:name w:val="toc 1"/>
    <w:basedOn w:val="Normal"/>
    <w:next w:val="Normal"/>
    <w:autoRedefine/>
    <w:uiPriority w:val="1"/>
    <w:qFormat/>
    <w:rsid w:val="00A70C29"/>
    <w:pPr>
      <w:tabs>
        <w:tab w:val="left" w:pos="480"/>
        <w:tab w:val="right" w:leader="dot" w:pos="9352"/>
      </w:tabs>
      <w:spacing w:before="360"/>
    </w:pPr>
    <w:rPr>
      <w:rFonts w:ascii="Arial" w:hAnsi="Arial" w:cs="Arial"/>
      <w:b/>
      <w:bCs/>
      <w:caps/>
      <w:noProof/>
      <w:sz w:val="28"/>
      <w:szCs w:val="28"/>
    </w:rPr>
  </w:style>
  <w:style w:type="paragraph" w:styleId="TDC2">
    <w:name w:val="toc 2"/>
    <w:basedOn w:val="Normal"/>
    <w:next w:val="Normal"/>
    <w:autoRedefine/>
    <w:uiPriority w:val="1"/>
    <w:qFormat/>
    <w:rsid w:val="007E627B"/>
    <w:pPr>
      <w:tabs>
        <w:tab w:val="right" w:leader="dot" w:pos="9352"/>
      </w:tabs>
      <w:spacing w:before="240"/>
    </w:pPr>
    <w:rPr>
      <w:rFonts w:ascii="Century Gothic" w:hAnsi="Century Gothic" w:cs="Arial"/>
      <w:bCs/>
      <w:noProof/>
    </w:rPr>
  </w:style>
  <w:style w:type="paragraph" w:styleId="TDC3">
    <w:name w:val="toc 3"/>
    <w:basedOn w:val="Normal"/>
    <w:next w:val="Normal"/>
    <w:autoRedefine/>
    <w:uiPriority w:val="39"/>
    <w:rsid w:val="007E627B"/>
    <w:pPr>
      <w:tabs>
        <w:tab w:val="right" w:leader="dot" w:pos="9350"/>
      </w:tabs>
    </w:pPr>
    <w:rPr>
      <w:rFonts w:ascii="Century Gothic" w:hAnsi="Century Gothic" w:cs="Arial"/>
      <w:noProof/>
    </w:rPr>
  </w:style>
  <w:style w:type="paragraph" w:styleId="TDC4">
    <w:name w:val="toc 4"/>
    <w:basedOn w:val="Normal"/>
    <w:next w:val="Normal"/>
    <w:autoRedefine/>
    <w:uiPriority w:val="39"/>
    <w:rsid w:val="00672B50"/>
    <w:pPr>
      <w:tabs>
        <w:tab w:val="right" w:leader="dot" w:pos="9350"/>
      </w:tabs>
      <w:ind w:left="480"/>
      <w:jc w:val="left"/>
    </w:pPr>
    <w:rPr>
      <w:noProof/>
    </w:rPr>
  </w:style>
  <w:style w:type="paragraph" w:styleId="TDC5">
    <w:name w:val="toc 5"/>
    <w:basedOn w:val="Normal"/>
    <w:next w:val="Normal"/>
    <w:autoRedefine/>
    <w:uiPriority w:val="39"/>
    <w:rsid w:val="00672B50"/>
    <w:pPr>
      <w:tabs>
        <w:tab w:val="right" w:leader="dot" w:pos="9350"/>
      </w:tabs>
      <w:ind w:left="540"/>
    </w:pPr>
    <w:rPr>
      <w:noProof/>
    </w:rPr>
  </w:style>
  <w:style w:type="paragraph" w:styleId="Sangradetextonormal">
    <w:name w:val="Body Text Indent"/>
    <w:basedOn w:val="Normal"/>
    <w:link w:val="SangradetextonormalCar"/>
    <w:rsid w:val="00672B50"/>
    <w:pPr>
      <w:ind w:left="1418"/>
    </w:pPr>
    <w:rPr>
      <w:szCs w:val="20"/>
    </w:rPr>
  </w:style>
  <w:style w:type="character" w:customStyle="1" w:styleId="SangradetextonormalCar">
    <w:name w:val="Sangría de texto normal Car"/>
    <w:link w:val="Sangradetextonormal"/>
    <w:rsid w:val="00F419DD"/>
    <w:rPr>
      <w:sz w:val="24"/>
      <w:lang w:val="es-CL" w:eastAsia="es-ES"/>
    </w:rPr>
  </w:style>
  <w:style w:type="paragraph" w:styleId="Sangra3detindependiente">
    <w:name w:val="Body Text Indent 3"/>
    <w:basedOn w:val="Normal"/>
    <w:link w:val="Sangra3detindependienteCar"/>
    <w:rsid w:val="00672B50"/>
    <w:pPr>
      <w:tabs>
        <w:tab w:val="left" w:pos="0"/>
        <w:tab w:val="left" w:pos="720"/>
        <w:tab w:val="left" w:pos="1065"/>
        <w:tab w:val="left" w:pos="1440"/>
        <w:tab w:val="left" w:pos="1776"/>
        <w:tab w:val="left" w:pos="2131"/>
        <w:tab w:val="left" w:pos="2486"/>
        <w:tab w:val="left" w:pos="2841"/>
        <w:tab w:val="left" w:pos="3600"/>
        <w:tab w:val="left" w:pos="4320"/>
        <w:tab w:val="left" w:pos="5040"/>
        <w:tab w:val="left" w:pos="5760"/>
        <w:tab w:val="left" w:pos="6480"/>
        <w:tab w:val="left" w:pos="7200"/>
        <w:tab w:val="left" w:pos="7920"/>
        <w:tab w:val="left" w:pos="8640"/>
        <w:tab w:val="left" w:pos="9360"/>
        <w:tab w:val="left" w:pos="10080"/>
      </w:tabs>
      <w:ind w:left="142"/>
    </w:pPr>
    <w:rPr>
      <w:szCs w:val="20"/>
    </w:rPr>
  </w:style>
  <w:style w:type="character" w:customStyle="1" w:styleId="Sangra3detindependienteCar">
    <w:name w:val="Sangría 3 de t. independiente Car"/>
    <w:link w:val="Sangra3detindependiente"/>
    <w:rsid w:val="00F419DD"/>
    <w:rPr>
      <w:sz w:val="24"/>
      <w:lang w:val="es-CL" w:eastAsia="es-ES"/>
    </w:rPr>
  </w:style>
  <w:style w:type="paragraph" w:styleId="Textoindependiente2">
    <w:name w:val="Body Text 2"/>
    <w:basedOn w:val="Normal"/>
    <w:link w:val="Textoindependiente2Car"/>
    <w:rsid w:val="00672B50"/>
    <w:pPr>
      <w:tabs>
        <w:tab w:val="left" w:pos="-720"/>
      </w:tabs>
      <w:ind w:right="-23"/>
    </w:pPr>
    <w:rPr>
      <w:szCs w:val="20"/>
    </w:rPr>
  </w:style>
  <w:style w:type="character" w:customStyle="1" w:styleId="Textoindependiente2Car">
    <w:name w:val="Texto independiente 2 Car"/>
    <w:link w:val="Textoindependiente2"/>
    <w:rsid w:val="00F419DD"/>
    <w:rPr>
      <w:sz w:val="24"/>
      <w:lang w:eastAsia="es-ES"/>
    </w:rPr>
  </w:style>
  <w:style w:type="paragraph" w:styleId="Textoindependiente">
    <w:name w:val="Body Text"/>
    <w:basedOn w:val="Normal"/>
    <w:link w:val="TextoindependienteCar"/>
    <w:uiPriority w:val="1"/>
    <w:qFormat/>
    <w:rsid w:val="00672B50"/>
    <w:pPr>
      <w:tabs>
        <w:tab w:val="left" w:pos="720"/>
        <w:tab w:val="left" w:pos="1065"/>
        <w:tab w:val="left" w:pos="1440"/>
        <w:tab w:val="left" w:pos="1776"/>
        <w:tab w:val="left" w:pos="2131"/>
        <w:tab w:val="left" w:pos="2486"/>
        <w:tab w:val="left" w:pos="2841"/>
        <w:tab w:val="left" w:pos="3600"/>
        <w:tab w:val="left" w:pos="4320"/>
        <w:tab w:val="left" w:pos="5040"/>
        <w:tab w:val="left" w:pos="5760"/>
        <w:tab w:val="left" w:pos="6480"/>
        <w:tab w:val="left" w:pos="7200"/>
        <w:tab w:val="left" w:pos="7920"/>
        <w:tab w:val="left" w:pos="8640"/>
        <w:tab w:val="left" w:pos="9360"/>
        <w:tab w:val="left" w:pos="10080"/>
      </w:tabs>
    </w:pPr>
    <w:rPr>
      <w:szCs w:val="20"/>
    </w:rPr>
  </w:style>
  <w:style w:type="character" w:customStyle="1" w:styleId="TextoindependienteCar">
    <w:name w:val="Texto independiente Car"/>
    <w:link w:val="Textoindependiente"/>
    <w:rsid w:val="00F419DD"/>
    <w:rPr>
      <w:sz w:val="24"/>
      <w:lang w:val="es-CL" w:eastAsia="es-ES"/>
    </w:rPr>
  </w:style>
  <w:style w:type="paragraph" w:styleId="Textodebloque">
    <w:name w:val="Block Text"/>
    <w:basedOn w:val="Normal"/>
    <w:uiPriority w:val="99"/>
    <w:rsid w:val="00672B50"/>
    <w:pPr>
      <w:tabs>
        <w:tab w:val="left" w:pos="-720"/>
      </w:tabs>
      <w:ind w:left="260" w:right="-23"/>
    </w:pPr>
    <w:rPr>
      <w:szCs w:val="20"/>
      <w:lang w:val="en-US"/>
    </w:rPr>
  </w:style>
  <w:style w:type="paragraph" w:styleId="Textoindependiente3">
    <w:name w:val="Body Text 3"/>
    <w:basedOn w:val="Normal"/>
    <w:link w:val="Textoindependiente3Car"/>
    <w:rsid w:val="00672B50"/>
    <w:pPr>
      <w:tabs>
        <w:tab w:val="left" w:pos="-720"/>
      </w:tabs>
      <w:ind w:right="-23"/>
      <w:jc w:val="center"/>
    </w:pPr>
    <w:rPr>
      <w:sz w:val="22"/>
      <w:szCs w:val="20"/>
    </w:rPr>
  </w:style>
  <w:style w:type="character" w:customStyle="1" w:styleId="Textoindependiente3Car">
    <w:name w:val="Texto independiente 3 Car"/>
    <w:link w:val="Textoindependiente3"/>
    <w:rsid w:val="00F419DD"/>
    <w:rPr>
      <w:sz w:val="22"/>
      <w:lang w:val="es-CL" w:eastAsia="es-ES"/>
    </w:rPr>
  </w:style>
  <w:style w:type="character" w:styleId="Nmerodepgina">
    <w:name w:val="page number"/>
    <w:basedOn w:val="Fuentedeprrafopredeter"/>
    <w:rsid w:val="00672B50"/>
  </w:style>
  <w:style w:type="paragraph" w:styleId="Piedepgina">
    <w:name w:val="footer"/>
    <w:basedOn w:val="Normal"/>
    <w:link w:val="PiedepginaCar"/>
    <w:rsid w:val="00672B50"/>
    <w:pPr>
      <w:tabs>
        <w:tab w:val="center" w:pos="4252"/>
        <w:tab w:val="right" w:pos="8504"/>
      </w:tabs>
    </w:pPr>
    <w:rPr>
      <w:szCs w:val="20"/>
    </w:rPr>
  </w:style>
  <w:style w:type="character" w:customStyle="1" w:styleId="PiedepginaCar">
    <w:name w:val="Pie de página Car"/>
    <w:link w:val="Piedepgina"/>
    <w:rsid w:val="00F419DD"/>
    <w:rPr>
      <w:sz w:val="24"/>
      <w:lang w:val="es-CL" w:eastAsia="es-ES"/>
    </w:rPr>
  </w:style>
  <w:style w:type="paragraph" w:styleId="Encabezado">
    <w:name w:val="header"/>
    <w:basedOn w:val="Normal"/>
    <w:link w:val="EncabezadoCar"/>
    <w:rsid w:val="00672B50"/>
    <w:pPr>
      <w:tabs>
        <w:tab w:val="center" w:pos="4252"/>
        <w:tab w:val="right" w:pos="8504"/>
      </w:tabs>
    </w:pPr>
  </w:style>
  <w:style w:type="character" w:customStyle="1" w:styleId="EncabezadoCar">
    <w:name w:val="Encabezado Car"/>
    <w:link w:val="Encabezado"/>
    <w:rsid w:val="00F419DD"/>
    <w:rPr>
      <w:sz w:val="24"/>
      <w:szCs w:val="24"/>
      <w:lang w:val="es-ES" w:eastAsia="es-ES"/>
    </w:rPr>
  </w:style>
  <w:style w:type="paragraph" w:customStyle="1" w:styleId="Default">
    <w:name w:val="Default"/>
    <w:rsid w:val="00672B50"/>
    <w:pPr>
      <w:autoSpaceDE w:val="0"/>
      <w:autoSpaceDN w:val="0"/>
      <w:adjustRightInd w:val="0"/>
    </w:pPr>
    <w:rPr>
      <w:rFonts w:ascii="Arial" w:hAnsi="Arial" w:cs="Arial"/>
      <w:lang w:val="es-MX" w:eastAsia="es-MX"/>
    </w:rPr>
  </w:style>
  <w:style w:type="paragraph" w:customStyle="1" w:styleId="ndice">
    <w:name w:val="Índice"/>
    <w:basedOn w:val="Normal"/>
    <w:rsid w:val="00672B50"/>
    <w:pPr>
      <w:suppressLineNumbers/>
      <w:suppressAutoHyphens/>
      <w:jc w:val="left"/>
    </w:pPr>
    <w:rPr>
      <w:sz w:val="20"/>
      <w:szCs w:val="20"/>
    </w:rPr>
  </w:style>
  <w:style w:type="character" w:styleId="Textoennegrita">
    <w:name w:val="Strong"/>
    <w:basedOn w:val="Fuentedeprrafopredeter"/>
    <w:uiPriority w:val="22"/>
    <w:qFormat/>
    <w:rsid w:val="00672B50"/>
    <w:rPr>
      <w:b/>
      <w:bCs/>
    </w:rPr>
  </w:style>
  <w:style w:type="paragraph" w:styleId="Sangra2detindependiente">
    <w:name w:val="Body Text Indent 2"/>
    <w:basedOn w:val="Normal"/>
    <w:link w:val="Sangra2detindependienteCar"/>
    <w:rsid w:val="00672B50"/>
    <w:pPr>
      <w:ind w:left="360"/>
    </w:pPr>
  </w:style>
  <w:style w:type="character" w:customStyle="1" w:styleId="Sangra2detindependienteCar">
    <w:name w:val="Sangría 2 de t. independiente Car"/>
    <w:link w:val="Sangra2detindependiente"/>
    <w:rsid w:val="00F419DD"/>
    <w:rPr>
      <w:sz w:val="24"/>
      <w:szCs w:val="24"/>
      <w:lang w:val="es-ES" w:eastAsia="es-ES"/>
    </w:rPr>
  </w:style>
  <w:style w:type="character" w:styleId="Hipervnculovisitado">
    <w:name w:val="FollowedHyperlink"/>
    <w:basedOn w:val="Fuentedeprrafopredeter"/>
    <w:rsid w:val="00672B50"/>
    <w:rPr>
      <w:color w:val="800080"/>
      <w:u w:val="single"/>
    </w:rPr>
  </w:style>
  <w:style w:type="character" w:customStyle="1" w:styleId="Textoennegrita1">
    <w:name w:val="Texto en negrita1"/>
    <w:rsid w:val="005015BB"/>
    <w:rPr>
      <w:b/>
      <w:color w:val="auto"/>
      <w:spacing w:val="0"/>
      <w:sz w:val="24"/>
    </w:rPr>
  </w:style>
  <w:style w:type="character" w:customStyle="1" w:styleId="AnchorA">
    <w:name w:val="Anchor (A)"/>
    <w:rsid w:val="006732B5"/>
    <w:rPr>
      <w:color w:val="0000FF"/>
      <w:spacing w:val="0"/>
      <w:sz w:val="24"/>
      <w:u w:val="single"/>
    </w:rPr>
  </w:style>
  <w:style w:type="paragraph" w:styleId="Textocomentario">
    <w:name w:val="annotation text"/>
    <w:basedOn w:val="Normal"/>
    <w:link w:val="TextocomentarioCar"/>
    <w:rsid w:val="008D6BA4"/>
    <w:rPr>
      <w:sz w:val="20"/>
      <w:szCs w:val="20"/>
    </w:rPr>
  </w:style>
  <w:style w:type="character" w:customStyle="1" w:styleId="TextocomentarioCar">
    <w:name w:val="Texto comentario Car"/>
    <w:basedOn w:val="Fuentedeprrafopredeter"/>
    <w:link w:val="Textocomentario"/>
    <w:rsid w:val="008D6BA4"/>
  </w:style>
  <w:style w:type="character" w:customStyle="1" w:styleId="apple-style-span">
    <w:name w:val="apple-style-span"/>
    <w:basedOn w:val="Fuentedeprrafopredeter"/>
    <w:rsid w:val="00425FF8"/>
  </w:style>
  <w:style w:type="character" w:styleId="Refdecomentario">
    <w:name w:val="annotation reference"/>
    <w:basedOn w:val="Fuentedeprrafopredeter"/>
    <w:rsid w:val="00C172D1"/>
    <w:rPr>
      <w:sz w:val="16"/>
      <w:szCs w:val="16"/>
    </w:rPr>
  </w:style>
  <w:style w:type="character" w:customStyle="1" w:styleId="CarCar2">
    <w:name w:val="Car Car2"/>
    <w:basedOn w:val="Fuentedeprrafopredeter"/>
    <w:rsid w:val="00C172D1"/>
    <w:rPr>
      <w:lang w:val="es-ES" w:eastAsia="es-ES"/>
    </w:rPr>
  </w:style>
  <w:style w:type="paragraph" w:styleId="Textodeglobo">
    <w:name w:val="Balloon Text"/>
    <w:basedOn w:val="Normal"/>
    <w:link w:val="TextodegloboCar"/>
    <w:uiPriority w:val="99"/>
    <w:rsid w:val="00C172D1"/>
    <w:rPr>
      <w:rFonts w:ascii="Tahoma" w:hAnsi="Tahoma"/>
      <w:sz w:val="16"/>
      <w:szCs w:val="16"/>
    </w:rPr>
  </w:style>
  <w:style w:type="character" w:customStyle="1" w:styleId="TextodegloboCar">
    <w:name w:val="Texto de globo Car"/>
    <w:link w:val="Textodeglobo"/>
    <w:uiPriority w:val="99"/>
    <w:rsid w:val="00F419DD"/>
    <w:rPr>
      <w:rFonts w:ascii="Tahoma" w:hAnsi="Tahoma" w:cs="Tahoma"/>
      <w:sz w:val="16"/>
      <w:szCs w:val="16"/>
      <w:lang w:val="es-ES" w:eastAsia="es-ES"/>
    </w:rPr>
  </w:style>
  <w:style w:type="paragraph" w:styleId="Prrafodelista">
    <w:name w:val="List Paragraph"/>
    <w:aliases w:val="Subtítulo 2,Título Tablas y Figuras"/>
    <w:basedOn w:val="Normal"/>
    <w:link w:val="PrrafodelistaCar"/>
    <w:uiPriority w:val="1"/>
    <w:qFormat/>
    <w:rsid w:val="00DD77E6"/>
    <w:pPr>
      <w:ind w:left="720"/>
      <w:contextualSpacing/>
      <w:jc w:val="left"/>
    </w:pPr>
    <w:rPr>
      <w:rFonts w:ascii="Cambria" w:eastAsia="Cambria" w:hAnsi="Cambria"/>
      <w:lang w:val="es-ES_tradnl" w:eastAsia="en-US"/>
    </w:rPr>
  </w:style>
  <w:style w:type="character" w:customStyle="1" w:styleId="AsuntodelcomentarioCar">
    <w:name w:val="Asunto del comentario Car"/>
    <w:basedOn w:val="TextocomentarioCar"/>
    <w:link w:val="Asuntodelcomentario"/>
    <w:rsid w:val="00DA3352"/>
    <w:rPr>
      <w:b/>
      <w:bCs/>
    </w:rPr>
  </w:style>
  <w:style w:type="paragraph" w:styleId="Asuntodelcomentario">
    <w:name w:val="annotation subject"/>
    <w:basedOn w:val="Textocomentario"/>
    <w:next w:val="Textocomentario"/>
    <w:link w:val="AsuntodelcomentarioCar"/>
    <w:rsid w:val="00DA3352"/>
    <w:pPr>
      <w:jc w:val="left"/>
    </w:pPr>
    <w:rPr>
      <w:b/>
      <w:bCs/>
    </w:rPr>
  </w:style>
  <w:style w:type="character" w:customStyle="1" w:styleId="MapadeldocumentoCar">
    <w:name w:val="Mapa del documento Car"/>
    <w:basedOn w:val="Fuentedeprrafopredeter"/>
    <w:link w:val="Mapadeldocumento"/>
    <w:rsid w:val="00DA3352"/>
    <w:rPr>
      <w:rFonts w:ascii="Tahoma" w:hAnsi="Tahoma" w:cs="Tahoma"/>
      <w:sz w:val="16"/>
      <w:szCs w:val="16"/>
    </w:rPr>
  </w:style>
  <w:style w:type="paragraph" w:styleId="Mapadeldocumento">
    <w:name w:val="Document Map"/>
    <w:basedOn w:val="Normal"/>
    <w:link w:val="MapadeldocumentoCar"/>
    <w:rsid w:val="00DA3352"/>
    <w:pPr>
      <w:jc w:val="left"/>
    </w:pPr>
    <w:rPr>
      <w:rFonts w:ascii="Tahoma" w:hAnsi="Tahoma" w:cs="Tahoma"/>
      <w:sz w:val="16"/>
      <w:szCs w:val="16"/>
    </w:rPr>
  </w:style>
  <w:style w:type="paragraph" w:styleId="Textosinformato">
    <w:name w:val="Plain Text"/>
    <w:basedOn w:val="Normal"/>
    <w:link w:val="TextosinformatoCar"/>
    <w:rsid w:val="00F419DD"/>
    <w:pPr>
      <w:jc w:val="left"/>
    </w:pPr>
    <w:rPr>
      <w:rFonts w:ascii="Courier New" w:hAnsi="Courier New"/>
      <w:sz w:val="20"/>
      <w:szCs w:val="20"/>
    </w:rPr>
  </w:style>
  <w:style w:type="character" w:customStyle="1" w:styleId="TextosinformatoCar">
    <w:name w:val="Texto sin formato Car"/>
    <w:basedOn w:val="Fuentedeprrafopredeter"/>
    <w:link w:val="Textosinformato"/>
    <w:rsid w:val="00F419DD"/>
    <w:rPr>
      <w:rFonts w:ascii="Courier New" w:hAnsi="Courier New"/>
      <w:lang w:val="es-ES" w:eastAsia="es-ES"/>
    </w:rPr>
  </w:style>
  <w:style w:type="paragraph" w:customStyle="1" w:styleId="Cuerpo">
    <w:name w:val="Cuerpo"/>
    <w:basedOn w:val="Normal"/>
    <w:rsid w:val="00F419DD"/>
    <w:pPr>
      <w:spacing w:after="240" w:line="280" w:lineRule="exact"/>
    </w:pPr>
    <w:rPr>
      <w:rFonts w:ascii="Palatino" w:hAnsi="Palatino"/>
      <w:sz w:val="20"/>
      <w:szCs w:val="20"/>
      <w:lang w:val="es-ES_tradnl"/>
    </w:rPr>
  </w:style>
  <w:style w:type="paragraph" w:customStyle="1" w:styleId="CM25">
    <w:name w:val="CM25"/>
    <w:basedOn w:val="Normal"/>
    <w:next w:val="Normal"/>
    <w:rsid w:val="00F419DD"/>
    <w:pPr>
      <w:widowControl w:val="0"/>
      <w:autoSpaceDE w:val="0"/>
      <w:autoSpaceDN w:val="0"/>
      <w:adjustRightInd w:val="0"/>
      <w:spacing w:after="293"/>
      <w:jc w:val="left"/>
    </w:pPr>
    <w:rPr>
      <w:rFonts w:ascii="Arial" w:hAnsi="Arial"/>
    </w:rPr>
  </w:style>
  <w:style w:type="paragraph" w:customStyle="1" w:styleId="1ListaVietas">
    <w:name w:val="1ListaViñetas"/>
    <w:rsid w:val="00F419DD"/>
    <w:pPr>
      <w:widowControl w:val="0"/>
      <w:tabs>
        <w:tab w:val="left" w:pos="720"/>
      </w:tabs>
      <w:ind w:left="720" w:hanging="720"/>
      <w:jc w:val="both"/>
    </w:pPr>
    <w:rPr>
      <w:lang w:val="es-ES_tradnl" w:eastAsia="es-ES" w:bidi="he-IL"/>
    </w:rPr>
  </w:style>
  <w:style w:type="paragraph" w:customStyle="1" w:styleId="P2">
    <w:name w:val="P2"/>
    <w:basedOn w:val="Normal"/>
    <w:rsid w:val="00F419DD"/>
    <w:pPr>
      <w:spacing w:line="240" w:lineRule="exact"/>
      <w:ind w:left="811"/>
    </w:pPr>
    <w:rPr>
      <w:rFonts w:ascii="Arial" w:hAnsi="Arial"/>
      <w:sz w:val="22"/>
      <w:szCs w:val="20"/>
    </w:rPr>
  </w:style>
  <w:style w:type="table" w:styleId="Tablaconcuadrcula">
    <w:name w:val="Table Grid"/>
    <w:basedOn w:val="Tablanormal"/>
    <w:uiPriority w:val="39"/>
    <w:rsid w:val="00F41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419DD"/>
    <w:pPr>
      <w:spacing w:before="100" w:beforeAutospacing="1" w:after="100" w:afterAutospacing="1"/>
      <w:jc w:val="left"/>
    </w:pPr>
    <w:rPr>
      <w:lang w:eastAsia="es-CL"/>
    </w:rPr>
  </w:style>
  <w:style w:type="paragraph" w:styleId="Epgrafe0">
    <w:name w:val="caption"/>
    <w:basedOn w:val="Normal"/>
    <w:next w:val="Normal"/>
    <w:qFormat/>
    <w:rsid w:val="00F419DD"/>
    <w:pPr>
      <w:spacing w:before="120" w:after="120"/>
    </w:pPr>
    <w:rPr>
      <w:rFonts w:ascii="Arial" w:hAnsi="Arial"/>
      <w:b/>
      <w:sz w:val="22"/>
      <w:szCs w:val="22"/>
    </w:rPr>
  </w:style>
  <w:style w:type="paragraph" w:customStyle="1" w:styleId="Prrafodelista1">
    <w:name w:val="Párrafo de lista1"/>
    <w:basedOn w:val="Normal"/>
    <w:rsid w:val="00F419DD"/>
    <w:pPr>
      <w:ind w:left="720"/>
      <w:contextualSpacing/>
    </w:pPr>
    <w:rPr>
      <w:rFonts w:ascii="Arial" w:hAnsi="Arial"/>
      <w:sz w:val="22"/>
      <w:szCs w:val="22"/>
    </w:rPr>
  </w:style>
  <w:style w:type="character" w:styleId="Refdenotaalpie">
    <w:name w:val="footnote reference"/>
    <w:basedOn w:val="Fuentedeprrafopredeter"/>
    <w:rsid w:val="009E6A79"/>
    <w:rPr>
      <w:vertAlign w:val="superscript"/>
    </w:rPr>
  </w:style>
  <w:style w:type="paragraph" w:customStyle="1" w:styleId="Estilo1">
    <w:name w:val="Estilo1"/>
    <w:rsid w:val="0099317D"/>
    <w:pPr>
      <w:ind w:firstLine="567"/>
      <w:jc w:val="both"/>
    </w:pPr>
    <w:rPr>
      <w:rFonts w:ascii="Century Gothic" w:hAnsi="Century Gothic"/>
      <w:lang w:val="es-ES" w:eastAsia="es-ES"/>
    </w:rPr>
  </w:style>
  <w:style w:type="character" w:customStyle="1" w:styleId="apple-converted-space">
    <w:name w:val="apple-converted-space"/>
    <w:basedOn w:val="Fuentedeprrafopredeter"/>
    <w:rsid w:val="003B004C"/>
  </w:style>
  <w:style w:type="paragraph" w:customStyle="1" w:styleId="BodyText">
    <w:name w:val="BodyText"/>
    <w:rsid w:val="003021FF"/>
    <w:rPr>
      <w:rFonts w:ascii="CG Times (W1)" w:hAnsi="CG Times (W1)"/>
      <w:color w:val="000000"/>
      <w:sz w:val="24"/>
      <w:lang w:eastAsia="es-ES"/>
    </w:rPr>
  </w:style>
  <w:style w:type="paragraph" w:customStyle="1" w:styleId="Reference">
    <w:name w:val="Reference"/>
    <w:basedOn w:val="Normal"/>
    <w:rsid w:val="003251D8"/>
    <w:pPr>
      <w:jc w:val="left"/>
    </w:pPr>
    <w:rPr>
      <w:rFonts w:ascii="Arial" w:hAnsi="Arial"/>
      <w:b/>
      <w:sz w:val="22"/>
      <w:szCs w:val="20"/>
      <w:lang w:val="es-ES_tradnl"/>
    </w:rPr>
  </w:style>
  <w:style w:type="paragraph" w:customStyle="1" w:styleId="TextoTabla">
    <w:name w:val="Texto Tabla"/>
    <w:basedOn w:val="Normal"/>
    <w:rsid w:val="007B2666"/>
    <w:pPr>
      <w:jc w:val="center"/>
    </w:pPr>
    <w:rPr>
      <w:rFonts w:ascii="Arial" w:hAnsi="Arial" w:cs="Arial"/>
      <w:sz w:val="20"/>
      <w:szCs w:val="20"/>
    </w:rPr>
  </w:style>
  <w:style w:type="character" w:styleId="nfasis">
    <w:name w:val="Emphasis"/>
    <w:uiPriority w:val="20"/>
    <w:qFormat/>
    <w:rsid w:val="005167F2"/>
    <w:rPr>
      <w:i/>
      <w:iCs/>
    </w:rPr>
  </w:style>
  <w:style w:type="paragraph" w:styleId="TtulodeTDC">
    <w:name w:val="TOC Heading"/>
    <w:basedOn w:val="Ttulo1"/>
    <w:next w:val="Normal"/>
    <w:uiPriority w:val="39"/>
    <w:unhideWhenUsed/>
    <w:qFormat/>
    <w:rsid w:val="00A70C29"/>
    <w:pPr>
      <w:keepLines/>
      <w:tabs>
        <w:tab w:val="clear" w:pos="284"/>
      </w:tabs>
      <w:spacing w:before="480" w:line="276" w:lineRule="auto"/>
      <w:ind w:right="0"/>
      <w:jc w:val="left"/>
      <w:outlineLvl w:val="9"/>
    </w:pPr>
    <w:rPr>
      <w:rFonts w:asciiTheme="majorHAnsi" w:eastAsiaTheme="majorEastAsia" w:hAnsiTheme="majorHAnsi" w:cstheme="majorBidi"/>
      <w:bCs/>
      <w:color w:val="365F91" w:themeColor="accent1" w:themeShade="BF"/>
      <w:sz w:val="28"/>
      <w:szCs w:val="28"/>
      <w:u w:val="none"/>
      <w:lang w:eastAsia="es-CL"/>
    </w:rPr>
  </w:style>
  <w:style w:type="paragraph" w:styleId="Textonotapie">
    <w:name w:val="footnote text"/>
    <w:basedOn w:val="Normal"/>
    <w:link w:val="TextonotapieCar"/>
    <w:rsid w:val="00457E32"/>
    <w:rPr>
      <w:sz w:val="20"/>
      <w:szCs w:val="20"/>
    </w:rPr>
  </w:style>
  <w:style w:type="character" w:customStyle="1" w:styleId="TextonotapieCar">
    <w:name w:val="Texto nota pie Car"/>
    <w:basedOn w:val="Fuentedeprrafopredeter"/>
    <w:link w:val="Textonotapie"/>
    <w:rsid w:val="00457E32"/>
    <w:rPr>
      <w:lang w:val="es-ES" w:eastAsia="es-ES"/>
    </w:rPr>
  </w:style>
  <w:style w:type="paragraph" w:styleId="TDC6">
    <w:name w:val="toc 6"/>
    <w:basedOn w:val="Normal"/>
    <w:next w:val="Normal"/>
    <w:autoRedefine/>
    <w:uiPriority w:val="39"/>
    <w:unhideWhenUsed/>
    <w:rsid w:val="00FD7D04"/>
    <w:pPr>
      <w:spacing w:after="100" w:line="276" w:lineRule="auto"/>
      <w:ind w:left="1100"/>
      <w:jc w:val="left"/>
    </w:pPr>
    <w:rPr>
      <w:rFonts w:asciiTheme="minorHAnsi" w:eastAsiaTheme="minorEastAsia" w:hAnsiTheme="minorHAnsi" w:cstheme="minorBidi"/>
      <w:sz w:val="22"/>
      <w:szCs w:val="22"/>
      <w:lang w:eastAsia="es-CL"/>
    </w:rPr>
  </w:style>
  <w:style w:type="paragraph" w:styleId="TDC7">
    <w:name w:val="toc 7"/>
    <w:basedOn w:val="Normal"/>
    <w:next w:val="Normal"/>
    <w:autoRedefine/>
    <w:uiPriority w:val="39"/>
    <w:unhideWhenUsed/>
    <w:rsid w:val="00FD7D04"/>
    <w:pPr>
      <w:spacing w:after="100" w:line="276" w:lineRule="auto"/>
      <w:ind w:left="1320"/>
      <w:jc w:val="left"/>
    </w:pPr>
    <w:rPr>
      <w:rFonts w:asciiTheme="minorHAnsi" w:eastAsiaTheme="minorEastAsia" w:hAnsiTheme="minorHAnsi" w:cstheme="minorBidi"/>
      <w:sz w:val="22"/>
      <w:szCs w:val="22"/>
      <w:lang w:eastAsia="es-CL"/>
    </w:rPr>
  </w:style>
  <w:style w:type="paragraph" w:styleId="TDC8">
    <w:name w:val="toc 8"/>
    <w:basedOn w:val="Normal"/>
    <w:next w:val="Normal"/>
    <w:autoRedefine/>
    <w:uiPriority w:val="39"/>
    <w:unhideWhenUsed/>
    <w:rsid w:val="00FD7D04"/>
    <w:pPr>
      <w:spacing w:after="100" w:line="276" w:lineRule="auto"/>
      <w:ind w:left="1540"/>
      <w:jc w:val="left"/>
    </w:pPr>
    <w:rPr>
      <w:rFonts w:asciiTheme="minorHAnsi" w:eastAsiaTheme="minorEastAsia" w:hAnsiTheme="minorHAnsi" w:cstheme="minorBidi"/>
      <w:sz w:val="22"/>
      <w:szCs w:val="22"/>
      <w:lang w:eastAsia="es-CL"/>
    </w:rPr>
  </w:style>
  <w:style w:type="paragraph" w:styleId="TDC9">
    <w:name w:val="toc 9"/>
    <w:basedOn w:val="Normal"/>
    <w:next w:val="Normal"/>
    <w:autoRedefine/>
    <w:uiPriority w:val="39"/>
    <w:unhideWhenUsed/>
    <w:rsid w:val="00FD7D04"/>
    <w:pPr>
      <w:spacing w:after="100" w:line="276" w:lineRule="auto"/>
      <w:ind w:left="1760"/>
      <w:jc w:val="left"/>
    </w:pPr>
    <w:rPr>
      <w:rFonts w:asciiTheme="minorHAnsi" w:eastAsiaTheme="minorEastAsia" w:hAnsiTheme="minorHAnsi" w:cstheme="minorBidi"/>
      <w:sz w:val="22"/>
      <w:szCs w:val="22"/>
      <w:lang w:eastAsia="es-CL"/>
    </w:rPr>
  </w:style>
  <w:style w:type="paragraph" w:styleId="Sinespaciado">
    <w:name w:val="No Spacing"/>
    <w:uiPriority w:val="1"/>
    <w:qFormat/>
    <w:rsid w:val="007D3B23"/>
    <w:rPr>
      <w:rFonts w:asciiTheme="minorHAnsi" w:eastAsiaTheme="minorHAnsi" w:hAnsiTheme="minorHAnsi" w:cstheme="minorBidi"/>
      <w:sz w:val="22"/>
      <w:szCs w:val="22"/>
      <w:lang w:val="es-CL"/>
    </w:rPr>
  </w:style>
  <w:style w:type="paragraph" w:customStyle="1" w:styleId="Textoindependiente21">
    <w:name w:val="Texto independiente 21"/>
    <w:basedOn w:val="Normal"/>
    <w:rsid w:val="00631557"/>
    <w:pPr>
      <w:suppressAutoHyphens/>
      <w:jc w:val="left"/>
    </w:pPr>
    <w:rPr>
      <w:b/>
      <w:bCs/>
      <w:lang w:val="es-ES" w:eastAsia="ar-SA"/>
    </w:rPr>
  </w:style>
  <w:style w:type="paragraph" w:customStyle="1" w:styleId="000">
    <w:name w:val="000"/>
    <w:basedOn w:val="Normal"/>
    <w:link w:val="000Car"/>
    <w:qFormat/>
    <w:rsid w:val="000D7DFA"/>
    <w:pPr>
      <w:widowControl w:val="0"/>
      <w:tabs>
        <w:tab w:val="left" w:pos="0"/>
      </w:tabs>
      <w:autoSpaceDE w:val="0"/>
      <w:autoSpaceDN w:val="0"/>
      <w:adjustRightInd w:val="0"/>
      <w:ind w:right="41"/>
    </w:pPr>
    <w:rPr>
      <w:rFonts w:ascii="Calibri" w:eastAsia="Meiryo" w:hAnsi="Calibri" w:cs="Calibri"/>
      <w:sz w:val="22"/>
      <w:szCs w:val="22"/>
      <w:lang w:val="es-ES"/>
    </w:rPr>
  </w:style>
  <w:style w:type="character" w:customStyle="1" w:styleId="000Car">
    <w:name w:val="000 Car"/>
    <w:link w:val="000"/>
    <w:rsid w:val="000D7DFA"/>
    <w:rPr>
      <w:rFonts w:ascii="Calibri" w:eastAsia="Meiryo" w:hAnsi="Calibri" w:cs="Calibri"/>
      <w:sz w:val="22"/>
      <w:szCs w:val="22"/>
      <w:lang w:val="es-ES" w:eastAsia="es-ES"/>
    </w:rPr>
  </w:style>
  <w:style w:type="paragraph" w:customStyle="1" w:styleId="TITULO1">
    <w:name w:val="TITULO 1."/>
    <w:basedOn w:val="Normal"/>
    <w:link w:val="TITULO1Car"/>
    <w:qFormat/>
    <w:rsid w:val="005A2ED8"/>
    <w:pPr>
      <w:ind w:left="501" w:right="-1015" w:hanging="360"/>
      <w:jc w:val="left"/>
      <w:outlineLvl w:val="0"/>
    </w:pPr>
    <w:rPr>
      <w:rFonts w:ascii="Arial Narrow" w:hAnsi="Arial Narrow"/>
      <w:b/>
      <w:u w:val="single"/>
      <w:lang w:val="es-ES"/>
    </w:rPr>
  </w:style>
  <w:style w:type="character" w:customStyle="1" w:styleId="TITULO1Car">
    <w:name w:val="TITULO 1. Car"/>
    <w:link w:val="TITULO1"/>
    <w:rsid w:val="005A2ED8"/>
    <w:rPr>
      <w:rFonts w:ascii="Arial Narrow" w:hAnsi="Arial Narrow"/>
      <w:b/>
      <w:sz w:val="24"/>
      <w:szCs w:val="24"/>
      <w:u w:val="single"/>
      <w:lang w:val="es-ES" w:eastAsia="es-ES"/>
    </w:rPr>
  </w:style>
  <w:style w:type="paragraph" w:styleId="Revisin">
    <w:name w:val="Revision"/>
    <w:hidden/>
    <w:uiPriority w:val="99"/>
    <w:semiHidden/>
    <w:rsid w:val="00233795"/>
    <w:rPr>
      <w:rFonts w:ascii="Arial" w:hAnsi="Arial"/>
      <w:sz w:val="24"/>
      <w:lang w:val="es-ES" w:eastAsia="es-ES"/>
    </w:rPr>
  </w:style>
  <w:style w:type="numbering" w:customStyle="1" w:styleId="Personalizado">
    <w:name w:val="Personalizado"/>
    <w:uiPriority w:val="99"/>
    <w:rsid w:val="00233795"/>
    <w:pPr>
      <w:numPr>
        <w:numId w:val="35"/>
      </w:numPr>
    </w:pPr>
  </w:style>
  <w:style w:type="character" w:customStyle="1" w:styleId="PrrafodelistaCar">
    <w:name w:val="Párrafo de lista Car"/>
    <w:aliases w:val="Subtítulo 2 Car,Título Tablas y Figuras Car"/>
    <w:link w:val="Prrafodelista"/>
    <w:uiPriority w:val="1"/>
    <w:rsid w:val="00233795"/>
    <w:rPr>
      <w:rFonts w:ascii="Cambria" w:eastAsia="Cambria" w:hAnsi="Cambria"/>
      <w:sz w:val="24"/>
      <w:szCs w:val="24"/>
      <w:lang w:val="es-ES_tradnl"/>
    </w:rPr>
  </w:style>
  <w:style w:type="paragraph" w:styleId="Ttulo">
    <w:name w:val="Title"/>
    <w:basedOn w:val="Normal"/>
    <w:next w:val="Normal"/>
    <w:link w:val="TtuloCar"/>
    <w:qFormat/>
    <w:rsid w:val="0069707A"/>
    <w:pPr>
      <w:spacing w:before="240" w:after="60"/>
      <w:jc w:val="center"/>
      <w:outlineLvl w:val="0"/>
    </w:pPr>
    <w:rPr>
      <w:rFonts w:ascii="Cambria" w:hAnsi="Cambria"/>
      <w:b/>
      <w:bCs/>
      <w:kern w:val="28"/>
      <w:sz w:val="32"/>
      <w:szCs w:val="32"/>
      <w:lang w:val="es-ES" w:eastAsia="es-CL"/>
    </w:rPr>
  </w:style>
  <w:style w:type="character" w:customStyle="1" w:styleId="TtuloCar">
    <w:name w:val="Título Car"/>
    <w:basedOn w:val="Fuentedeprrafopredeter"/>
    <w:link w:val="Ttulo"/>
    <w:rsid w:val="0069707A"/>
    <w:rPr>
      <w:rFonts w:ascii="Cambria" w:hAnsi="Cambria"/>
      <w:b/>
      <w:bCs/>
      <w:kern w:val="28"/>
      <w:sz w:val="32"/>
      <w:szCs w:val="32"/>
      <w:lang w:val="es-ES" w:eastAsia="es-CL"/>
    </w:rPr>
  </w:style>
  <w:style w:type="paragraph" w:customStyle="1" w:styleId="Prrafodelista2">
    <w:name w:val="Párrafo de lista2"/>
    <w:basedOn w:val="Normal"/>
    <w:rsid w:val="00851F6A"/>
    <w:pPr>
      <w:ind w:left="720"/>
      <w:contextualSpacing/>
    </w:pPr>
    <w:rPr>
      <w:rFonts w:ascii="Arial" w:hAnsi="Arial"/>
      <w:sz w:val="22"/>
      <w:szCs w:val="22"/>
    </w:rPr>
  </w:style>
  <w:style w:type="paragraph" w:customStyle="1" w:styleId="a">
    <w:basedOn w:val="Normal"/>
    <w:next w:val="Normal"/>
    <w:qFormat/>
    <w:rsid w:val="00851F6A"/>
    <w:pPr>
      <w:spacing w:before="120" w:after="120"/>
    </w:pPr>
    <w:rPr>
      <w:rFonts w:ascii="Arial" w:hAnsi="Arial"/>
      <w:b/>
      <w:sz w:val="22"/>
      <w:szCs w:val="22"/>
    </w:rPr>
  </w:style>
  <w:style w:type="paragraph" w:customStyle="1" w:styleId="PiedeFoto">
    <w:name w:val="Pie de Foto"/>
    <w:basedOn w:val="Textoindependiente"/>
    <w:rsid w:val="00851F6A"/>
    <w:pPr>
      <w:tabs>
        <w:tab w:val="clear" w:pos="720"/>
        <w:tab w:val="clear" w:pos="1065"/>
        <w:tab w:val="clear" w:pos="1440"/>
        <w:tab w:val="clear" w:pos="1776"/>
        <w:tab w:val="clear" w:pos="2131"/>
        <w:tab w:val="clear" w:pos="2486"/>
        <w:tab w:val="clear" w:pos="2841"/>
        <w:tab w:val="clear" w:pos="3600"/>
        <w:tab w:val="clear" w:pos="4320"/>
        <w:tab w:val="clear" w:pos="5040"/>
        <w:tab w:val="clear" w:pos="5760"/>
        <w:tab w:val="clear" w:pos="6480"/>
        <w:tab w:val="clear" w:pos="7200"/>
        <w:tab w:val="clear" w:pos="7920"/>
        <w:tab w:val="clear" w:pos="8640"/>
        <w:tab w:val="clear" w:pos="9360"/>
        <w:tab w:val="clear" w:pos="10080"/>
      </w:tabs>
      <w:jc w:val="center"/>
    </w:pPr>
    <w:rPr>
      <w:rFonts w:ascii="Arial" w:hAnsi="Arial"/>
      <w:i/>
      <w:lang w:val="es-ES"/>
    </w:rPr>
  </w:style>
  <w:style w:type="character" w:customStyle="1" w:styleId="CAractesticas">
    <w:name w:val="CAracteísticas"/>
    <w:rsid w:val="00851F6A"/>
    <w:rPr>
      <w:b/>
      <w:bCs/>
      <w:sz w:val="24"/>
    </w:rPr>
  </w:style>
  <w:style w:type="paragraph" w:customStyle="1" w:styleId="notaalpie">
    <w:name w:val="nota al pie"/>
    <w:basedOn w:val="Textonotapie"/>
    <w:link w:val="notaalpieCar"/>
    <w:qFormat/>
    <w:rsid w:val="00851F6A"/>
    <w:pPr>
      <w:spacing w:line="360" w:lineRule="auto"/>
    </w:pPr>
    <w:rPr>
      <w:rFonts w:ascii="Arial" w:hAnsi="Arial"/>
      <w:sz w:val="16"/>
      <w:lang w:eastAsia="en-US" w:bidi="en-US"/>
    </w:rPr>
  </w:style>
  <w:style w:type="character" w:customStyle="1" w:styleId="notaalpieCar">
    <w:name w:val="nota al pie Car"/>
    <w:link w:val="notaalpie"/>
    <w:rsid w:val="00851F6A"/>
    <w:rPr>
      <w:rFonts w:ascii="Arial" w:hAnsi="Arial"/>
      <w:sz w:val="16"/>
      <w:lang w:val="es-CL" w:bidi="en-US"/>
    </w:rPr>
  </w:style>
  <w:style w:type="paragraph" w:customStyle="1" w:styleId="DOCUMENTO">
    <w:name w:val="DOCUMENTO"/>
    <w:basedOn w:val="Normal"/>
    <w:rsid w:val="00851F6A"/>
    <w:pPr>
      <w:jc w:val="center"/>
    </w:pPr>
    <w:rPr>
      <w:rFonts w:ascii="Arial Negrita" w:hAnsi="Arial Negrita"/>
      <w:b/>
      <w:caps/>
    </w:rPr>
  </w:style>
  <w:style w:type="character" w:customStyle="1" w:styleId="textos">
    <w:name w:val="textos"/>
    <w:rsid w:val="00851F6A"/>
  </w:style>
  <w:style w:type="paragraph" w:customStyle="1" w:styleId="CCDD">
    <w:name w:val="CCDD"/>
    <w:basedOn w:val="Normal"/>
    <w:link w:val="CCDDCar"/>
    <w:qFormat/>
    <w:rsid w:val="00851F6A"/>
    <w:pPr>
      <w:keepNext/>
      <w:numPr>
        <w:numId w:val="94"/>
      </w:numPr>
      <w:outlineLvl w:val="0"/>
    </w:pPr>
    <w:rPr>
      <w:rFonts w:ascii="Arial Narrow" w:hAnsi="Arial Narrow"/>
      <w:b/>
      <w:bCs/>
      <w:kern w:val="32"/>
      <w:sz w:val="22"/>
      <w:szCs w:val="32"/>
      <w:lang w:val="es-ES"/>
    </w:rPr>
  </w:style>
  <w:style w:type="character" w:customStyle="1" w:styleId="CCDDCar">
    <w:name w:val="CCDD Car"/>
    <w:link w:val="CCDD"/>
    <w:rsid w:val="00851F6A"/>
    <w:rPr>
      <w:rFonts w:ascii="Arial Narrow" w:hAnsi="Arial Narrow"/>
      <w:b/>
      <w:bCs/>
      <w:kern w:val="32"/>
      <w:sz w:val="22"/>
      <w:szCs w:val="32"/>
      <w:lang w:val="es-ES" w:eastAsia="es-ES"/>
    </w:rPr>
  </w:style>
  <w:style w:type="character" w:customStyle="1" w:styleId="Ninguno">
    <w:name w:val="Ninguno"/>
    <w:rsid w:val="00851F6A"/>
  </w:style>
  <w:style w:type="character" w:customStyle="1" w:styleId="a0">
    <w:name w:val="a"/>
    <w:rsid w:val="00851F6A"/>
  </w:style>
  <w:style w:type="paragraph" w:styleId="Listaconvietas2">
    <w:name w:val="List Bullet 2"/>
    <w:basedOn w:val="Normal"/>
    <w:autoRedefine/>
    <w:semiHidden/>
    <w:rsid w:val="001437ED"/>
    <w:pPr>
      <w:widowControl w:val="0"/>
      <w:tabs>
        <w:tab w:val="left" w:pos="284"/>
        <w:tab w:val="left" w:pos="426"/>
        <w:tab w:val="left" w:pos="567"/>
        <w:tab w:val="left" w:pos="709"/>
        <w:tab w:val="left" w:pos="1713"/>
      </w:tabs>
      <w:ind w:left="426"/>
    </w:pPr>
    <w:rPr>
      <w:rFonts w:ascii="Century Gothic" w:hAnsi="Century Gothic"/>
      <w:szCs w:val="20"/>
      <w:lang w:val="es-ES_tradnl"/>
    </w:rPr>
  </w:style>
  <w:style w:type="table" w:customStyle="1" w:styleId="TableNormal">
    <w:name w:val="Table Normal"/>
    <w:uiPriority w:val="2"/>
    <w:semiHidden/>
    <w:unhideWhenUsed/>
    <w:qFormat/>
    <w:rsid w:val="000A5ABC"/>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A5ABC"/>
    <w:pPr>
      <w:widowControl w:val="0"/>
      <w:jc w:val="left"/>
    </w:pPr>
    <w:rPr>
      <w:rFonts w:asciiTheme="minorHAnsi" w:eastAsiaTheme="minorHAnsi" w:hAnsiTheme="minorHAnsi" w:cstheme="minorBidi"/>
      <w:sz w:val="22"/>
      <w:szCs w:val="22"/>
      <w:lang w:val="en-US" w:eastAsia="en-US"/>
    </w:rPr>
  </w:style>
  <w:style w:type="paragraph" w:customStyle="1" w:styleId="arqParrafo">
    <w:name w:val="arq. Parrafo"/>
    <w:basedOn w:val="Normal"/>
    <w:link w:val="arqParrafoCar"/>
    <w:autoRedefine/>
    <w:qFormat/>
    <w:rsid w:val="00C77BDB"/>
    <w:pPr>
      <w:spacing w:after="120"/>
    </w:pPr>
    <w:rPr>
      <w:rFonts w:ascii="Arial" w:hAnsi="Arial" w:cs="Arial"/>
      <w:color w:val="0070C0"/>
      <w:sz w:val="20"/>
      <w:szCs w:val="20"/>
    </w:rPr>
  </w:style>
  <w:style w:type="character" w:customStyle="1" w:styleId="arqParrafoCar">
    <w:name w:val="arq. Parrafo Car"/>
    <w:link w:val="arqParrafo"/>
    <w:rsid w:val="00C77BDB"/>
    <w:rPr>
      <w:rFonts w:ascii="Arial" w:hAnsi="Arial" w:cs="Arial"/>
      <w:color w:val="0070C0"/>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37849">
      <w:bodyDiv w:val="1"/>
      <w:marLeft w:val="0"/>
      <w:marRight w:val="0"/>
      <w:marTop w:val="0"/>
      <w:marBottom w:val="0"/>
      <w:divBdr>
        <w:top w:val="none" w:sz="0" w:space="0" w:color="auto"/>
        <w:left w:val="none" w:sz="0" w:space="0" w:color="auto"/>
        <w:bottom w:val="none" w:sz="0" w:space="0" w:color="auto"/>
        <w:right w:val="none" w:sz="0" w:space="0" w:color="auto"/>
      </w:divBdr>
      <w:divsChild>
        <w:div w:id="336159394">
          <w:marLeft w:val="0"/>
          <w:marRight w:val="0"/>
          <w:marTop w:val="0"/>
          <w:marBottom w:val="0"/>
          <w:divBdr>
            <w:top w:val="none" w:sz="0" w:space="0" w:color="auto"/>
            <w:left w:val="none" w:sz="0" w:space="0" w:color="auto"/>
            <w:bottom w:val="none" w:sz="0" w:space="0" w:color="auto"/>
            <w:right w:val="none" w:sz="0" w:space="0" w:color="auto"/>
          </w:divBdr>
          <w:divsChild>
            <w:div w:id="1860240204">
              <w:marLeft w:val="0"/>
              <w:marRight w:val="0"/>
              <w:marTop w:val="0"/>
              <w:marBottom w:val="0"/>
              <w:divBdr>
                <w:top w:val="none" w:sz="0" w:space="0" w:color="auto"/>
                <w:left w:val="none" w:sz="0" w:space="0" w:color="auto"/>
                <w:bottom w:val="none" w:sz="0" w:space="0" w:color="auto"/>
                <w:right w:val="none" w:sz="0" w:space="0" w:color="auto"/>
              </w:divBdr>
              <w:divsChild>
                <w:div w:id="612828957">
                  <w:marLeft w:val="0"/>
                  <w:marRight w:val="0"/>
                  <w:marTop w:val="0"/>
                  <w:marBottom w:val="0"/>
                  <w:divBdr>
                    <w:top w:val="none" w:sz="0" w:space="0" w:color="auto"/>
                    <w:left w:val="none" w:sz="0" w:space="0" w:color="auto"/>
                    <w:bottom w:val="none" w:sz="0" w:space="0" w:color="auto"/>
                    <w:right w:val="none" w:sz="0" w:space="0" w:color="auto"/>
                  </w:divBdr>
                  <w:divsChild>
                    <w:div w:id="772166856">
                      <w:marLeft w:val="0"/>
                      <w:marRight w:val="0"/>
                      <w:marTop w:val="0"/>
                      <w:marBottom w:val="0"/>
                      <w:divBdr>
                        <w:top w:val="none" w:sz="0" w:space="0" w:color="auto"/>
                        <w:left w:val="none" w:sz="0" w:space="0" w:color="auto"/>
                        <w:bottom w:val="none" w:sz="0" w:space="0" w:color="auto"/>
                        <w:right w:val="none" w:sz="0" w:space="0" w:color="auto"/>
                      </w:divBdr>
                      <w:divsChild>
                        <w:div w:id="39525195">
                          <w:marLeft w:val="0"/>
                          <w:marRight w:val="0"/>
                          <w:marTop w:val="0"/>
                          <w:marBottom w:val="0"/>
                          <w:divBdr>
                            <w:top w:val="none" w:sz="0" w:space="0" w:color="auto"/>
                            <w:left w:val="none" w:sz="0" w:space="0" w:color="auto"/>
                            <w:bottom w:val="none" w:sz="0" w:space="0" w:color="auto"/>
                            <w:right w:val="none" w:sz="0" w:space="0" w:color="auto"/>
                          </w:divBdr>
                          <w:divsChild>
                            <w:div w:id="1543595307">
                              <w:marLeft w:val="0"/>
                              <w:marRight w:val="0"/>
                              <w:marTop w:val="0"/>
                              <w:marBottom w:val="0"/>
                              <w:divBdr>
                                <w:top w:val="none" w:sz="0" w:space="0" w:color="auto"/>
                                <w:left w:val="none" w:sz="0" w:space="0" w:color="auto"/>
                                <w:bottom w:val="none" w:sz="0" w:space="0" w:color="auto"/>
                                <w:right w:val="none" w:sz="0" w:space="0" w:color="auto"/>
                              </w:divBdr>
                            </w:div>
                            <w:div w:id="914124534">
                              <w:marLeft w:val="0"/>
                              <w:marRight w:val="0"/>
                              <w:marTop w:val="0"/>
                              <w:marBottom w:val="0"/>
                              <w:divBdr>
                                <w:top w:val="none" w:sz="0" w:space="0" w:color="auto"/>
                                <w:left w:val="none" w:sz="0" w:space="0" w:color="auto"/>
                                <w:bottom w:val="none" w:sz="0" w:space="0" w:color="auto"/>
                                <w:right w:val="none" w:sz="0" w:space="0" w:color="auto"/>
                              </w:divBdr>
                              <w:divsChild>
                                <w:div w:id="1259173916">
                                  <w:marLeft w:val="0"/>
                                  <w:marRight w:val="0"/>
                                  <w:marTop w:val="0"/>
                                  <w:marBottom w:val="0"/>
                                  <w:divBdr>
                                    <w:top w:val="none" w:sz="0" w:space="0" w:color="auto"/>
                                    <w:left w:val="none" w:sz="0" w:space="0" w:color="auto"/>
                                    <w:bottom w:val="none" w:sz="0" w:space="0" w:color="auto"/>
                                    <w:right w:val="none" w:sz="0" w:space="0" w:color="auto"/>
                                  </w:divBdr>
                                </w:div>
                                <w:div w:id="1700858757">
                                  <w:marLeft w:val="0"/>
                                  <w:marRight w:val="0"/>
                                  <w:marTop w:val="0"/>
                                  <w:marBottom w:val="0"/>
                                  <w:divBdr>
                                    <w:top w:val="none" w:sz="0" w:space="0" w:color="auto"/>
                                    <w:left w:val="none" w:sz="0" w:space="0" w:color="auto"/>
                                    <w:bottom w:val="none" w:sz="0" w:space="0" w:color="auto"/>
                                    <w:right w:val="none" w:sz="0" w:space="0" w:color="auto"/>
                                  </w:divBdr>
                                </w:div>
                                <w:div w:id="213255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31690">
      <w:bodyDiv w:val="1"/>
      <w:marLeft w:val="0"/>
      <w:marRight w:val="0"/>
      <w:marTop w:val="0"/>
      <w:marBottom w:val="0"/>
      <w:divBdr>
        <w:top w:val="none" w:sz="0" w:space="0" w:color="auto"/>
        <w:left w:val="none" w:sz="0" w:space="0" w:color="auto"/>
        <w:bottom w:val="none" w:sz="0" w:space="0" w:color="auto"/>
        <w:right w:val="none" w:sz="0" w:space="0" w:color="auto"/>
      </w:divBdr>
      <w:divsChild>
        <w:div w:id="1231036765">
          <w:marLeft w:val="0"/>
          <w:marRight w:val="0"/>
          <w:marTop w:val="0"/>
          <w:marBottom w:val="0"/>
          <w:divBdr>
            <w:top w:val="none" w:sz="0" w:space="0" w:color="auto"/>
            <w:left w:val="none" w:sz="0" w:space="0" w:color="auto"/>
            <w:bottom w:val="none" w:sz="0" w:space="0" w:color="auto"/>
            <w:right w:val="none" w:sz="0" w:space="0" w:color="auto"/>
          </w:divBdr>
          <w:divsChild>
            <w:div w:id="429086488">
              <w:marLeft w:val="0"/>
              <w:marRight w:val="0"/>
              <w:marTop w:val="0"/>
              <w:marBottom w:val="0"/>
              <w:divBdr>
                <w:top w:val="none" w:sz="0" w:space="0" w:color="auto"/>
                <w:left w:val="none" w:sz="0" w:space="0" w:color="auto"/>
                <w:bottom w:val="none" w:sz="0" w:space="0" w:color="auto"/>
                <w:right w:val="none" w:sz="0" w:space="0" w:color="auto"/>
              </w:divBdr>
              <w:divsChild>
                <w:div w:id="168298317">
                  <w:marLeft w:val="0"/>
                  <w:marRight w:val="0"/>
                  <w:marTop w:val="0"/>
                  <w:marBottom w:val="0"/>
                  <w:divBdr>
                    <w:top w:val="none" w:sz="0" w:space="0" w:color="auto"/>
                    <w:left w:val="none" w:sz="0" w:space="0" w:color="auto"/>
                    <w:bottom w:val="none" w:sz="0" w:space="0" w:color="auto"/>
                    <w:right w:val="none" w:sz="0" w:space="0" w:color="auto"/>
                  </w:divBdr>
                  <w:divsChild>
                    <w:div w:id="1123885902">
                      <w:marLeft w:val="0"/>
                      <w:marRight w:val="0"/>
                      <w:marTop w:val="0"/>
                      <w:marBottom w:val="0"/>
                      <w:divBdr>
                        <w:top w:val="none" w:sz="0" w:space="0" w:color="auto"/>
                        <w:left w:val="none" w:sz="0" w:space="0" w:color="auto"/>
                        <w:bottom w:val="none" w:sz="0" w:space="0" w:color="auto"/>
                        <w:right w:val="none" w:sz="0" w:space="0" w:color="auto"/>
                      </w:divBdr>
                      <w:divsChild>
                        <w:div w:id="1214540619">
                          <w:marLeft w:val="0"/>
                          <w:marRight w:val="0"/>
                          <w:marTop w:val="0"/>
                          <w:marBottom w:val="0"/>
                          <w:divBdr>
                            <w:top w:val="none" w:sz="0" w:space="0" w:color="auto"/>
                            <w:left w:val="none" w:sz="0" w:space="0" w:color="auto"/>
                            <w:bottom w:val="none" w:sz="0" w:space="0" w:color="auto"/>
                            <w:right w:val="none" w:sz="0" w:space="0" w:color="auto"/>
                          </w:divBdr>
                          <w:divsChild>
                            <w:div w:id="4702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04805">
      <w:bodyDiv w:val="1"/>
      <w:marLeft w:val="0"/>
      <w:marRight w:val="0"/>
      <w:marTop w:val="0"/>
      <w:marBottom w:val="0"/>
      <w:divBdr>
        <w:top w:val="none" w:sz="0" w:space="0" w:color="auto"/>
        <w:left w:val="none" w:sz="0" w:space="0" w:color="auto"/>
        <w:bottom w:val="none" w:sz="0" w:space="0" w:color="auto"/>
        <w:right w:val="none" w:sz="0" w:space="0" w:color="auto"/>
      </w:divBdr>
    </w:div>
    <w:div w:id="203450339">
      <w:bodyDiv w:val="1"/>
      <w:marLeft w:val="0"/>
      <w:marRight w:val="0"/>
      <w:marTop w:val="0"/>
      <w:marBottom w:val="0"/>
      <w:divBdr>
        <w:top w:val="none" w:sz="0" w:space="0" w:color="auto"/>
        <w:left w:val="none" w:sz="0" w:space="0" w:color="auto"/>
        <w:bottom w:val="none" w:sz="0" w:space="0" w:color="auto"/>
        <w:right w:val="none" w:sz="0" w:space="0" w:color="auto"/>
      </w:divBdr>
    </w:div>
    <w:div w:id="264771843">
      <w:bodyDiv w:val="1"/>
      <w:marLeft w:val="0"/>
      <w:marRight w:val="0"/>
      <w:marTop w:val="0"/>
      <w:marBottom w:val="0"/>
      <w:divBdr>
        <w:top w:val="none" w:sz="0" w:space="0" w:color="auto"/>
        <w:left w:val="none" w:sz="0" w:space="0" w:color="auto"/>
        <w:bottom w:val="none" w:sz="0" w:space="0" w:color="auto"/>
        <w:right w:val="none" w:sz="0" w:space="0" w:color="auto"/>
      </w:divBdr>
    </w:div>
    <w:div w:id="310791820">
      <w:bodyDiv w:val="1"/>
      <w:marLeft w:val="0"/>
      <w:marRight w:val="0"/>
      <w:marTop w:val="0"/>
      <w:marBottom w:val="0"/>
      <w:divBdr>
        <w:top w:val="none" w:sz="0" w:space="0" w:color="auto"/>
        <w:left w:val="none" w:sz="0" w:space="0" w:color="auto"/>
        <w:bottom w:val="none" w:sz="0" w:space="0" w:color="auto"/>
        <w:right w:val="none" w:sz="0" w:space="0" w:color="auto"/>
      </w:divBdr>
    </w:div>
    <w:div w:id="322590811">
      <w:bodyDiv w:val="1"/>
      <w:marLeft w:val="0"/>
      <w:marRight w:val="0"/>
      <w:marTop w:val="0"/>
      <w:marBottom w:val="0"/>
      <w:divBdr>
        <w:top w:val="none" w:sz="0" w:space="0" w:color="auto"/>
        <w:left w:val="none" w:sz="0" w:space="0" w:color="auto"/>
        <w:bottom w:val="none" w:sz="0" w:space="0" w:color="auto"/>
        <w:right w:val="none" w:sz="0" w:space="0" w:color="auto"/>
      </w:divBdr>
    </w:div>
    <w:div w:id="322706834">
      <w:bodyDiv w:val="1"/>
      <w:marLeft w:val="0"/>
      <w:marRight w:val="0"/>
      <w:marTop w:val="0"/>
      <w:marBottom w:val="0"/>
      <w:divBdr>
        <w:top w:val="none" w:sz="0" w:space="0" w:color="auto"/>
        <w:left w:val="none" w:sz="0" w:space="0" w:color="auto"/>
        <w:bottom w:val="none" w:sz="0" w:space="0" w:color="auto"/>
        <w:right w:val="none" w:sz="0" w:space="0" w:color="auto"/>
      </w:divBdr>
    </w:div>
    <w:div w:id="336156655">
      <w:bodyDiv w:val="1"/>
      <w:marLeft w:val="0"/>
      <w:marRight w:val="0"/>
      <w:marTop w:val="0"/>
      <w:marBottom w:val="0"/>
      <w:divBdr>
        <w:top w:val="none" w:sz="0" w:space="0" w:color="auto"/>
        <w:left w:val="none" w:sz="0" w:space="0" w:color="auto"/>
        <w:bottom w:val="none" w:sz="0" w:space="0" w:color="auto"/>
        <w:right w:val="none" w:sz="0" w:space="0" w:color="auto"/>
      </w:divBdr>
    </w:div>
    <w:div w:id="351490297">
      <w:bodyDiv w:val="1"/>
      <w:marLeft w:val="0"/>
      <w:marRight w:val="0"/>
      <w:marTop w:val="0"/>
      <w:marBottom w:val="0"/>
      <w:divBdr>
        <w:top w:val="none" w:sz="0" w:space="0" w:color="auto"/>
        <w:left w:val="none" w:sz="0" w:space="0" w:color="auto"/>
        <w:bottom w:val="none" w:sz="0" w:space="0" w:color="auto"/>
        <w:right w:val="none" w:sz="0" w:space="0" w:color="auto"/>
      </w:divBdr>
    </w:div>
    <w:div w:id="352877328">
      <w:bodyDiv w:val="1"/>
      <w:marLeft w:val="0"/>
      <w:marRight w:val="0"/>
      <w:marTop w:val="0"/>
      <w:marBottom w:val="0"/>
      <w:divBdr>
        <w:top w:val="none" w:sz="0" w:space="0" w:color="auto"/>
        <w:left w:val="none" w:sz="0" w:space="0" w:color="auto"/>
        <w:bottom w:val="none" w:sz="0" w:space="0" w:color="auto"/>
        <w:right w:val="none" w:sz="0" w:space="0" w:color="auto"/>
      </w:divBdr>
    </w:div>
    <w:div w:id="377707174">
      <w:bodyDiv w:val="1"/>
      <w:marLeft w:val="0"/>
      <w:marRight w:val="0"/>
      <w:marTop w:val="0"/>
      <w:marBottom w:val="0"/>
      <w:divBdr>
        <w:top w:val="none" w:sz="0" w:space="0" w:color="auto"/>
        <w:left w:val="none" w:sz="0" w:space="0" w:color="auto"/>
        <w:bottom w:val="none" w:sz="0" w:space="0" w:color="auto"/>
        <w:right w:val="none" w:sz="0" w:space="0" w:color="auto"/>
      </w:divBdr>
    </w:div>
    <w:div w:id="386608093">
      <w:bodyDiv w:val="1"/>
      <w:marLeft w:val="0"/>
      <w:marRight w:val="0"/>
      <w:marTop w:val="0"/>
      <w:marBottom w:val="0"/>
      <w:divBdr>
        <w:top w:val="none" w:sz="0" w:space="0" w:color="auto"/>
        <w:left w:val="none" w:sz="0" w:space="0" w:color="auto"/>
        <w:bottom w:val="none" w:sz="0" w:space="0" w:color="auto"/>
        <w:right w:val="none" w:sz="0" w:space="0" w:color="auto"/>
      </w:divBdr>
    </w:div>
    <w:div w:id="393352012">
      <w:bodyDiv w:val="1"/>
      <w:marLeft w:val="0"/>
      <w:marRight w:val="0"/>
      <w:marTop w:val="0"/>
      <w:marBottom w:val="0"/>
      <w:divBdr>
        <w:top w:val="none" w:sz="0" w:space="0" w:color="auto"/>
        <w:left w:val="none" w:sz="0" w:space="0" w:color="auto"/>
        <w:bottom w:val="none" w:sz="0" w:space="0" w:color="auto"/>
        <w:right w:val="none" w:sz="0" w:space="0" w:color="auto"/>
      </w:divBdr>
    </w:div>
    <w:div w:id="430979843">
      <w:bodyDiv w:val="1"/>
      <w:marLeft w:val="0"/>
      <w:marRight w:val="0"/>
      <w:marTop w:val="0"/>
      <w:marBottom w:val="0"/>
      <w:divBdr>
        <w:top w:val="none" w:sz="0" w:space="0" w:color="auto"/>
        <w:left w:val="none" w:sz="0" w:space="0" w:color="auto"/>
        <w:bottom w:val="none" w:sz="0" w:space="0" w:color="auto"/>
        <w:right w:val="none" w:sz="0" w:space="0" w:color="auto"/>
      </w:divBdr>
    </w:div>
    <w:div w:id="491720156">
      <w:bodyDiv w:val="1"/>
      <w:marLeft w:val="0"/>
      <w:marRight w:val="0"/>
      <w:marTop w:val="0"/>
      <w:marBottom w:val="0"/>
      <w:divBdr>
        <w:top w:val="none" w:sz="0" w:space="0" w:color="auto"/>
        <w:left w:val="none" w:sz="0" w:space="0" w:color="auto"/>
        <w:bottom w:val="none" w:sz="0" w:space="0" w:color="auto"/>
        <w:right w:val="none" w:sz="0" w:space="0" w:color="auto"/>
      </w:divBdr>
    </w:div>
    <w:div w:id="542867095">
      <w:bodyDiv w:val="1"/>
      <w:marLeft w:val="0"/>
      <w:marRight w:val="0"/>
      <w:marTop w:val="0"/>
      <w:marBottom w:val="0"/>
      <w:divBdr>
        <w:top w:val="none" w:sz="0" w:space="0" w:color="auto"/>
        <w:left w:val="none" w:sz="0" w:space="0" w:color="auto"/>
        <w:bottom w:val="none" w:sz="0" w:space="0" w:color="auto"/>
        <w:right w:val="none" w:sz="0" w:space="0" w:color="auto"/>
      </w:divBdr>
    </w:div>
    <w:div w:id="554854692">
      <w:bodyDiv w:val="1"/>
      <w:marLeft w:val="0"/>
      <w:marRight w:val="0"/>
      <w:marTop w:val="0"/>
      <w:marBottom w:val="0"/>
      <w:divBdr>
        <w:top w:val="none" w:sz="0" w:space="0" w:color="auto"/>
        <w:left w:val="none" w:sz="0" w:space="0" w:color="auto"/>
        <w:bottom w:val="none" w:sz="0" w:space="0" w:color="auto"/>
        <w:right w:val="none" w:sz="0" w:space="0" w:color="auto"/>
      </w:divBdr>
    </w:div>
    <w:div w:id="609749450">
      <w:bodyDiv w:val="1"/>
      <w:marLeft w:val="0"/>
      <w:marRight w:val="0"/>
      <w:marTop w:val="0"/>
      <w:marBottom w:val="0"/>
      <w:divBdr>
        <w:top w:val="none" w:sz="0" w:space="0" w:color="auto"/>
        <w:left w:val="none" w:sz="0" w:space="0" w:color="auto"/>
        <w:bottom w:val="none" w:sz="0" w:space="0" w:color="auto"/>
        <w:right w:val="none" w:sz="0" w:space="0" w:color="auto"/>
      </w:divBdr>
    </w:div>
    <w:div w:id="613946143">
      <w:bodyDiv w:val="1"/>
      <w:marLeft w:val="0"/>
      <w:marRight w:val="0"/>
      <w:marTop w:val="0"/>
      <w:marBottom w:val="0"/>
      <w:divBdr>
        <w:top w:val="none" w:sz="0" w:space="0" w:color="auto"/>
        <w:left w:val="none" w:sz="0" w:space="0" w:color="auto"/>
        <w:bottom w:val="none" w:sz="0" w:space="0" w:color="auto"/>
        <w:right w:val="none" w:sz="0" w:space="0" w:color="auto"/>
      </w:divBdr>
    </w:div>
    <w:div w:id="650252945">
      <w:bodyDiv w:val="1"/>
      <w:marLeft w:val="0"/>
      <w:marRight w:val="0"/>
      <w:marTop w:val="0"/>
      <w:marBottom w:val="0"/>
      <w:divBdr>
        <w:top w:val="none" w:sz="0" w:space="0" w:color="auto"/>
        <w:left w:val="none" w:sz="0" w:space="0" w:color="auto"/>
        <w:bottom w:val="none" w:sz="0" w:space="0" w:color="auto"/>
        <w:right w:val="none" w:sz="0" w:space="0" w:color="auto"/>
      </w:divBdr>
    </w:div>
    <w:div w:id="702629603">
      <w:bodyDiv w:val="1"/>
      <w:marLeft w:val="0"/>
      <w:marRight w:val="0"/>
      <w:marTop w:val="0"/>
      <w:marBottom w:val="0"/>
      <w:divBdr>
        <w:top w:val="none" w:sz="0" w:space="0" w:color="auto"/>
        <w:left w:val="none" w:sz="0" w:space="0" w:color="auto"/>
        <w:bottom w:val="none" w:sz="0" w:space="0" w:color="auto"/>
        <w:right w:val="none" w:sz="0" w:space="0" w:color="auto"/>
      </w:divBdr>
    </w:div>
    <w:div w:id="715355955">
      <w:bodyDiv w:val="1"/>
      <w:marLeft w:val="0"/>
      <w:marRight w:val="0"/>
      <w:marTop w:val="0"/>
      <w:marBottom w:val="0"/>
      <w:divBdr>
        <w:top w:val="none" w:sz="0" w:space="0" w:color="auto"/>
        <w:left w:val="none" w:sz="0" w:space="0" w:color="auto"/>
        <w:bottom w:val="none" w:sz="0" w:space="0" w:color="auto"/>
        <w:right w:val="none" w:sz="0" w:space="0" w:color="auto"/>
      </w:divBdr>
    </w:div>
    <w:div w:id="729766468">
      <w:bodyDiv w:val="1"/>
      <w:marLeft w:val="0"/>
      <w:marRight w:val="0"/>
      <w:marTop w:val="0"/>
      <w:marBottom w:val="0"/>
      <w:divBdr>
        <w:top w:val="none" w:sz="0" w:space="0" w:color="auto"/>
        <w:left w:val="none" w:sz="0" w:space="0" w:color="auto"/>
        <w:bottom w:val="none" w:sz="0" w:space="0" w:color="auto"/>
        <w:right w:val="none" w:sz="0" w:space="0" w:color="auto"/>
      </w:divBdr>
    </w:div>
    <w:div w:id="764762958">
      <w:bodyDiv w:val="1"/>
      <w:marLeft w:val="0"/>
      <w:marRight w:val="0"/>
      <w:marTop w:val="0"/>
      <w:marBottom w:val="0"/>
      <w:divBdr>
        <w:top w:val="none" w:sz="0" w:space="0" w:color="auto"/>
        <w:left w:val="none" w:sz="0" w:space="0" w:color="auto"/>
        <w:bottom w:val="none" w:sz="0" w:space="0" w:color="auto"/>
        <w:right w:val="none" w:sz="0" w:space="0" w:color="auto"/>
      </w:divBdr>
    </w:div>
    <w:div w:id="791555177">
      <w:bodyDiv w:val="1"/>
      <w:marLeft w:val="0"/>
      <w:marRight w:val="0"/>
      <w:marTop w:val="0"/>
      <w:marBottom w:val="0"/>
      <w:divBdr>
        <w:top w:val="none" w:sz="0" w:space="0" w:color="auto"/>
        <w:left w:val="none" w:sz="0" w:space="0" w:color="auto"/>
        <w:bottom w:val="none" w:sz="0" w:space="0" w:color="auto"/>
        <w:right w:val="none" w:sz="0" w:space="0" w:color="auto"/>
      </w:divBdr>
    </w:div>
    <w:div w:id="825168032">
      <w:bodyDiv w:val="1"/>
      <w:marLeft w:val="0"/>
      <w:marRight w:val="0"/>
      <w:marTop w:val="0"/>
      <w:marBottom w:val="0"/>
      <w:divBdr>
        <w:top w:val="none" w:sz="0" w:space="0" w:color="auto"/>
        <w:left w:val="none" w:sz="0" w:space="0" w:color="auto"/>
        <w:bottom w:val="none" w:sz="0" w:space="0" w:color="auto"/>
        <w:right w:val="none" w:sz="0" w:space="0" w:color="auto"/>
      </w:divBdr>
    </w:div>
    <w:div w:id="839850967">
      <w:bodyDiv w:val="1"/>
      <w:marLeft w:val="0"/>
      <w:marRight w:val="0"/>
      <w:marTop w:val="0"/>
      <w:marBottom w:val="0"/>
      <w:divBdr>
        <w:top w:val="none" w:sz="0" w:space="0" w:color="auto"/>
        <w:left w:val="none" w:sz="0" w:space="0" w:color="auto"/>
        <w:bottom w:val="none" w:sz="0" w:space="0" w:color="auto"/>
        <w:right w:val="none" w:sz="0" w:space="0" w:color="auto"/>
      </w:divBdr>
    </w:div>
    <w:div w:id="846603215">
      <w:bodyDiv w:val="1"/>
      <w:marLeft w:val="0"/>
      <w:marRight w:val="0"/>
      <w:marTop w:val="0"/>
      <w:marBottom w:val="0"/>
      <w:divBdr>
        <w:top w:val="none" w:sz="0" w:space="0" w:color="auto"/>
        <w:left w:val="none" w:sz="0" w:space="0" w:color="auto"/>
        <w:bottom w:val="none" w:sz="0" w:space="0" w:color="auto"/>
        <w:right w:val="none" w:sz="0" w:space="0" w:color="auto"/>
      </w:divBdr>
    </w:div>
    <w:div w:id="896670227">
      <w:bodyDiv w:val="1"/>
      <w:marLeft w:val="0"/>
      <w:marRight w:val="0"/>
      <w:marTop w:val="0"/>
      <w:marBottom w:val="0"/>
      <w:divBdr>
        <w:top w:val="none" w:sz="0" w:space="0" w:color="auto"/>
        <w:left w:val="none" w:sz="0" w:space="0" w:color="auto"/>
        <w:bottom w:val="none" w:sz="0" w:space="0" w:color="auto"/>
        <w:right w:val="none" w:sz="0" w:space="0" w:color="auto"/>
      </w:divBdr>
    </w:div>
    <w:div w:id="897132761">
      <w:bodyDiv w:val="1"/>
      <w:marLeft w:val="0"/>
      <w:marRight w:val="0"/>
      <w:marTop w:val="0"/>
      <w:marBottom w:val="0"/>
      <w:divBdr>
        <w:top w:val="none" w:sz="0" w:space="0" w:color="auto"/>
        <w:left w:val="none" w:sz="0" w:space="0" w:color="auto"/>
        <w:bottom w:val="none" w:sz="0" w:space="0" w:color="auto"/>
        <w:right w:val="none" w:sz="0" w:space="0" w:color="auto"/>
      </w:divBdr>
    </w:div>
    <w:div w:id="944656288">
      <w:bodyDiv w:val="1"/>
      <w:marLeft w:val="0"/>
      <w:marRight w:val="0"/>
      <w:marTop w:val="0"/>
      <w:marBottom w:val="0"/>
      <w:divBdr>
        <w:top w:val="none" w:sz="0" w:space="0" w:color="auto"/>
        <w:left w:val="none" w:sz="0" w:space="0" w:color="auto"/>
        <w:bottom w:val="none" w:sz="0" w:space="0" w:color="auto"/>
        <w:right w:val="none" w:sz="0" w:space="0" w:color="auto"/>
      </w:divBdr>
    </w:div>
    <w:div w:id="988562014">
      <w:bodyDiv w:val="1"/>
      <w:marLeft w:val="0"/>
      <w:marRight w:val="0"/>
      <w:marTop w:val="0"/>
      <w:marBottom w:val="0"/>
      <w:divBdr>
        <w:top w:val="none" w:sz="0" w:space="0" w:color="auto"/>
        <w:left w:val="none" w:sz="0" w:space="0" w:color="auto"/>
        <w:bottom w:val="none" w:sz="0" w:space="0" w:color="auto"/>
        <w:right w:val="none" w:sz="0" w:space="0" w:color="auto"/>
      </w:divBdr>
    </w:div>
    <w:div w:id="1007825673">
      <w:bodyDiv w:val="1"/>
      <w:marLeft w:val="0"/>
      <w:marRight w:val="0"/>
      <w:marTop w:val="0"/>
      <w:marBottom w:val="0"/>
      <w:divBdr>
        <w:top w:val="none" w:sz="0" w:space="0" w:color="auto"/>
        <w:left w:val="none" w:sz="0" w:space="0" w:color="auto"/>
        <w:bottom w:val="none" w:sz="0" w:space="0" w:color="auto"/>
        <w:right w:val="none" w:sz="0" w:space="0" w:color="auto"/>
      </w:divBdr>
    </w:div>
    <w:div w:id="1029374953">
      <w:bodyDiv w:val="1"/>
      <w:marLeft w:val="0"/>
      <w:marRight w:val="0"/>
      <w:marTop w:val="0"/>
      <w:marBottom w:val="0"/>
      <w:divBdr>
        <w:top w:val="none" w:sz="0" w:space="0" w:color="auto"/>
        <w:left w:val="none" w:sz="0" w:space="0" w:color="auto"/>
        <w:bottom w:val="none" w:sz="0" w:space="0" w:color="auto"/>
        <w:right w:val="none" w:sz="0" w:space="0" w:color="auto"/>
      </w:divBdr>
    </w:div>
    <w:div w:id="1030381032">
      <w:bodyDiv w:val="1"/>
      <w:marLeft w:val="0"/>
      <w:marRight w:val="0"/>
      <w:marTop w:val="0"/>
      <w:marBottom w:val="0"/>
      <w:divBdr>
        <w:top w:val="none" w:sz="0" w:space="0" w:color="auto"/>
        <w:left w:val="none" w:sz="0" w:space="0" w:color="auto"/>
        <w:bottom w:val="none" w:sz="0" w:space="0" w:color="auto"/>
        <w:right w:val="none" w:sz="0" w:space="0" w:color="auto"/>
      </w:divBdr>
    </w:div>
    <w:div w:id="1043753403">
      <w:bodyDiv w:val="1"/>
      <w:marLeft w:val="0"/>
      <w:marRight w:val="0"/>
      <w:marTop w:val="0"/>
      <w:marBottom w:val="0"/>
      <w:divBdr>
        <w:top w:val="none" w:sz="0" w:space="0" w:color="auto"/>
        <w:left w:val="none" w:sz="0" w:space="0" w:color="auto"/>
        <w:bottom w:val="none" w:sz="0" w:space="0" w:color="auto"/>
        <w:right w:val="none" w:sz="0" w:space="0" w:color="auto"/>
      </w:divBdr>
    </w:div>
    <w:div w:id="1084495981">
      <w:bodyDiv w:val="1"/>
      <w:marLeft w:val="0"/>
      <w:marRight w:val="0"/>
      <w:marTop w:val="0"/>
      <w:marBottom w:val="0"/>
      <w:divBdr>
        <w:top w:val="none" w:sz="0" w:space="0" w:color="auto"/>
        <w:left w:val="none" w:sz="0" w:space="0" w:color="auto"/>
        <w:bottom w:val="none" w:sz="0" w:space="0" w:color="auto"/>
        <w:right w:val="none" w:sz="0" w:space="0" w:color="auto"/>
      </w:divBdr>
    </w:div>
    <w:div w:id="1091704985">
      <w:bodyDiv w:val="1"/>
      <w:marLeft w:val="0"/>
      <w:marRight w:val="0"/>
      <w:marTop w:val="0"/>
      <w:marBottom w:val="0"/>
      <w:divBdr>
        <w:top w:val="none" w:sz="0" w:space="0" w:color="auto"/>
        <w:left w:val="none" w:sz="0" w:space="0" w:color="auto"/>
        <w:bottom w:val="none" w:sz="0" w:space="0" w:color="auto"/>
        <w:right w:val="none" w:sz="0" w:space="0" w:color="auto"/>
      </w:divBdr>
    </w:div>
    <w:div w:id="1095905058">
      <w:bodyDiv w:val="1"/>
      <w:marLeft w:val="0"/>
      <w:marRight w:val="0"/>
      <w:marTop w:val="0"/>
      <w:marBottom w:val="0"/>
      <w:divBdr>
        <w:top w:val="none" w:sz="0" w:space="0" w:color="auto"/>
        <w:left w:val="none" w:sz="0" w:space="0" w:color="auto"/>
        <w:bottom w:val="none" w:sz="0" w:space="0" w:color="auto"/>
        <w:right w:val="none" w:sz="0" w:space="0" w:color="auto"/>
      </w:divBdr>
    </w:div>
    <w:div w:id="1114519565">
      <w:bodyDiv w:val="1"/>
      <w:marLeft w:val="0"/>
      <w:marRight w:val="0"/>
      <w:marTop w:val="0"/>
      <w:marBottom w:val="0"/>
      <w:divBdr>
        <w:top w:val="none" w:sz="0" w:space="0" w:color="auto"/>
        <w:left w:val="none" w:sz="0" w:space="0" w:color="auto"/>
        <w:bottom w:val="none" w:sz="0" w:space="0" w:color="auto"/>
        <w:right w:val="none" w:sz="0" w:space="0" w:color="auto"/>
      </w:divBdr>
    </w:div>
    <w:div w:id="1163396192">
      <w:bodyDiv w:val="1"/>
      <w:marLeft w:val="0"/>
      <w:marRight w:val="0"/>
      <w:marTop w:val="0"/>
      <w:marBottom w:val="0"/>
      <w:divBdr>
        <w:top w:val="none" w:sz="0" w:space="0" w:color="auto"/>
        <w:left w:val="none" w:sz="0" w:space="0" w:color="auto"/>
        <w:bottom w:val="none" w:sz="0" w:space="0" w:color="auto"/>
        <w:right w:val="none" w:sz="0" w:space="0" w:color="auto"/>
      </w:divBdr>
    </w:div>
    <w:div w:id="1179933010">
      <w:bodyDiv w:val="1"/>
      <w:marLeft w:val="0"/>
      <w:marRight w:val="0"/>
      <w:marTop w:val="0"/>
      <w:marBottom w:val="0"/>
      <w:divBdr>
        <w:top w:val="none" w:sz="0" w:space="0" w:color="auto"/>
        <w:left w:val="none" w:sz="0" w:space="0" w:color="auto"/>
        <w:bottom w:val="none" w:sz="0" w:space="0" w:color="auto"/>
        <w:right w:val="none" w:sz="0" w:space="0" w:color="auto"/>
      </w:divBdr>
    </w:div>
    <w:div w:id="1197237109">
      <w:bodyDiv w:val="1"/>
      <w:marLeft w:val="0"/>
      <w:marRight w:val="0"/>
      <w:marTop w:val="0"/>
      <w:marBottom w:val="0"/>
      <w:divBdr>
        <w:top w:val="none" w:sz="0" w:space="0" w:color="auto"/>
        <w:left w:val="none" w:sz="0" w:space="0" w:color="auto"/>
        <w:bottom w:val="none" w:sz="0" w:space="0" w:color="auto"/>
        <w:right w:val="none" w:sz="0" w:space="0" w:color="auto"/>
      </w:divBdr>
    </w:div>
    <w:div w:id="1283148635">
      <w:bodyDiv w:val="1"/>
      <w:marLeft w:val="0"/>
      <w:marRight w:val="0"/>
      <w:marTop w:val="0"/>
      <w:marBottom w:val="0"/>
      <w:divBdr>
        <w:top w:val="none" w:sz="0" w:space="0" w:color="auto"/>
        <w:left w:val="none" w:sz="0" w:space="0" w:color="auto"/>
        <w:bottom w:val="none" w:sz="0" w:space="0" w:color="auto"/>
        <w:right w:val="none" w:sz="0" w:space="0" w:color="auto"/>
      </w:divBdr>
    </w:div>
    <w:div w:id="1310674883">
      <w:bodyDiv w:val="1"/>
      <w:marLeft w:val="0"/>
      <w:marRight w:val="0"/>
      <w:marTop w:val="0"/>
      <w:marBottom w:val="0"/>
      <w:divBdr>
        <w:top w:val="none" w:sz="0" w:space="0" w:color="auto"/>
        <w:left w:val="none" w:sz="0" w:space="0" w:color="auto"/>
        <w:bottom w:val="none" w:sz="0" w:space="0" w:color="auto"/>
        <w:right w:val="none" w:sz="0" w:space="0" w:color="auto"/>
      </w:divBdr>
    </w:div>
    <w:div w:id="1447044098">
      <w:bodyDiv w:val="1"/>
      <w:marLeft w:val="0"/>
      <w:marRight w:val="0"/>
      <w:marTop w:val="0"/>
      <w:marBottom w:val="0"/>
      <w:divBdr>
        <w:top w:val="none" w:sz="0" w:space="0" w:color="auto"/>
        <w:left w:val="none" w:sz="0" w:space="0" w:color="auto"/>
        <w:bottom w:val="none" w:sz="0" w:space="0" w:color="auto"/>
        <w:right w:val="none" w:sz="0" w:space="0" w:color="auto"/>
      </w:divBdr>
    </w:div>
    <w:div w:id="1472211066">
      <w:bodyDiv w:val="1"/>
      <w:marLeft w:val="0"/>
      <w:marRight w:val="0"/>
      <w:marTop w:val="0"/>
      <w:marBottom w:val="0"/>
      <w:divBdr>
        <w:top w:val="none" w:sz="0" w:space="0" w:color="auto"/>
        <w:left w:val="none" w:sz="0" w:space="0" w:color="auto"/>
        <w:bottom w:val="none" w:sz="0" w:space="0" w:color="auto"/>
        <w:right w:val="none" w:sz="0" w:space="0" w:color="auto"/>
      </w:divBdr>
    </w:div>
    <w:div w:id="1575433025">
      <w:bodyDiv w:val="1"/>
      <w:marLeft w:val="0"/>
      <w:marRight w:val="0"/>
      <w:marTop w:val="0"/>
      <w:marBottom w:val="0"/>
      <w:divBdr>
        <w:top w:val="none" w:sz="0" w:space="0" w:color="auto"/>
        <w:left w:val="none" w:sz="0" w:space="0" w:color="auto"/>
        <w:bottom w:val="none" w:sz="0" w:space="0" w:color="auto"/>
        <w:right w:val="none" w:sz="0" w:space="0" w:color="auto"/>
      </w:divBdr>
    </w:div>
    <w:div w:id="1606183544">
      <w:bodyDiv w:val="1"/>
      <w:marLeft w:val="0"/>
      <w:marRight w:val="0"/>
      <w:marTop w:val="0"/>
      <w:marBottom w:val="0"/>
      <w:divBdr>
        <w:top w:val="none" w:sz="0" w:space="0" w:color="auto"/>
        <w:left w:val="none" w:sz="0" w:space="0" w:color="auto"/>
        <w:bottom w:val="none" w:sz="0" w:space="0" w:color="auto"/>
        <w:right w:val="none" w:sz="0" w:space="0" w:color="auto"/>
      </w:divBdr>
    </w:div>
    <w:div w:id="1616330560">
      <w:bodyDiv w:val="1"/>
      <w:marLeft w:val="0"/>
      <w:marRight w:val="0"/>
      <w:marTop w:val="0"/>
      <w:marBottom w:val="0"/>
      <w:divBdr>
        <w:top w:val="none" w:sz="0" w:space="0" w:color="auto"/>
        <w:left w:val="none" w:sz="0" w:space="0" w:color="auto"/>
        <w:bottom w:val="none" w:sz="0" w:space="0" w:color="auto"/>
        <w:right w:val="none" w:sz="0" w:space="0" w:color="auto"/>
      </w:divBdr>
    </w:div>
    <w:div w:id="1628242644">
      <w:bodyDiv w:val="1"/>
      <w:marLeft w:val="0"/>
      <w:marRight w:val="0"/>
      <w:marTop w:val="0"/>
      <w:marBottom w:val="0"/>
      <w:divBdr>
        <w:top w:val="none" w:sz="0" w:space="0" w:color="auto"/>
        <w:left w:val="none" w:sz="0" w:space="0" w:color="auto"/>
        <w:bottom w:val="none" w:sz="0" w:space="0" w:color="auto"/>
        <w:right w:val="none" w:sz="0" w:space="0" w:color="auto"/>
      </w:divBdr>
    </w:div>
    <w:div w:id="1656102729">
      <w:bodyDiv w:val="1"/>
      <w:marLeft w:val="0"/>
      <w:marRight w:val="0"/>
      <w:marTop w:val="0"/>
      <w:marBottom w:val="0"/>
      <w:divBdr>
        <w:top w:val="none" w:sz="0" w:space="0" w:color="auto"/>
        <w:left w:val="none" w:sz="0" w:space="0" w:color="auto"/>
        <w:bottom w:val="none" w:sz="0" w:space="0" w:color="auto"/>
        <w:right w:val="none" w:sz="0" w:space="0" w:color="auto"/>
      </w:divBdr>
    </w:div>
    <w:div w:id="1657760687">
      <w:bodyDiv w:val="1"/>
      <w:marLeft w:val="0"/>
      <w:marRight w:val="0"/>
      <w:marTop w:val="0"/>
      <w:marBottom w:val="0"/>
      <w:divBdr>
        <w:top w:val="none" w:sz="0" w:space="0" w:color="auto"/>
        <w:left w:val="none" w:sz="0" w:space="0" w:color="auto"/>
        <w:bottom w:val="none" w:sz="0" w:space="0" w:color="auto"/>
        <w:right w:val="none" w:sz="0" w:space="0" w:color="auto"/>
      </w:divBdr>
    </w:div>
    <w:div w:id="1699508707">
      <w:bodyDiv w:val="1"/>
      <w:marLeft w:val="0"/>
      <w:marRight w:val="0"/>
      <w:marTop w:val="0"/>
      <w:marBottom w:val="0"/>
      <w:divBdr>
        <w:top w:val="none" w:sz="0" w:space="0" w:color="auto"/>
        <w:left w:val="none" w:sz="0" w:space="0" w:color="auto"/>
        <w:bottom w:val="none" w:sz="0" w:space="0" w:color="auto"/>
        <w:right w:val="none" w:sz="0" w:space="0" w:color="auto"/>
      </w:divBdr>
    </w:div>
    <w:div w:id="1710253885">
      <w:bodyDiv w:val="1"/>
      <w:marLeft w:val="0"/>
      <w:marRight w:val="0"/>
      <w:marTop w:val="0"/>
      <w:marBottom w:val="0"/>
      <w:divBdr>
        <w:top w:val="none" w:sz="0" w:space="0" w:color="auto"/>
        <w:left w:val="none" w:sz="0" w:space="0" w:color="auto"/>
        <w:bottom w:val="none" w:sz="0" w:space="0" w:color="auto"/>
        <w:right w:val="none" w:sz="0" w:space="0" w:color="auto"/>
      </w:divBdr>
    </w:div>
    <w:div w:id="1722904144">
      <w:bodyDiv w:val="1"/>
      <w:marLeft w:val="0"/>
      <w:marRight w:val="0"/>
      <w:marTop w:val="0"/>
      <w:marBottom w:val="0"/>
      <w:divBdr>
        <w:top w:val="none" w:sz="0" w:space="0" w:color="auto"/>
        <w:left w:val="none" w:sz="0" w:space="0" w:color="auto"/>
        <w:bottom w:val="none" w:sz="0" w:space="0" w:color="auto"/>
        <w:right w:val="none" w:sz="0" w:space="0" w:color="auto"/>
      </w:divBdr>
    </w:div>
    <w:div w:id="1730107309">
      <w:bodyDiv w:val="1"/>
      <w:marLeft w:val="0"/>
      <w:marRight w:val="0"/>
      <w:marTop w:val="0"/>
      <w:marBottom w:val="0"/>
      <w:divBdr>
        <w:top w:val="none" w:sz="0" w:space="0" w:color="auto"/>
        <w:left w:val="none" w:sz="0" w:space="0" w:color="auto"/>
        <w:bottom w:val="none" w:sz="0" w:space="0" w:color="auto"/>
        <w:right w:val="none" w:sz="0" w:space="0" w:color="auto"/>
      </w:divBdr>
    </w:div>
    <w:div w:id="1740053075">
      <w:bodyDiv w:val="1"/>
      <w:marLeft w:val="0"/>
      <w:marRight w:val="0"/>
      <w:marTop w:val="0"/>
      <w:marBottom w:val="0"/>
      <w:divBdr>
        <w:top w:val="none" w:sz="0" w:space="0" w:color="auto"/>
        <w:left w:val="none" w:sz="0" w:space="0" w:color="auto"/>
        <w:bottom w:val="none" w:sz="0" w:space="0" w:color="auto"/>
        <w:right w:val="none" w:sz="0" w:space="0" w:color="auto"/>
      </w:divBdr>
    </w:div>
    <w:div w:id="1747266653">
      <w:bodyDiv w:val="1"/>
      <w:marLeft w:val="0"/>
      <w:marRight w:val="0"/>
      <w:marTop w:val="0"/>
      <w:marBottom w:val="0"/>
      <w:divBdr>
        <w:top w:val="none" w:sz="0" w:space="0" w:color="auto"/>
        <w:left w:val="none" w:sz="0" w:space="0" w:color="auto"/>
        <w:bottom w:val="none" w:sz="0" w:space="0" w:color="auto"/>
        <w:right w:val="none" w:sz="0" w:space="0" w:color="auto"/>
      </w:divBdr>
    </w:div>
    <w:div w:id="1750498519">
      <w:bodyDiv w:val="1"/>
      <w:marLeft w:val="0"/>
      <w:marRight w:val="0"/>
      <w:marTop w:val="0"/>
      <w:marBottom w:val="0"/>
      <w:divBdr>
        <w:top w:val="none" w:sz="0" w:space="0" w:color="auto"/>
        <w:left w:val="none" w:sz="0" w:space="0" w:color="auto"/>
        <w:bottom w:val="none" w:sz="0" w:space="0" w:color="auto"/>
        <w:right w:val="none" w:sz="0" w:space="0" w:color="auto"/>
      </w:divBdr>
    </w:div>
    <w:div w:id="1756436102">
      <w:bodyDiv w:val="1"/>
      <w:marLeft w:val="0"/>
      <w:marRight w:val="0"/>
      <w:marTop w:val="0"/>
      <w:marBottom w:val="0"/>
      <w:divBdr>
        <w:top w:val="none" w:sz="0" w:space="0" w:color="auto"/>
        <w:left w:val="none" w:sz="0" w:space="0" w:color="auto"/>
        <w:bottom w:val="none" w:sz="0" w:space="0" w:color="auto"/>
        <w:right w:val="none" w:sz="0" w:space="0" w:color="auto"/>
      </w:divBdr>
    </w:div>
    <w:div w:id="1764182954">
      <w:bodyDiv w:val="1"/>
      <w:marLeft w:val="0"/>
      <w:marRight w:val="0"/>
      <w:marTop w:val="0"/>
      <w:marBottom w:val="0"/>
      <w:divBdr>
        <w:top w:val="none" w:sz="0" w:space="0" w:color="auto"/>
        <w:left w:val="none" w:sz="0" w:space="0" w:color="auto"/>
        <w:bottom w:val="none" w:sz="0" w:space="0" w:color="auto"/>
        <w:right w:val="none" w:sz="0" w:space="0" w:color="auto"/>
      </w:divBdr>
    </w:div>
    <w:div w:id="1770201891">
      <w:bodyDiv w:val="1"/>
      <w:marLeft w:val="0"/>
      <w:marRight w:val="0"/>
      <w:marTop w:val="0"/>
      <w:marBottom w:val="0"/>
      <w:divBdr>
        <w:top w:val="none" w:sz="0" w:space="0" w:color="auto"/>
        <w:left w:val="none" w:sz="0" w:space="0" w:color="auto"/>
        <w:bottom w:val="none" w:sz="0" w:space="0" w:color="auto"/>
        <w:right w:val="none" w:sz="0" w:space="0" w:color="auto"/>
      </w:divBdr>
    </w:div>
    <w:div w:id="1874689788">
      <w:bodyDiv w:val="1"/>
      <w:marLeft w:val="0"/>
      <w:marRight w:val="0"/>
      <w:marTop w:val="0"/>
      <w:marBottom w:val="0"/>
      <w:divBdr>
        <w:top w:val="none" w:sz="0" w:space="0" w:color="auto"/>
        <w:left w:val="none" w:sz="0" w:space="0" w:color="auto"/>
        <w:bottom w:val="none" w:sz="0" w:space="0" w:color="auto"/>
        <w:right w:val="none" w:sz="0" w:space="0" w:color="auto"/>
      </w:divBdr>
    </w:div>
    <w:div w:id="1894778374">
      <w:bodyDiv w:val="1"/>
      <w:marLeft w:val="0"/>
      <w:marRight w:val="0"/>
      <w:marTop w:val="0"/>
      <w:marBottom w:val="0"/>
      <w:divBdr>
        <w:top w:val="none" w:sz="0" w:space="0" w:color="auto"/>
        <w:left w:val="none" w:sz="0" w:space="0" w:color="auto"/>
        <w:bottom w:val="none" w:sz="0" w:space="0" w:color="auto"/>
        <w:right w:val="none" w:sz="0" w:space="0" w:color="auto"/>
      </w:divBdr>
    </w:div>
    <w:div w:id="1959683636">
      <w:bodyDiv w:val="1"/>
      <w:marLeft w:val="0"/>
      <w:marRight w:val="0"/>
      <w:marTop w:val="0"/>
      <w:marBottom w:val="0"/>
      <w:divBdr>
        <w:top w:val="none" w:sz="0" w:space="0" w:color="auto"/>
        <w:left w:val="none" w:sz="0" w:space="0" w:color="auto"/>
        <w:bottom w:val="none" w:sz="0" w:space="0" w:color="auto"/>
        <w:right w:val="none" w:sz="0" w:space="0" w:color="auto"/>
      </w:divBdr>
    </w:div>
    <w:div w:id="1986472183">
      <w:bodyDiv w:val="1"/>
      <w:marLeft w:val="0"/>
      <w:marRight w:val="0"/>
      <w:marTop w:val="0"/>
      <w:marBottom w:val="0"/>
      <w:divBdr>
        <w:top w:val="none" w:sz="0" w:space="0" w:color="auto"/>
        <w:left w:val="none" w:sz="0" w:space="0" w:color="auto"/>
        <w:bottom w:val="none" w:sz="0" w:space="0" w:color="auto"/>
        <w:right w:val="none" w:sz="0" w:space="0" w:color="auto"/>
      </w:divBdr>
    </w:div>
    <w:div w:id="2040233820">
      <w:bodyDiv w:val="1"/>
      <w:marLeft w:val="0"/>
      <w:marRight w:val="0"/>
      <w:marTop w:val="0"/>
      <w:marBottom w:val="0"/>
      <w:divBdr>
        <w:top w:val="none" w:sz="0" w:space="0" w:color="auto"/>
        <w:left w:val="none" w:sz="0" w:space="0" w:color="auto"/>
        <w:bottom w:val="none" w:sz="0" w:space="0" w:color="auto"/>
        <w:right w:val="none" w:sz="0" w:space="0" w:color="auto"/>
      </w:divBdr>
    </w:div>
    <w:div w:id="2063363681">
      <w:bodyDiv w:val="1"/>
      <w:marLeft w:val="0"/>
      <w:marRight w:val="0"/>
      <w:marTop w:val="0"/>
      <w:marBottom w:val="0"/>
      <w:divBdr>
        <w:top w:val="none" w:sz="0" w:space="0" w:color="auto"/>
        <w:left w:val="none" w:sz="0" w:space="0" w:color="auto"/>
        <w:bottom w:val="none" w:sz="0" w:space="0" w:color="auto"/>
        <w:right w:val="none" w:sz="0" w:space="0" w:color="auto"/>
      </w:divBdr>
    </w:div>
    <w:div w:id="2083063403">
      <w:bodyDiv w:val="1"/>
      <w:marLeft w:val="0"/>
      <w:marRight w:val="0"/>
      <w:marTop w:val="0"/>
      <w:marBottom w:val="0"/>
      <w:divBdr>
        <w:top w:val="none" w:sz="0" w:space="0" w:color="auto"/>
        <w:left w:val="none" w:sz="0" w:space="0" w:color="auto"/>
        <w:bottom w:val="none" w:sz="0" w:space="0" w:color="auto"/>
        <w:right w:val="none" w:sz="0" w:space="0" w:color="auto"/>
      </w:divBdr>
    </w:div>
    <w:div w:id="2083484889">
      <w:bodyDiv w:val="1"/>
      <w:marLeft w:val="0"/>
      <w:marRight w:val="0"/>
      <w:marTop w:val="0"/>
      <w:marBottom w:val="0"/>
      <w:divBdr>
        <w:top w:val="none" w:sz="0" w:space="0" w:color="auto"/>
        <w:left w:val="none" w:sz="0" w:space="0" w:color="auto"/>
        <w:bottom w:val="none" w:sz="0" w:space="0" w:color="auto"/>
        <w:right w:val="none" w:sz="0" w:space="0" w:color="auto"/>
      </w:divBdr>
    </w:div>
    <w:div w:id="2109738106">
      <w:bodyDiv w:val="1"/>
      <w:marLeft w:val="0"/>
      <w:marRight w:val="0"/>
      <w:marTop w:val="0"/>
      <w:marBottom w:val="0"/>
      <w:divBdr>
        <w:top w:val="none" w:sz="0" w:space="0" w:color="auto"/>
        <w:left w:val="none" w:sz="0" w:space="0" w:color="auto"/>
        <w:bottom w:val="none" w:sz="0" w:space="0" w:color="auto"/>
        <w:right w:val="none" w:sz="0" w:space="0" w:color="auto"/>
      </w:divBdr>
    </w:div>
    <w:div w:id="2126578631">
      <w:bodyDiv w:val="1"/>
      <w:marLeft w:val="0"/>
      <w:marRight w:val="0"/>
      <w:marTop w:val="0"/>
      <w:marBottom w:val="0"/>
      <w:divBdr>
        <w:top w:val="none" w:sz="0" w:space="0" w:color="auto"/>
        <w:left w:val="none" w:sz="0" w:space="0" w:color="auto"/>
        <w:bottom w:val="none" w:sz="0" w:space="0" w:color="auto"/>
        <w:right w:val="none" w:sz="0" w:space="0" w:color="auto"/>
      </w:divBdr>
    </w:div>
    <w:div w:id="213726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EB440-82A6-4EB2-A990-9F04CFF9E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7835</Words>
  <Characters>42717</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Arq</Company>
  <LinksUpToDate>false</LinksUpToDate>
  <CharactersWithSpaces>50452</CharactersWithSpaces>
  <SharedDoc>false</SharedDoc>
  <HLinks>
    <vt:vector size="36" baseType="variant">
      <vt:variant>
        <vt:i4>7733355</vt:i4>
      </vt:variant>
      <vt:variant>
        <vt:i4>54</vt:i4>
      </vt:variant>
      <vt:variant>
        <vt:i4>0</vt:i4>
      </vt:variant>
      <vt:variant>
        <vt:i4>5</vt:i4>
      </vt:variant>
      <vt:variant>
        <vt:lpwstr>http://www.scharfstein.cl/</vt:lpwstr>
      </vt:variant>
      <vt:variant>
        <vt:lpwstr/>
      </vt:variant>
      <vt:variant>
        <vt:i4>7733355</vt:i4>
      </vt:variant>
      <vt:variant>
        <vt:i4>51</vt:i4>
      </vt:variant>
      <vt:variant>
        <vt:i4>0</vt:i4>
      </vt:variant>
      <vt:variant>
        <vt:i4>5</vt:i4>
      </vt:variant>
      <vt:variant>
        <vt:lpwstr>http://www.scharfstein.cl/</vt:lpwstr>
      </vt:variant>
      <vt:variant>
        <vt:lpwstr/>
      </vt:variant>
      <vt:variant>
        <vt:i4>7733355</vt:i4>
      </vt:variant>
      <vt:variant>
        <vt:i4>45</vt:i4>
      </vt:variant>
      <vt:variant>
        <vt:i4>0</vt:i4>
      </vt:variant>
      <vt:variant>
        <vt:i4>5</vt:i4>
      </vt:variant>
      <vt:variant>
        <vt:lpwstr>http://www.scharfstein.cl/</vt:lpwstr>
      </vt:variant>
      <vt:variant>
        <vt:lpwstr/>
      </vt:variant>
      <vt:variant>
        <vt:i4>7733355</vt:i4>
      </vt:variant>
      <vt:variant>
        <vt:i4>42</vt:i4>
      </vt:variant>
      <vt:variant>
        <vt:i4>0</vt:i4>
      </vt:variant>
      <vt:variant>
        <vt:i4>5</vt:i4>
      </vt:variant>
      <vt:variant>
        <vt:lpwstr>http://www.scharfstein.cl/</vt:lpwstr>
      </vt:variant>
      <vt:variant>
        <vt:lpwstr/>
      </vt:variant>
      <vt:variant>
        <vt:i4>7733355</vt:i4>
      </vt:variant>
      <vt:variant>
        <vt:i4>36</vt:i4>
      </vt:variant>
      <vt:variant>
        <vt:i4>0</vt:i4>
      </vt:variant>
      <vt:variant>
        <vt:i4>5</vt:i4>
      </vt:variant>
      <vt:variant>
        <vt:lpwstr>http://www.scharfstein.cl/</vt:lpwstr>
      </vt:variant>
      <vt:variant>
        <vt:lpwstr/>
      </vt:variant>
      <vt:variant>
        <vt:i4>65621</vt:i4>
      </vt:variant>
      <vt:variant>
        <vt:i4>0</vt:i4>
      </vt:variant>
      <vt:variant>
        <vt:i4>0</vt:i4>
      </vt:variant>
      <vt:variant>
        <vt:i4>5</vt:i4>
      </vt:variant>
      <vt:variant>
        <vt:lpwstr>http://www.serviu.cl/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Carlos Ulloa</cp:lastModifiedBy>
  <cp:revision>5</cp:revision>
  <cp:lastPrinted>2022-03-01T01:17:00Z</cp:lastPrinted>
  <dcterms:created xsi:type="dcterms:W3CDTF">2022-08-02T17:13:00Z</dcterms:created>
  <dcterms:modified xsi:type="dcterms:W3CDTF">2022-08-02T17:40:00Z</dcterms:modified>
</cp:coreProperties>
</file>